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95F74" w14:textId="77777777" w:rsidR="001138D2" w:rsidRDefault="00BF4FC2" w:rsidP="00BF4FC2">
      <w:pPr>
        <w:spacing w:after="0" w:line="240" w:lineRule="auto"/>
        <w:jc w:val="center"/>
        <w:rPr>
          <w:rFonts w:ascii="Times New Roman" w:hAnsi="Times New Roman" w:cs="Times New Roman"/>
          <w:b/>
          <w:sz w:val="32"/>
          <w:szCs w:val="32"/>
        </w:rPr>
      </w:pPr>
      <w:bookmarkStart w:id="0" w:name="_Hlk177369534"/>
      <w:commentRangeStart w:id="1"/>
      <w:r w:rsidRPr="009C1231">
        <w:rPr>
          <w:rFonts w:ascii="Times New Roman" w:hAnsi="Times New Roman" w:cs="Times New Roman"/>
          <w:b/>
          <w:sz w:val="32"/>
          <w:szCs w:val="32"/>
        </w:rPr>
        <w:t xml:space="preserve">Alkoholi-, tubaka-, kütuse- ja elektriaktsiisi seaduse </w:t>
      </w:r>
      <w:r w:rsidR="00B33359">
        <w:rPr>
          <w:rFonts w:ascii="Times New Roman" w:hAnsi="Times New Roman" w:cs="Times New Roman"/>
          <w:b/>
          <w:sz w:val="32"/>
          <w:szCs w:val="32"/>
        </w:rPr>
        <w:t>ning</w:t>
      </w:r>
      <w:r w:rsidR="00FD1396" w:rsidRPr="009C1231">
        <w:rPr>
          <w:rFonts w:ascii="Times New Roman" w:hAnsi="Times New Roman" w:cs="Times New Roman"/>
          <w:b/>
          <w:sz w:val="32"/>
          <w:szCs w:val="32"/>
        </w:rPr>
        <w:t xml:space="preserve"> </w:t>
      </w:r>
    </w:p>
    <w:p w14:paraId="48AFDA5E" w14:textId="3589B776" w:rsidR="00BF4FC2" w:rsidRPr="009C1231" w:rsidRDefault="00BA0690" w:rsidP="00BF4FC2">
      <w:pPr>
        <w:spacing w:after="0" w:line="240" w:lineRule="auto"/>
        <w:jc w:val="center"/>
        <w:rPr>
          <w:rFonts w:ascii="Times New Roman" w:hAnsi="Times New Roman" w:cs="Times New Roman"/>
          <w:b/>
          <w:sz w:val="32"/>
          <w:szCs w:val="32"/>
        </w:rPr>
      </w:pPr>
      <w:del w:id="2" w:author="Markus Ühtigi" w:date="2024-09-17T16:01:00Z">
        <w:r w:rsidDel="00BA29DC">
          <w:rPr>
            <w:rFonts w:ascii="Times New Roman" w:hAnsi="Times New Roman" w:cs="Times New Roman"/>
            <w:b/>
            <w:sz w:val="32"/>
            <w:szCs w:val="32"/>
          </w:rPr>
          <w:delText xml:space="preserve">teiste </w:delText>
        </w:r>
        <w:r w:rsidR="00BF4FC2" w:rsidRPr="009C1231" w:rsidDel="00BA29DC">
          <w:rPr>
            <w:rFonts w:ascii="Times New Roman" w:hAnsi="Times New Roman" w:cs="Times New Roman"/>
            <w:b/>
            <w:sz w:val="32"/>
            <w:szCs w:val="32"/>
          </w:rPr>
          <w:delText>seadus</w:delText>
        </w:r>
        <w:r w:rsidDel="00BA29DC">
          <w:rPr>
            <w:rFonts w:ascii="Times New Roman" w:hAnsi="Times New Roman" w:cs="Times New Roman"/>
            <w:b/>
            <w:sz w:val="32"/>
            <w:szCs w:val="32"/>
          </w:rPr>
          <w:delText xml:space="preserve">te </w:delText>
        </w:r>
        <w:r w:rsidR="00BF4FC2" w:rsidRPr="009C1231" w:rsidDel="00BA29DC">
          <w:rPr>
            <w:rFonts w:ascii="Times New Roman" w:hAnsi="Times New Roman" w:cs="Times New Roman"/>
            <w:b/>
            <w:sz w:val="32"/>
            <w:szCs w:val="32"/>
          </w:rPr>
          <w:delText>muutmise seaduse</w:delText>
        </w:r>
        <w:r w:rsidDel="00BA29DC">
          <w:rPr>
            <w:rFonts w:ascii="Times New Roman" w:hAnsi="Times New Roman" w:cs="Times New Roman"/>
            <w:b/>
            <w:sz w:val="32"/>
            <w:szCs w:val="32"/>
          </w:rPr>
          <w:delText xml:space="preserve"> </w:delText>
        </w:r>
        <w:r w:rsidR="006218B3" w:rsidDel="00BA29DC">
          <w:rPr>
            <w:rFonts w:ascii="Times New Roman" w:hAnsi="Times New Roman" w:cs="Times New Roman"/>
            <w:b/>
            <w:sz w:val="32"/>
            <w:szCs w:val="32"/>
          </w:rPr>
          <w:delText>eelnõu seletuskiri</w:delText>
        </w:r>
        <w:r w:rsidR="00BF4FC2" w:rsidRPr="009C1231" w:rsidDel="00BA29DC">
          <w:rPr>
            <w:rFonts w:ascii="Times New Roman" w:hAnsi="Times New Roman" w:cs="Times New Roman"/>
            <w:b/>
            <w:sz w:val="32"/>
            <w:szCs w:val="32"/>
          </w:rPr>
          <w:delText xml:space="preserve"> </w:delText>
        </w:r>
        <w:commentRangeEnd w:id="1"/>
        <w:r w:rsidR="00515E8A" w:rsidDel="00BA29DC">
          <w:rPr>
            <w:rStyle w:val="Kommentaariviide"/>
            <w:rFonts w:ascii="Times New Roman" w:eastAsiaTheme="minorEastAsia" w:hAnsi="Times New Roman" w:cs="Times New Roman"/>
            <w:lang w:eastAsia="et-EE"/>
          </w:rPr>
          <w:commentReference w:id="1"/>
        </w:r>
      </w:del>
      <w:ins w:id="3" w:author="Markus Ühtigi" w:date="2024-09-17T16:01:00Z">
        <w:r w:rsidR="00BA29DC">
          <w:rPr>
            <w:rFonts w:ascii="Times New Roman" w:hAnsi="Times New Roman" w:cs="Times New Roman"/>
            <w:b/>
            <w:sz w:val="32"/>
            <w:szCs w:val="32"/>
          </w:rPr>
          <w:t>selle muutmise seaduse muutmise seaduse eelnõu seletuskiri</w:t>
        </w:r>
      </w:ins>
    </w:p>
    <w:p w14:paraId="1D592D74" w14:textId="620C14A8" w:rsidR="00BF4FC2" w:rsidRPr="00F243AD" w:rsidRDefault="00855BD2" w:rsidP="00855BD2">
      <w:pPr>
        <w:tabs>
          <w:tab w:val="left" w:pos="679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
    <w:p w14:paraId="013184CD" w14:textId="77777777" w:rsidR="00BF4FC2" w:rsidRPr="00A45D16" w:rsidRDefault="00BF4FC2" w:rsidP="00BF4FC2">
      <w:pPr>
        <w:spacing w:after="0" w:line="240" w:lineRule="auto"/>
        <w:jc w:val="both"/>
        <w:rPr>
          <w:rFonts w:ascii="Times New Roman" w:hAnsi="Times New Roman" w:cs="Times New Roman"/>
          <w:b/>
          <w:sz w:val="24"/>
          <w:szCs w:val="24"/>
        </w:rPr>
      </w:pPr>
      <w:r w:rsidRPr="00A45D16">
        <w:rPr>
          <w:rFonts w:ascii="Times New Roman" w:hAnsi="Times New Roman" w:cs="Times New Roman"/>
          <w:b/>
          <w:sz w:val="24"/>
          <w:szCs w:val="24"/>
        </w:rPr>
        <w:t>1. Sissejuhatus</w:t>
      </w:r>
    </w:p>
    <w:p w14:paraId="63C04ECA" w14:textId="77777777" w:rsidR="00BF4FC2" w:rsidRPr="00F243AD" w:rsidRDefault="00BF4FC2" w:rsidP="00BF4FC2">
      <w:pPr>
        <w:spacing w:after="0" w:line="240" w:lineRule="auto"/>
        <w:jc w:val="both"/>
        <w:rPr>
          <w:rFonts w:ascii="Times New Roman" w:hAnsi="Times New Roman" w:cs="Times New Roman"/>
          <w:sz w:val="24"/>
          <w:szCs w:val="24"/>
        </w:rPr>
      </w:pPr>
    </w:p>
    <w:p w14:paraId="639B7C90" w14:textId="3DEF3B95" w:rsidR="00BF4FC2" w:rsidRPr="00F243AD" w:rsidRDefault="00BF4FC2" w:rsidP="00BF4FC2">
      <w:pPr>
        <w:spacing w:after="0" w:line="240" w:lineRule="auto"/>
        <w:jc w:val="both"/>
        <w:rPr>
          <w:rFonts w:ascii="Times New Roman" w:hAnsi="Times New Roman" w:cs="Times New Roman"/>
          <w:b/>
          <w:sz w:val="24"/>
          <w:szCs w:val="24"/>
        </w:rPr>
      </w:pPr>
      <w:bookmarkStart w:id="4" w:name="_Hlk176954713"/>
      <w:r w:rsidRPr="00F243AD">
        <w:rPr>
          <w:rFonts w:ascii="Times New Roman" w:hAnsi="Times New Roman" w:cs="Times New Roman"/>
          <w:b/>
          <w:sz w:val="24"/>
          <w:szCs w:val="24"/>
        </w:rPr>
        <w:t>1.1</w:t>
      </w:r>
      <w:r w:rsidR="0020501D">
        <w:rPr>
          <w:rFonts w:ascii="Times New Roman" w:hAnsi="Times New Roman" w:cs="Times New Roman"/>
          <w:b/>
          <w:sz w:val="24"/>
          <w:szCs w:val="24"/>
        </w:rPr>
        <w:t>.</w:t>
      </w:r>
      <w:r w:rsidRPr="00F243AD">
        <w:rPr>
          <w:rFonts w:ascii="Times New Roman" w:hAnsi="Times New Roman" w:cs="Times New Roman"/>
          <w:b/>
          <w:sz w:val="24"/>
          <w:szCs w:val="24"/>
        </w:rPr>
        <w:t xml:space="preserve"> Sisukokkuvõte</w:t>
      </w:r>
    </w:p>
    <w:p w14:paraId="5F069C2B" w14:textId="77777777" w:rsidR="00BF4FC2" w:rsidRPr="00455A90" w:rsidRDefault="00BF4FC2" w:rsidP="00BF4FC2">
      <w:pPr>
        <w:spacing w:after="0" w:line="240" w:lineRule="auto"/>
        <w:jc w:val="both"/>
        <w:rPr>
          <w:rFonts w:ascii="Times New Roman" w:hAnsi="Times New Roman" w:cs="Times New Roman"/>
          <w:sz w:val="24"/>
          <w:szCs w:val="24"/>
        </w:rPr>
      </w:pPr>
    </w:p>
    <w:p w14:paraId="0D9FAF74" w14:textId="72C3F684" w:rsidR="00BB0C27" w:rsidRPr="00455A90" w:rsidRDefault="00BF4FC2" w:rsidP="00BF4FC2">
      <w:pPr>
        <w:spacing w:after="0" w:line="240" w:lineRule="auto"/>
        <w:jc w:val="both"/>
        <w:rPr>
          <w:rFonts w:ascii="Times New Roman" w:hAnsi="Times New Roman"/>
          <w:noProof/>
          <w:sz w:val="24"/>
          <w:szCs w:val="24"/>
        </w:rPr>
      </w:pPr>
      <w:r w:rsidRPr="00455A90">
        <w:rPr>
          <w:rFonts w:ascii="Times New Roman" w:hAnsi="Times New Roman"/>
          <w:noProof/>
          <w:sz w:val="24"/>
          <w:szCs w:val="24"/>
        </w:rPr>
        <w:t>Käesoleva</w:t>
      </w:r>
      <w:r w:rsidRPr="00455A90">
        <w:rPr>
          <w:rFonts w:ascii="Times New Roman" w:hAnsi="Times New Roman" w:cs="Times New Roman"/>
          <w:sz w:val="24"/>
          <w:szCs w:val="24"/>
        </w:rPr>
        <w:t xml:space="preserve"> eelnõuga muudetakse alkoholi-, tubaka-, kütuse- ja elektriaktsiisi seadust </w:t>
      </w:r>
      <w:r w:rsidRPr="00455A90">
        <w:rPr>
          <w:rFonts w:ascii="Times New Roman" w:hAnsi="Times New Roman"/>
          <w:noProof/>
          <w:sz w:val="24"/>
          <w:szCs w:val="24"/>
        </w:rPr>
        <w:t xml:space="preserve">(edaspidi </w:t>
      </w:r>
      <w:r w:rsidRPr="00455A90">
        <w:rPr>
          <w:rFonts w:ascii="Times New Roman" w:hAnsi="Times New Roman"/>
          <w:i/>
          <w:noProof/>
          <w:sz w:val="24"/>
          <w:szCs w:val="24"/>
        </w:rPr>
        <w:t>aktsiisiseadus</w:t>
      </w:r>
      <w:r w:rsidRPr="00455A90">
        <w:rPr>
          <w:rFonts w:ascii="Times New Roman" w:hAnsi="Times New Roman"/>
          <w:noProof/>
          <w:sz w:val="24"/>
          <w:szCs w:val="24"/>
        </w:rPr>
        <w:t>)</w:t>
      </w:r>
      <w:r w:rsidR="00556252" w:rsidRPr="00455A90">
        <w:rPr>
          <w:rFonts w:ascii="Times New Roman" w:hAnsi="Times New Roman"/>
          <w:noProof/>
          <w:sz w:val="24"/>
          <w:szCs w:val="24"/>
        </w:rPr>
        <w:t xml:space="preserve"> ning </w:t>
      </w:r>
      <w:r w:rsidR="00DE06E6" w:rsidRPr="00455A90">
        <w:rPr>
          <w:rFonts w:ascii="Times New Roman" w:hAnsi="Times New Roman"/>
          <w:noProof/>
          <w:sz w:val="24"/>
          <w:szCs w:val="24"/>
        </w:rPr>
        <w:t xml:space="preserve">selle seaduse varem muudetud versiooni. </w:t>
      </w:r>
      <w:r w:rsidR="00B1431F" w:rsidRPr="00455A90">
        <w:rPr>
          <w:rFonts w:ascii="Times New Roman" w:hAnsi="Times New Roman"/>
          <w:noProof/>
          <w:sz w:val="24"/>
          <w:szCs w:val="24"/>
        </w:rPr>
        <w:t>Parema l</w:t>
      </w:r>
      <w:r w:rsidR="00DE06E6" w:rsidRPr="00455A90">
        <w:rPr>
          <w:rFonts w:ascii="Times New Roman" w:hAnsi="Times New Roman"/>
          <w:noProof/>
          <w:sz w:val="24"/>
          <w:szCs w:val="24"/>
        </w:rPr>
        <w:t xml:space="preserve">oetavuse eesmärgil esitatakse eelnõu pealkiri lihtsustatud kujul. </w:t>
      </w:r>
      <w:r w:rsidR="00BB0C27" w:rsidRPr="00455A90">
        <w:rPr>
          <w:rFonts w:ascii="Times New Roman" w:hAnsi="Times New Roman"/>
          <w:noProof/>
          <w:sz w:val="24"/>
          <w:szCs w:val="24"/>
        </w:rPr>
        <w:t xml:space="preserve">Eelnõuga muudetakse aktsiisimäärasid alljärgnevalt. </w:t>
      </w:r>
    </w:p>
    <w:p w14:paraId="4B7DE99E" w14:textId="1992DC8C" w:rsidR="00BB0C27" w:rsidRDefault="00BB0C27" w:rsidP="00BF4FC2">
      <w:pPr>
        <w:spacing w:after="0" w:line="240" w:lineRule="auto"/>
        <w:jc w:val="both"/>
        <w:rPr>
          <w:rFonts w:ascii="Times New Roman" w:hAnsi="Times New Roman"/>
          <w:noProof/>
          <w:sz w:val="24"/>
          <w:szCs w:val="24"/>
        </w:rPr>
      </w:pPr>
      <w:r w:rsidRPr="00455A90">
        <w:rPr>
          <w:rFonts w:ascii="Times New Roman" w:hAnsi="Times New Roman"/>
          <w:noProof/>
          <w:sz w:val="24"/>
          <w:szCs w:val="24"/>
        </w:rPr>
        <w:t>1) L</w:t>
      </w:r>
      <w:r w:rsidR="00AC07B1" w:rsidRPr="00455A90">
        <w:rPr>
          <w:rFonts w:ascii="Times New Roman" w:hAnsi="Times New Roman"/>
          <w:noProof/>
          <w:sz w:val="24"/>
          <w:szCs w:val="24"/>
        </w:rPr>
        <w:t xml:space="preserve">isaks aktsiisiseaduses </w:t>
      </w:r>
      <w:r w:rsidR="00AC07B1">
        <w:rPr>
          <w:rFonts w:ascii="Times New Roman" w:hAnsi="Times New Roman"/>
          <w:noProof/>
          <w:sz w:val="24"/>
          <w:szCs w:val="24"/>
        </w:rPr>
        <w:t xml:space="preserve">sätestatud </w:t>
      </w:r>
      <w:r w:rsidR="007F236F">
        <w:rPr>
          <w:rFonts w:ascii="Times New Roman" w:hAnsi="Times New Roman"/>
          <w:noProof/>
          <w:sz w:val="24"/>
          <w:szCs w:val="24"/>
        </w:rPr>
        <w:t xml:space="preserve">alkoholi ja tubakatoodete </w:t>
      </w:r>
      <w:r w:rsidR="00AC07B1">
        <w:rPr>
          <w:rFonts w:ascii="Times New Roman" w:hAnsi="Times New Roman"/>
          <w:noProof/>
          <w:sz w:val="24"/>
          <w:szCs w:val="24"/>
        </w:rPr>
        <w:t>aktsiisitõusudele 2025. ja 2026. aasta jaanuaris</w:t>
      </w:r>
      <w:r w:rsidR="007F236F">
        <w:rPr>
          <w:rFonts w:ascii="Times New Roman" w:hAnsi="Times New Roman"/>
          <w:noProof/>
          <w:sz w:val="24"/>
          <w:szCs w:val="24"/>
        </w:rPr>
        <w:t>,</w:t>
      </w:r>
      <w:r w:rsidR="00AC07B1">
        <w:rPr>
          <w:rFonts w:ascii="Times New Roman" w:hAnsi="Times New Roman"/>
          <w:noProof/>
          <w:sz w:val="24"/>
          <w:szCs w:val="24"/>
        </w:rPr>
        <w:t xml:space="preserve"> nähakse ette täiendav aktsiisitõus 5% </w:t>
      </w:r>
      <w:r w:rsidR="007F236F">
        <w:rPr>
          <w:rFonts w:ascii="Times New Roman" w:hAnsi="Times New Roman"/>
          <w:noProof/>
          <w:sz w:val="24"/>
          <w:szCs w:val="24"/>
        </w:rPr>
        <w:t xml:space="preserve">ulatuses </w:t>
      </w:r>
      <w:r w:rsidR="00AC07B1">
        <w:rPr>
          <w:rFonts w:ascii="Times New Roman" w:hAnsi="Times New Roman"/>
          <w:noProof/>
          <w:sz w:val="24"/>
          <w:szCs w:val="24"/>
        </w:rPr>
        <w:t xml:space="preserve">2025. aasta juulis ja 2026. aasta jaanuaris. Seoses täiendava aktsiisitõusuga 2025. aasta juulikuus </w:t>
      </w:r>
      <w:r w:rsidR="007F236F">
        <w:rPr>
          <w:rFonts w:ascii="Times New Roman" w:hAnsi="Times New Roman"/>
          <w:noProof/>
          <w:sz w:val="24"/>
          <w:szCs w:val="24"/>
        </w:rPr>
        <w:t xml:space="preserve">kehtestatakse 2026. aastaks aktsiisiseaduses sätestatud 5% kõrgem aktsiisimäär </w:t>
      </w:r>
      <w:r w:rsidR="00AC07B1">
        <w:rPr>
          <w:rFonts w:ascii="Times New Roman" w:hAnsi="Times New Roman"/>
          <w:noProof/>
          <w:sz w:val="24"/>
          <w:szCs w:val="24"/>
        </w:rPr>
        <w:t>2025. aasta</w:t>
      </w:r>
      <w:r w:rsidR="007F236F">
        <w:rPr>
          <w:rFonts w:ascii="Times New Roman" w:hAnsi="Times New Roman"/>
          <w:noProof/>
          <w:sz w:val="24"/>
          <w:szCs w:val="24"/>
        </w:rPr>
        <w:t xml:space="preserve"> 1</w:t>
      </w:r>
      <w:r w:rsidR="00053676">
        <w:rPr>
          <w:rFonts w:ascii="Times New Roman" w:hAnsi="Times New Roman"/>
          <w:noProof/>
          <w:sz w:val="24"/>
          <w:szCs w:val="24"/>
        </w:rPr>
        <w:t>.</w:t>
      </w:r>
      <w:r w:rsidR="007F236F">
        <w:rPr>
          <w:rFonts w:ascii="Times New Roman" w:hAnsi="Times New Roman"/>
          <w:noProof/>
          <w:sz w:val="24"/>
          <w:szCs w:val="24"/>
        </w:rPr>
        <w:t xml:space="preserve"> juuli</w:t>
      </w:r>
      <w:r>
        <w:rPr>
          <w:rFonts w:ascii="Times New Roman" w:hAnsi="Times New Roman"/>
          <w:noProof/>
          <w:sz w:val="24"/>
          <w:szCs w:val="24"/>
        </w:rPr>
        <w:t>st</w:t>
      </w:r>
      <w:r w:rsidR="007F236F">
        <w:rPr>
          <w:rFonts w:ascii="Times New Roman" w:hAnsi="Times New Roman"/>
          <w:noProof/>
          <w:sz w:val="24"/>
          <w:szCs w:val="24"/>
        </w:rPr>
        <w:t xml:space="preserve"> ehk 2026. aastaks planeeritud aktsiisitõus tuuakse varasemaks.</w:t>
      </w:r>
    </w:p>
    <w:p w14:paraId="71F4F5C3" w14:textId="1F5413D5" w:rsidR="00BB0C27" w:rsidRDefault="00BB0C27" w:rsidP="00BF4FC2">
      <w:pPr>
        <w:spacing w:after="0" w:line="240" w:lineRule="auto"/>
        <w:jc w:val="both"/>
        <w:rPr>
          <w:rFonts w:ascii="Times New Roman" w:hAnsi="Times New Roman"/>
          <w:noProof/>
          <w:sz w:val="24"/>
          <w:szCs w:val="24"/>
        </w:rPr>
      </w:pPr>
      <w:r>
        <w:rPr>
          <w:rFonts w:ascii="Times New Roman" w:hAnsi="Times New Roman"/>
          <w:noProof/>
          <w:sz w:val="24"/>
          <w:szCs w:val="24"/>
        </w:rPr>
        <w:t>2)</w:t>
      </w:r>
      <w:r w:rsidR="007F236F">
        <w:rPr>
          <w:rFonts w:ascii="Times New Roman" w:hAnsi="Times New Roman"/>
          <w:noProof/>
          <w:sz w:val="24"/>
          <w:szCs w:val="24"/>
        </w:rPr>
        <w:t xml:space="preserve"> </w:t>
      </w:r>
      <w:r>
        <w:rPr>
          <w:rFonts w:ascii="Times New Roman" w:hAnsi="Times New Roman"/>
          <w:noProof/>
          <w:sz w:val="24"/>
          <w:szCs w:val="24"/>
        </w:rPr>
        <w:t>A</w:t>
      </w:r>
      <w:r w:rsidR="007F236F">
        <w:rPr>
          <w:rFonts w:ascii="Times New Roman" w:hAnsi="Times New Roman"/>
          <w:noProof/>
          <w:sz w:val="24"/>
          <w:szCs w:val="24"/>
        </w:rPr>
        <w:t xml:space="preserve">lkoholi ja tubakatoodete aktsiisimäära tõstetakse 10% 2026. aastal. Varem otsustatud 5%-lisele aktsiisitõusule 2026. aastal lisandub  täiendav aktsiisitõus </w:t>
      </w:r>
      <w:commentRangeStart w:id="5"/>
      <w:r w:rsidR="007F236F">
        <w:rPr>
          <w:rFonts w:ascii="Times New Roman" w:hAnsi="Times New Roman"/>
          <w:noProof/>
          <w:sz w:val="24"/>
          <w:szCs w:val="24"/>
        </w:rPr>
        <w:t>5%</w:t>
      </w:r>
      <w:commentRangeEnd w:id="5"/>
      <w:r w:rsidR="006E4846">
        <w:rPr>
          <w:rStyle w:val="Kommentaariviide"/>
          <w:rFonts w:ascii="Times New Roman" w:eastAsiaTheme="minorEastAsia" w:hAnsi="Times New Roman" w:cs="Times New Roman"/>
          <w:lang w:eastAsia="et-EE"/>
        </w:rPr>
        <w:commentReference w:id="5"/>
      </w:r>
      <w:r w:rsidR="007F236F">
        <w:rPr>
          <w:rFonts w:ascii="Times New Roman" w:hAnsi="Times New Roman"/>
          <w:noProof/>
          <w:sz w:val="24"/>
          <w:szCs w:val="24"/>
        </w:rPr>
        <w:t xml:space="preserve">, mis teeb kokku 10%. </w:t>
      </w:r>
    </w:p>
    <w:p w14:paraId="5FE91A9C" w14:textId="77777777" w:rsidR="00BB0C27" w:rsidRDefault="00BB0C27" w:rsidP="00BF4FC2">
      <w:pPr>
        <w:spacing w:after="0" w:line="240" w:lineRule="auto"/>
        <w:jc w:val="both"/>
        <w:rPr>
          <w:rFonts w:ascii="Times New Roman" w:hAnsi="Times New Roman"/>
          <w:noProof/>
          <w:sz w:val="24"/>
          <w:szCs w:val="24"/>
        </w:rPr>
      </w:pPr>
      <w:r>
        <w:rPr>
          <w:rFonts w:ascii="Times New Roman" w:hAnsi="Times New Roman"/>
          <w:noProof/>
          <w:sz w:val="24"/>
          <w:szCs w:val="24"/>
        </w:rPr>
        <w:t>3) A</w:t>
      </w:r>
      <w:r w:rsidR="007F236F">
        <w:rPr>
          <w:rFonts w:ascii="Times New Roman" w:hAnsi="Times New Roman"/>
          <w:noProof/>
          <w:sz w:val="24"/>
          <w:szCs w:val="24"/>
        </w:rPr>
        <w:t xml:space="preserve">lkoholi ja tubakatoodete aktsiisi tõstetakse 5% aastatel 2027 ja 2028. </w:t>
      </w:r>
    </w:p>
    <w:p w14:paraId="32A30A7B" w14:textId="18C8D85E" w:rsidR="00BB0C27" w:rsidRPr="001F3E93" w:rsidRDefault="00BB0C27" w:rsidP="00BB0C27">
      <w:pPr>
        <w:spacing w:after="0" w:line="240" w:lineRule="auto"/>
        <w:jc w:val="both"/>
        <w:rPr>
          <w:rFonts w:ascii="Times New Roman" w:hAnsi="Times New Roman" w:cs="Times New Roman"/>
          <w:sz w:val="24"/>
          <w:szCs w:val="24"/>
        </w:rPr>
      </w:pPr>
      <w:r>
        <w:rPr>
          <w:rFonts w:ascii="Times New Roman" w:hAnsi="Times New Roman"/>
          <w:noProof/>
          <w:sz w:val="24"/>
          <w:szCs w:val="24"/>
        </w:rPr>
        <w:t>4) Pl</w:t>
      </w:r>
      <w:proofErr w:type="spellStart"/>
      <w:r w:rsidRPr="001F3E93">
        <w:rPr>
          <w:rFonts w:ascii="Times New Roman" w:hAnsi="Times New Roman" w:cs="Times New Roman"/>
          <w:sz w:val="24"/>
          <w:szCs w:val="24"/>
        </w:rPr>
        <w:t>iivaba</w:t>
      </w:r>
      <w:proofErr w:type="spellEnd"/>
      <w:r w:rsidRPr="001F3E93">
        <w:rPr>
          <w:rFonts w:ascii="Times New Roman" w:hAnsi="Times New Roman" w:cs="Times New Roman"/>
          <w:sz w:val="24"/>
          <w:szCs w:val="24"/>
        </w:rPr>
        <w:t xml:space="preserve"> bensiini ja teiste pliivaba bensiini aktsiisimääraga samaväärselt maksustatud kütuste, milleks on eeskätt lennukibensiin, aktsiisimäära </w:t>
      </w:r>
      <w:r>
        <w:rPr>
          <w:rFonts w:ascii="Times New Roman" w:hAnsi="Times New Roman" w:cs="Times New Roman"/>
          <w:sz w:val="24"/>
          <w:szCs w:val="24"/>
        </w:rPr>
        <w:t xml:space="preserve">tõstetakse </w:t>
      </w:r>
      <w:r w:rsidRPr="001F3E93">
        <w:rPr>
          <w:rFonts w:ascii="Times New Roman" w:hAnsi="Times New Roman"/>
          <w:noProof/>
          <w:sz w:val="24"/>
          <w:szCs w:val="24"/>
        </w:rPr>
        <w:t xml:space="preserve">5% aastas järgneval neljal aastal. </w:t>
      </w:r>
      <w:r w:rsidRPr="001F3E93">
        <w:rPr>
          <w:rFonts w:ascii="Times New Roman" w:hAnsi="Times New Roman" w:cs="Times New Roman"/>
          <w:sz w:val="24"/>
          <w:szCs w:val="24"/>
        </w:rPr>
        <w:t xml:space="preserve">Aastal 2025 tõstetakse aktsiisimäära 1. juulist, aastatel </w:t>
      </w:r>
      <w:r w:rsidRPr="001F3E93">
        <w:rPr>
          <w:rFonts w:ascii="Times New Roman" w:hAnsi="Times New Roman"/>
          <w:sz w:val="24"/>
          <w:szCs w:val="24"/>
        </w:rPr>
        <w:t xml:space="preserve">2026–2028 1. maist.   </w:t>
      </w:r>
    </w:p>
    <w:p w14:paraId="18514BE3" w14:textId="4DAA7775" w:rsidR="00AC07B1" w:rsidRDefault="00636121" w:rsidP="00BB0C27">
      <w:pPr>
        <w:spacing w:after="0" w:line="240" w:lineRule="auto"/>
        <w:jc w:val="both"/>
        <w:rPr>
          <w:rFonts w:ascii="Times New Roman" w:hAnsi="Times New Roman"/>
          <w:noProof/>
          <w:sz w:val="24"/>
          <w:szCs w:val="24"/>
        </w:rPr>
      </w:pPr>
      <w:bookmarkStart w:id="6" w:name="_Hlk132715588"/>
      <w:r w:rsidRPr="001F3E93">
        <w:rPr>
          <w:rFonts w:ascii="Times New Roman" w:hAnsi="Times New Roman" w:cs="Times New Roman"/>
          <w:sz w:val="24"/>
          <w:szCs w:val="24"/>
        </w:rPr>
        <w:t>Eestis on bensiini aktsiisimäär püsinud muutumatuna alates 2018. aastast.</w:t>
      </w:r>
    </w:p>
    <w:p w14:paraId="35D31C4A" w14:textId="77777777" w:rsidR="00BB0C27" w:rsidRPr="001F3E93" w:rsidRDefault="00BB0C27" w:rsidP="00BB0C27">
      <w:pPr>
        <w:spacing w:after="0" w:line="240" w:lineRule="auto"/>
        <w:jc w:val="both"/>
        <w:rPr>
          <w:rFonts w:ascii="Times New Roman" w:hAnsi="Times New Roman"/>
          <w:noProof/>
          <w:sz w:val="24"/>
          <w:szCs w:val="24"/>
        </w:rPr>
      </w:pPr>
      <w:r>
        <w:rPr>
          <w:rFonts w:ascii="Times New Roman" w:hAnsi="Times New Roman"/>
          <w:noProof/>
          <w:sz w:val="24"/>
          <w:szCs w:val="24"/>
        </w:rPr>
        <w:t xml:space="preserve">Aktsiisitõusu peamine eesmärk on suurendada aktsiisitulu riigieelarve </w:t>
      </w:r>
      <w:r w:rsidRPr="001F3E93">
        <w:rPr>
          <w:rFonts w:ascii="Times New Roman" w:hAnsi="Times New Roman"/>
          <w:noProof/>
          <w:sz w:val="24"/>
          <w:szCs w:val="24"/>
        </w:rPr>
        <w:t xml:space="preserve">olukorra parandamiseks.   </w:t>
      </w:r>
    </w:p>
    <w:p w14:paraId="051E43C9" w14:textId="77777777" w:rsidR="00BB0C27" w:rsidRDefault="00BB0C27" w:rsidP="00E22BBE">
      <w:pPr>
        <w:pStyle w:val="Vahedeta"/>
        <w:jc w:val="both"/>
        <w:rPr>
          <w:rFonts w:ascii="Times New Roman" w:hAnsi="Times New Roman"/>
          <w:noProof/>
          <w:sz w:val="24"/>
          <w:szCs w:val="24"/>
          <w:lang w:val="et-EE"/>
        </w:rPr>
      </w:pPr>
    </w:p>
    <w:bookmarkEnd w:id="6"/>
    <w:bookmarkEnd w:id="4"/>
    <w:p w14:paraId="47CC1FC3" w14:textId="18D16E15" w:rsidR="00A1633B" w:rsidRPr="00E72E45" w:rsidRDefault="00A1633B" w:rsidP="00E22BBE">
      <w:pPr>
        <w:pStyle w:val="Vahedeta"/>
        <w:jc w:val="both"/>
        <w:rPr>
          <w:rFonts w:ascii="Times New Roman" w:hAnsi="Times New Roman"/>
          <w:b/>
          <w:sz w:val="24"/>
          <w:szCs w:val="24"/>
          <w:lang w:val="et-EE"/>
        </w:rPr>
      </w:pPr>
      <w:r w:rsidRPr="00E72E45">
        <w:rPr>
          <w:rFonts w:ascii="Times New Roman" w:hAnsi="Times New Roman"/>
          <w:b/>
          <w:sz w:val="24"/>
          <w:szCs w:val="24"/>
          <w:lang w:val="et-EE"/>
        </w:rPr>
        <w:t>1.2</w:t>
      </w:r>
      <w:r w:rsidR="0020501D">
        <w:rPr>
          <w:rFonts w:ascii="Times New Roman" w:hAnsi="Times New Roman"/>
          <w:b/>
          <w:sz w:val="24"/>
          <w:szCs w:val="24"/>
          <w:lang w:val="et-EE"/>
        </w:rPr>
        <w:t>.</w:t>
      </w:r>
      <w:r w:rsidRPr="00E72E45">
        <w:rPr>
          <w:rFonts w:ascii="Times New Roman" w:hAnsi="Times New Roman"/>
          <w:b/>
          <w:sz w:val="24"/>
          <w:szCs w:val="24"/>
          <w:lang w:val="et-EE"/>
        </w:rPr>
        <w:t xml:space="preserve"> Eelnõu ettevalmistajad</w:t>
      </w:r>
    </w:p>
    <w:p w14:paraId="7CEB52E7" w14:textId="77777777" w:rsidR="00A1633B" w:rsidRPr="00E72E45" w:rsidRDefault="00A1633B" w:rsidP="00A1633B">
      <w:pPr>
        <w:spacing w:after="0" w:line="240" w:lineRule="auto"/>
        <w:jc w:val="both"/>
        <w:rPr>
          <w:rStyle w:val="Tugev"/>
          <w:rFonts w:ascii="Times New Roman" w:hAnsi="Times New Roman"/>
          <w:b w:val="0"/>
          <w:sz w:val="24"/>
          <w:szCs w:val="24"/>
          <w:bdr w:val="none" w:sz="0" w:space="0" w:color="auto" w:frame="1"/>
          <w:shd w:val="clear" w:color="auto" w:fill="FFFFFF"/>
        </w:rPr>
      </w:pPr>
    </w:p>
    <w:p w14:paraId="6AD86AAA" w14:textId="4E1A13A0" w:rsidR="00604712" w:rsidRPr="00E72E45" w:rsidRDefault="00A1633B" w:rsidP="00A1633B">
      <w:pPr>
        <w:spacing w:after="0" w:line="240" w:lineRule="auto"/>
        <w:jc w:val="both"/>
        <w:rPr>
          <w:rFonts w:ascii="Times New Roman" w:hAnsi="Times New Roman" w:cs="Times New Roman"/>
          <w:sz w:val="24"/>
          <w:szCs w:val="24"/>
        </w:rPr>
      </w:pPr>
      <w:r w:rsidRPr="00E72E45">
        <w:rPr>
          <w:rFonts w:ascii="Times New Roman" w:hAnsi="Times New Roman" w:cs="Times New Roman"/>
          <w:sz w:val="24"/>
          <w:szCs w:val="24"/>
        </w:rPr>
        <w:t xml:space="preserve">Eelnõu ja seletuskirja koostas </w:t>
      </w:r>
      <w:r w:rsidR="00737CBB" w:rsidRPr="00E72E45">
        <w:rPr>
          <w:rFonts w:ascii="Times New Roman" w:hAnsi="Times New Roman" w:cs="Times New Roman"/>
          <w:sz w:val="24"/>
          <w:szCs w:val="24"/>
        </w:rPr>
        <w:t>R</w:t>
      </w:r>
      <w:r w:rsidRPr="00E72E45">
        <w:rPr>
          <w:rFonts w:ascii="Times New Roman" w:hAnsi="Times New Roman" w:cs="Times New Roman"/>
          <w:sz w:val="24"/>
          <w:szCs w:val="24"/>
        </w:rPr>
        <w:t xml:space="preserve">ahandusministeeriumi </w:t>
      </w:r>
      <w:r w:rsidR="004402B6" w:rsidRPr="00E72E45">
        <w:rPr>
          <w:rFonts w:ascii="Times New Roman" w:hAnsi="Times New Roman" w:cs="Times New Roman"/>
          <w:sz w:val="24"/>
          <w:szCs w:val="24"/>
        </w:rPr>
        <w:t>maksu</w:t>
      </w:r>
      <w:r w:rsidR="001408BD" w:rsidRPr="00E72E45">
        <w:rPr>
          <w:rFonts w:ascii="Times New Roman" w:hAnsi="Times New Roman" w:cs="Times New Roman"/>
          <w:sz w:val="24"/>
          <w:szCs w:val="24"/>
        </w:rPr>
        <w:t>- ja tolli</w:t>
      </w:r>
      <w:r w:rsidR="004402B6" w:rsidRPr="00E72E45">
        <w:rPr>
          <w:rFonts w:ascii="Times New Roman" w:hAnsi="Times New Roman" w:cs="Times New Roman"/>
          <w:sz w:val="24"/>
          <w:szCs w:val="24"/>
        </w:rPr>
        <w:t xml:space="preserve">poliitika osakonna </w:t>
      </w:r>
      <w:r w:rsidRPr="00E72E45">
        <w:rPr>
          <w:rFonts w:ascii="Times New Roman" w:hAnsi="Times New Roman" w:cs="Times New Roman"/>
          <w:sz w:val="24"/>
          <w:szCs w:val="24"/>
        </w:rPr>
        <w:t>peaspetsialist</w:t>
      </w:r>
      <w:r w:rsidR="00B87F40" w:rsidRPr="00E72E45">
        <w:rPr>
          <w:rFonts w:ascii="Times New Roman" w:hAnsi="Times New Roman" w:cs="Times New Roman"/>
          <w:sz w:val="24"/>
          <w:szCs w:val="24"/>
        </w:rPr>
        <w:t>id</w:t>
      </w:r>
      <w:r w:rsidR="00D65832" w:rsidRPr="00E72E45">
        <w:rPr>
          <w:rFonts w:ascii="Times New Roman" w:hAnsi="Times New Roman" w:cs="Times New Roman"/>
          <w:sz w:val="24"/>
          <w:szCs w:val="24"/>
        </w:rPr>
        <w:t xml:space="preserve"> </w:t>
      </w:r>
      <w:r w:rsidR="00C53F41" w:rsidRPr="00E72E45">
        <w:rPr>
          <w:rFonts w:ascii="Times New Roman" w:hAnsi="Times New Roman" w:cs="Times New Roman"/>
          <w:sz w:val="24"/>
          <w:szCs w:val="24"/>
        </w:rPr>
        <w:t xml:space="preserve">Heidi Vessel (e-post: </w:t>
      </w:r>
      <w:hyperlink r:id="rId12" w:history="1">
        <w:r w:rsidR="00D65832" w:rsidRPr="00E72E45">
          <w:rPr>
            <w:rStyle w:val="Hperlink"/>
            <w:rFonts w:ascii="Times New Roman" w:hAnsi="Times New Roman"/>
            <w:color w:val="auto"/>
            <w:sz w:val="24"/>
            <w:szCs w:val="24"/>
            <w:u w:val="none"/>
          </w:rPr>
          <w:t>heidi.vessel@fin.ee</w:t>
        </w:r>
      </w:hyperlink>
      <w:r w:rsidR="00C53F41" w:rsidRPr="00E72E45">
        <w:rPr>
          <w:rFonts w:ascii="Times New Roman" w:hAnsi="Times New Roman" w:cs="Times New Roman"/>
          <w:sz w:val="24"/>
          <w:szCs w:val="24"/>
        </w:rPr>
        <w:t>; tel: 611 3651)</w:t>
      </w:r>
      <w:r w:rsidR="00B87F40" w:rsidRPr="00E72E45">
        <w:rPr>
          <w:rFonts w:ascii="Times New Roman" w:hAnsi="Times New Roman" w:cs="Times New Roman"/>
          <w:sz w:val="24"/>
          <w:szCs w:val="24"/>
        </w:rPr>
        <w:t xml:space="preserve"> ja Lauri Lelumees (e-post: lauri.lelumees@fin.ee; tel: </w:t>
      </w:r>
      <w:r w:rsidR="00907FBE">
        <w:rPr>
          <w:rFonts w:ascii="Times New Roman" w:hAnsi="Times New Roman" w:cs="Times New Roman"/>
          <w:sz w:val="24"/>
          <w:szCs w:val="24"/>
        </w:rPr>
        <w:t>5885 1404</w:t>
      </w:r>
      <w:r w:rsidR="00B87F40" w:rsidRPr="00E72E45">
        <w:rPr>
          <w:rFonts w:ascii="Times New Roman" w:hAnsi="Times New Roman" w:cs="Times New Roman"/>
          <w:sz w:val="24"/>
          <w:szCs w:val="24"/>
        </w:rPr>
        <w:t>)</w:t>
      </w:r>
      <w:r w:rsidRPr="00E72E45">
        <w:rPr>
          <w:rFonts w:ascii="Times New Roman" w:hAnsi="Times New Roman" w:cs="Times New Roman"/>
          <w:sz w:val="24"/>
          <w:szCs w:val="24"/>
        </w:rPr>
        <w:t xml:space="preserve">. </w:t>
      </w:r>
      <w:r w:rsidR="008E2197" w:rsidRPr="00E72E45">
        <w:rPr>
          <w:rFonts w:ascii="Times New Roman" w:hAnsi="Times New Roman" w:cs="Times New Roman"/>
          <w:sz w:val="24"/>
          <w:szCs w:val="24"/>
        </w:rPr>
        <w:t xml:space="preserve">Aktsiisitulu hindas </w:t>
      </w:r>
      <w:r w:rsidR="00604712" w:rsidRPr="00E72E45">
        <w:rPr>
          <w:rFonts w:ascii="Times New Roman" w:hAnsi="Times New Roman" w:cs="Times New Roman"/>
          <w:sz w:val="24"/>
          <w:szCs w:val="24"/>
        </w:rPr>
        <w:t>R</w:t>
      </w:r>
      <w:r w:rsidR="00C72CB4" w:rsidRPr="00E72E45">
        <w:rPr>
          <w:rFonts w:ascii="Times New Roman" w:hAnsi="Times New Roman" w:cs="Times New Roman"/>
          <w:sz w:val="24"/>
          <w:szCs w:val="24"/>
        </w:rPr>
        <w:t xml:space="preserve">ahandusministeeriumi </w:t>
      </w:r>
      <w:r w:rsidR="002060D7" w:rsidRPr="00E72E45">
        <w:rPr>
          <w:rFonts w:ascii="Times New Roman" w:hAnsi="Times New Roman" w:cs="Times New Roman"/>
          <w:noProof/>
          <w:sz w:val="24"/>
          <w:szCs w:val="24"/>
        </w:rPr>
        <w:t xml:space="preserve">fiskaalpoliitika osakonna analüütik </w:t>
      </w:r>
      <w:r w:rsidR="00976FD6" w:rsidRPr="00E72E45">
        <w:rPr>
          <w:rFonts w:ascii="Times New Roman" w:hAnsi="Times New Roman" w:cs="Times New Roman"/>
          <w:noProof/>
          <w:sz w:val="24"/>
          <w:szCs w:val="24"/>
        </w:rPr>
        <w:t>Merliin Laos</w:t>
      </w:r>
      <w:r w:rsidR="002060D7" w:rsidRPr="00E72E45">
        <w:rPr>
          <w:rFonts w:ascii="Times New Roman" w:hAnsi="Times New Roman" w:cs="Times New Roman"/>
          <w:noProof/>
          <w:sz w:val="24"/>
          <w:szCs w:val="24"/>
        </w:rPr>
        <w:t xml:space="preserve"> (</w:t>
      </w:r>
      <w:r w:rsidR="00973B42" w:rsidRPr="00E72E45">
        <w:rPr>
          <w:rFonts w:ascii="Times New Roman" w:hAnsi="Times New Roman" w:cs="Times New Roman"/>
          <w:sz w:val="24"/>
          <w:szCs w:val="24"/>
        </w:rPr>
        <w:t xml:space="preserve">e-post: </w:t>
      </w:r>
      <w:r w:rsidR="00976FD6" w:rsidRPr="00E72E45">
        <w:rPr>
          <w:rFonts w:ascii="Times New Roman" w:hAnsi="Times New Roman" w:cs="Times New Roman"/>
          <w:sz w:val="24"/>
          <w:szCs w:val="24"/>
        </w:rPr>
        <w:t>m</w:t>
      </w:r>
      <w:hyperlink r:id="rId13" w:history="1">
        <w:r w:rsidR="00976FD6" w:rsidRPr="00E72E45">
          <w:rPr>
            <w:rStyle w:val="Hperlink"/>
            <w:rFonts w:ascii="Times New Roman" w:hAnsi="Times New Roman"/>
            <w:color w:val="auto"/>
            <w:sz w:val="24"/>
            <w:szCs w:val="24"/>
            <w:u w:val="none"/>
          </w:rPr>
          <w:t>erliin.laos@fin.ee</w:t>
        </w:r>
      </w:hyperlink>
      <w:r w:rsidR="00976FD6" w:rsidRPr="00E72E45">
        <w:rPr>
          <w:rFonts w:ascii="Times New Roman" w:hAnsi="Times New Roman" w:cs="Times New Roman"/>
          <w:sz w:val="24"/>
          <w:szCs w:val="24"/>
        </w:rPr>
        <w:t>;</w:t>
      </w:r>
      <w:r w:rsidR="002060D7" w:rsidRPr="00E72E45">
        <w:rPr>
          <w:rFonts w:ascii="Times New Roman" w:hAnsi="Times New Roman" w:cs="Times New Roman"/>
          <w:noProof/>
          <w:sz w:val="24"/>
          <w:szCs w:val="24"/>
        </w:rPr>
        <w:t xml:space="preserve"> tel</w:t>
      </w:r>
      <w:r w:rsidR="00361566">
        <w:rPr>
          <w:rFonts w:ascii="Times New Roman" w:hAnsi="Times New Roman" w:cs="Times New Roman"/>
          <w:noProof/>
          <w:sz w:val="24"/>
          <w:szCs w:val="24"/>
        </w:rPr>
        <w:t>:</w:t>
      </w:r>
      <w:r w:rsidR="002060D7" w:rsidRPr="00E72E45">
        <w:rPr>
          <w:rFonts w:ascii="Times New Roman" w:hAnsi="Times New Roman" w:cs="Times New Roman"/>
          <w:noProof/>
          <w:sz w:val="24"/>
          <w:szCs w:val="24"/>
        </w:rPr>
        <w:t xml:space="preserve"> </w:t>
      </w:r>
      <w:r w:rsidR="00907FBE">
        <w:rPr>
          <w:rFonts w:ascii="Times New Roman" w:hAnsi="Times New Roman" w:cs="Times New Roman"/>
          <w:noProof/>
          <w:sz w:val="24"/>
          <w:szCs w:val="24"/>
        </w:rPr>
        <w:t>5885 1447</w:t>
      </w:r>
      <w:r w:rsidR="002060D7" w:rsidRPr="00E72E45">
        <w:rPr>
          <w:rFonts w:ascii="Times New Roman" w:hAnsi="Times New Roman" w:cs="Times New Roman"/>
          <w:noProof/>
          <w:sz w:val="24"/>
          <w:szCs w:val="24"/>
        </w:rPr>
        <w:t>)</w:t>
      </w:r>
      <w:r w:rsidR="00C3257A" w:rsidRPr="00E72E45">
        <w:rPr>
          <w:rFonts w:ascii="Times New Roman" w:hAnsi="Times New Roman" w:cs="Times New Roman"/>
          <w:noProof/>
          <w:sz w:val="24"/>
          <w:szCs w:val="24"/>
        </w:rPr>
        <w:t>.</w:t>
      </w:r>
      <w:r w:rsidR="002060D7" w:rsidRPr="00E72E45">
        <w:rPr>
          <w:rFonts w:ascii="Times New Roman" w:hAnsi="Times New Roman" w:cs="Times New Roman"/>
          <w:noProof/>
          <w:sz w:val="24"/>
          <w:szCs w:val="24"/>
        </w:rPr>
        <w:t xml:space="preserve"> </w:t>
      </w:r>
      <w:r w:rsidRPr="00E72E45">
        <w:rPr>
          <w:rFonts w:ascii="Times New Roman" w:hAnsi="Times New Roman" w:cs="Times New Roman"/>
          <w:sz w:val="24"/>
          <w:szCs w:val="24"/>
        </w:rPr>
        <w:t xml:space="preserve">Eelnõu ja seletuskirja juriidilist kvaliteeti kontrollis </w:t>
      </w:r>
      <w:r w:rsidR="00604712" w:rsidRPr="00E72E45">
        <w:rPr>
          <w:rFonts w:ascii="Times New Roman" w:hAnsi="Times New Roman" w:cs="Times New Roman"/>
          <w:sz w:val="24"/>
          <w:szCs w:val="24"/>
        </w:rPr>
        <w:t>R</w:t>
      </w:r>
      <w:r w:rsidRPr="00E72E45">
        <w:rPr>
          <w:rFonts w:ascii="Times New Roman" w:hAnsi="Times New Roman" w:cs="Times New Roman"/>
          <w:sz w:val="24"/>
          <w:szCs w:val="24"/>
        </w:rPr>
        <w:t xml:space="preserve">ahandusministeeriumi </w:t>
      </w:r>
      <w:r w:rsidR="00184D6A" w:rsidRPr="00E72E45">
        <w:rPr>
          <w:rFonts w:ascii="Times New Roman" w:hAnsi="Times New Roman" w:cs="Times New Roman"/>
          <w:sz w:val="24"/>
          <w:szCs w:val="24"/>
        </w:rPr>
        <w:t xml:space="preserve">personali- ja </w:t>
      </w:r>
      <w:r w:rsidRPr="00E72E45">
        <w:rPr>
          <w:rFonts w:ascii="Times New Roman" w:hAnsi="Times New Roman" w:cs="Times New Roman"/>
          <w:sz w:val="24"/>
          <w:szCs w:val="24"/>
        </w:rPr>
        <w:t xml:space="preserve">õigusosakonna </w:t>
      </w:r>
      <w:r w:rsidR="00184D6A" w:rsidRPr="00E72E45">
        <w:rPr>
          <w:rFonts w:ascii="Times New Roman" w:hAnsi="Times New Roman" w:cs="Times New Roman"/>
          <w:sz w:val="24"/>
          <w:szCs w:val="24"/>
        </w:rPr>
        <w:t xml:space="preserve">õigusloome valdkonna juht </w:t>
      </w:r>
      <w:r w:rsidR="004574D0" w:rsidRPr="00E72E45">
        <w:rPr>
          <w:rFonts w:ascii="Times New Roman" w:hAnsi="Times New Roman" w:cs="Times New Roman"/>
          <w:sz w:val="24"/>
          <w:szCs w:val="24"/>
        </w:rPr>
        <w:t>Virge Aasa</w:t>
      </w:r>
      <w:r w:rsidR="00EB5A4A" w:rsidRPr="00E72E45">
        <w:rPr>
          <w:rFonts w:ascii="Times New Roman" w:hAnsi="Times New Roman" w:cs="Times New Roman"/>
          <w:sz w:val="24"/>
          <w:szCs w:val="24"/>
        </w:rPr>
        <w:t xml:space="preserve"> </w:t>
      </w:r>
      <w:r w:rsidRPr="00E72E45">
        <w:rPr>
          <w:rFonts w:ascii="Times New Roman" w:hAnsi="Times New Roman" w:cs="Times New Roman"/>
          <w:sz w:val="24"/>
          <w:szCs w:val="24"/>
        </w:rPr>
        <w:t xml:space="preserve">(e-post: </w:t>
      </w:r>
      <w:r w:rsidR="00973B42" w:rsidRPr="00E72E45">
        <w:rPr>
          <w:rFonts w:ascii="Times New Roman" w:hAnsi="Times New Roman" w:cs="Times New Roman"/>
          <w:sz w:val="24"/>
          <w:szCs w:val="24"/>
        </w:rPr>
        <w:t>virge.aasa</w:t>
      </w:r>
      <w:hyperlink r:id="rId14" w:history="1">
        <w:r w:rsidRPr="00E72E45">
          <w:rPr>
            <w:rStyle w:val="Hperlink"/>
            <w:rFonts w:ascii="Times New Roman" w:hAnsi="Times New Roman"/>
            <w:color w:val="auto"/>
            <w:sz w:val="24"/>
            <w:szCs w:val="24"/>
            <w:u w:val="none"/>
          </w:rPr>
          <w:t>@fin.ee</w:t>
        </w:r>
      </w:hyperlink>
      <w:r w:rsidR="00973B42" w:rsidRPr="00E72E45">
        <w:rPr>
          <w:rFonts w:ascii="Times New Roman" w:hAnsi="Times New Roman" w:cs="Times New Roman"/>
          <w:sz w:val="24"/>
          <w:szCs w:val="24"/>
        </w:rPr>
        <w:t>;</w:t>
      </w:r>
      <w:r w:rsidRPr="00E72E45">
        <w:rPr>
          <w:rFonts w:ascii="Times New Roman" w:hAnsi="Times New Roman" w:cs="Times New Roman"/>
          <w:sz w:val="24"/>
          <w:szCs w:val="24"/>
        </w:rPr>
        <w:t xml:space="preserve"> tel: </w:t>
      </w:r>
      <w:r w:rsidR="00907FBE">
        <w:rPr>
          <w:rFonts w:ascii="Times New Roman" w:hAnsi="Times New Roman" w:cs="Times New Roman"/>
          <w:sz w:val="24"/>
          <w:szCs w:val="24"/>
        </w:rPr>
        <w:t>5885 1493</w:t>
      </w:r>
      <w:r w:rsidRPr="00E72E45">
        <w:rPr>
          <w:rFonts w:ascii="Times New Roman" w:hAnsi="Times New Roman" w:cs="Times New Roman"/>
          <w:sz w:val="24"/>
          <w:szCs w:val="24"/>
        </w:rPr>
        <w:t>)</w:t>
      </w:r>
      <w:r w:rsidR="000D7F54" w:rsidRPr="00E72E45">
        <w:rPr>
          <w:rFonts w:ascii="Times New Roman" w:hAnsi="Times New Roman" w:cs="Times New Roman"/>
          <w:sz w:val="24"/>
          <w:szCs w:val="24"/>
        </w:rPr>
        <w:t xml:space="preserve"> ning </w:t>
      </w:r>
      <w:r w:rsidR="001F0455" w:rsidRPr="00E72E45">
        <w:rPr>
          <w:rFonts w:ascii="Times New Roman" w:hAnsi="Times New Roman" w:cs="Times New Roman"/>
          <w:sz w:val="24"/>
          <w:szCs w:val="24"/>
        </w:rPr>
        <w:t xml:space="preserve">eelnõu </w:t>
      </w:r>
      <w:r w:rsidR="000D7F54" w:rsidRPr="00E72E45">
        <w:rPr>
          <w:rFonts w:ascii="Times New Roman" w:hAnsi="Times New Roman" w:cs="Times New Roman"/>
          <w:sz w:val="24"/>
          <w:szCs w:val="24"/>
        </w:rPr>
        <w:t xml:space="preserve">keelelist kvaliteeti </w:t>
      </w:r>
      <w:r w:rsidR="001F0455" w:rsidRPr="00E72E45">
        <w:rPr>
          <w:rFonts w:ascii="Times New Roman" w:hAnsi="Times New Roman" w:cs="Times New Roman"/>
          <w:sz w:val="24"/>
          <w:szCs w:val="24"/>
        </w:rPr>
        <w:t xml:space="preserve">kontrollis </w:t>
      </w:r>
      <w:r w:rsidR="00184D6A" w:rsidRPr="00E72E45">
        <w:rPr>
          <w:rFonts w:ascii="Times New Roman" w:hAnsi="Times New Roman" w:cs="Times New Roman"/>
          <w:sz w:val="24"/>
          <w:szCs w:val="24"/>
        </w:rPr>
        <w:t xml:space="preserve">sama osakonna </w:t>
      </w:r>
      <w:r w:rsidR="00604712" w:rsidRPr="00E72E45">
        <w:rPr>
          <w:rFonts w:ascii="Times New Roman" w:hAnsi="Times New Roman" w:cs="Times New Roman"/>
          <w:sz w:val="24"/>
          <w:szCs w:val="24"/>
        </w:rPr>
        <w:t>keeletoimetaja</w:t>
      </w:r>
      <w:r w:rsidR="004574D0" w:rsidRPr="00E72E45">
        <w:rPr>
          <w:rFonts w:ascii="Times New Roman" w:hAnsi="Times New Roman" w:cs="Times New Roman"/>
          <w:sz w:val="24"/>
          <w:szCs w:val="24"/>
        </w:rPr>
        <w:t xml:space="preserve"> Sirje </w:t>
      </w:r>
      <w:proofErr w:type="spellStart"/>
      <w:r w:rsidR="004574D0" w:rsidRPr="00E72E45">
        <w:rPr>
          <w:rFonts w:ascii="Times New Roman" w:hAnsi="Times New Roman" w:cs="Times New Roman"/>
          <w:sz w:val="24"/>
          <w:szCs w:val="24"/>
        </w:rPr>
        <w:t>Lilover</w:t>
      </w:r>
      <w:proofErr w:type="spellEnd"/>
      <w:r w:rsidR="00604712" w:rsidRPr="00E72E45">
        <w:rPr>
          <w:rFonts w:ascii="Times New Roman" w:hAnsi="Times New Roman" w:cs="Times New Roman"/>
          <w:sz w:val="24"/>
          <w:szCs w:val="24"/>
        </w:rPr>
        <w:t xml:space="preserve"> (e-post: </w:t>
      </w:r>
      <w:hyperlink r:id="rId15" w:history="1">
        <w:r w:rsidR="00604712" w:rsidRPr="00E72E45">
          <w:rPr>
            <w:rStyle w:val="Hperlink"/>
            <w:rFonts w:ascii="Times New Roman" w:hAnsi="Times New Roman"/>
            <w:color w:val="auto"/>
            <w:sz w:val="24"/>
            <w:szCs w:val="24"/>
            <w:u w:val="none"/>
          </w:rPr>
          <w:t>sirje.lilover@fin.ee</w:t>
        </w:r>
      </w:hyperlink>
      <w:r w:rsidR="00604712" w:rsidRPr="00E72E45">
        <w:rPr>
          <w:rFonts w:ascii="Times New Roman" w:hAnsi="Times New Roman" w:cs="Times New Roman"/>
          <w:sz w:val="24"/>
          <w:szCs w:val="24"/>
        </w:rPr>
        <w:t>).</w:t>
      </w:r>
    </w:p>
    <w:p w14:paraId="3C04DA7E" w14:textId="77777777" w:rsidR="002C543D" w:rsidRDefault="002C543D" w:rsidP="00B57AD5">
      <w:pPr>
        <w:spacing w:after="0" w:line="240" w:lineRule="auto"/>
        <w:jc w:val="both"/>
        <w:rPr>
          <w:rFonts w:ascii="Times New Roman" w:hAnsi="Times New Roman" w:cs="Times New Roman"/>
          <w:b/>
          <w:sz w:val="24"/>
          <w:szCs w:val="24"/>
        </w:rPr>
      </w:pPr>
    </w:p>
    <w:p w14:paraId="6E1B2070" w14:textId="23BD9B8B" w:rsidR="00A1633B" w:rsidRPr="00CC5460" w:rsidRDefault="00A1633B" w:rsidP="00B57AD5">
      <w:pPr>
        <w:spacing w:after="0" w:line="240" w:lineRule="auto"/>
        <w:jc w:val="both"/>
        <w:rPr>
          <w:rFonts w:ascii="Times New Roman" w:hAnsi="Times New Roman" w:cs="Times New Roman"/>
          <w:b/>
          <w:sz w:val="24"/>
          <w:szCs w:val="24"/>
        </w:rPr>
      </w:pPr>
      <w:r w:rsidRPr="00CC5460">
        <w:rPr>
          <w:rFonts w:ascii="Times New Roman" w:hAnsi="Times New Roman" w:cs="Times New Roman"/>
          <w:b/>
          <w:sz w:val="24"/>
          <w:szCs w:val="24"/>
        </w:rPr>
        <w:t>1.3</w:t>
      </w:r>
      <w:r w:rsidR="0020501D">
        <w:rPr>
          <w:rFonts w:ascii="Times New Roman" w:hAnsi="Times New Roman" w:cs="Times New Roman"/>
          <w:b/>
          <w:sz w:val="24"/>
          <w:szCs w:val="24"/>
        </w:rPr>
        <w:t>.</w:t>
      </w:r>
      <w:r w:rsidRPr="00CC5460">
        <w:rPr>
          <w:rFonts w:ascii="Times New Roman" w:hAnsi="Times New Roman" w:cs="Times New Roman"/>
          <w:b/>
          <w:sz w:val="24"/>
          <w:szCs w:val="24"/>
        </w:rPr>
        <w:t xml:space="preserve"> Märkused</w:t>
      </w:r>
    </w:p>
    <w:p w14:paraId="21B86CDD" w14:textId="77777777" w:rsidR="00A1633B" w:rsidRPr="00CC5460" w:rsidRDefault="00A1633B" w:rsidP="00B57AD5">
      <w:pPr>
        <w:spacing w:after="0" w:line="240" w:lineRule="auto"/>
        <w:jc w:val="both"/>
        <w:rPr>
          <w:rFonts w:ascii="Times New Roman" w:hAnsi="Times New Roman" w:cs="Times New Roman"/>
          <w:b/>
          <w:sz w:val="24"/>
          <w:szCs w:val="24"/>
        </w:rPr>
      </w:pPr>
    </w:p>
    <w:p w14:paraId="68ABCBC2" w14:textId="77777777" w:rsidR="00B87F40" w:rsidRPr="00CC5460" w:rsidRDefault="00B87F40" w:rsidP="00B87F40">
      <w:pPr>
        <w:spacing w:after="0" w:line="240" w:lineRule="auto"/>
        <w:jc w:val="both"/>
        <w:rPr>
          <w:rFonts w:ascii="Times New Roman" w:hAnsi="Times New Roman" w:cs="Times New Roman"/>
          <w:sz w:val="24"/>
          <w:szCs w:val="24"/>
        </w:rPr>
      </w:pPr>
      <w:r w:rsidRPr="00CC5460">
        <w:rPr>
          <w:rFonts w:ascii="Times New Roman" w:hAnsi="Times New Roman" w:cs="Times New Roman"/>
          <w:sz w:val="24"/>
          <w:szCs w:val="24"/>
        </w:rPr>
        <w:t>Eelnõuga muudetakse:</w:t>
      </w:r>
    </w:p>
    <w:p w14:paraId="21B4BBE0" w14:textId="4E16A61F" w:rsidR="00B87F40" w:rsidRPr="00E72E45" w:rsidRDefault="00B87F40" w:rsidP="00B87F40">
      <w:pPr>
        <w:pStyle w:val="Loendilik"/>
        <w:numPr>
          <w:ilvl w:val="0"/>
          <w:numId w:val="41"/>
        </w:numPr>
        <w:spacing w:after="0" w:line="259" w:lineRule="auto"/>
        <w:jc w:val="both"/>
        <w:rPr>
          <w:rFonts w:ascii="Times New Roman" w:hAnsi="Times New Roman" w:cs="Times New Roman"/>
          <w:noProof/>
          <w:sz w:val="24"/>
          <w:szCs w:val="24"/>
        </w:rPr>
      </w:pPr>
      <w:r w:rsidRPr="00CC5460">
        <w:rPr>
          <w:rFonts w:ascii="Times New Roman" w:hAnsi="Times New Roman" w:cs="Times New Roman"/>
          <w:noProof/>
          <w:sz w:val="24"/>
          <w:szCs w:val="24"/>
        </w:rPr>
        <w:t xml:space="preserve">alkoholi-, tubaka-, kütuse- ja elektriaktsiisi seaduse </w:t>
      </w:r>
      <w:r w:rsidRPr="00CC5460">
        <w:rPr>
          <w:rFonts w:ascii="Times New Roman" w:hAnsi="Times New Roman" w:cs="Times New Roman"/>
          <w:bCs/>
          <w:noProof/>
          <w:sz w:val="24"/>
          <w:szCs w:val="24"/>
        </w:rPr>
        <w:t>202</w:t>
      </w:r>
      <w:r w:rsidR="00B00819">
        <w:rPr>
          <w:rFonts w:ascii="Times New Roman" w:hAnsi="Times New Roman" w:cs="Times New Roman"/>
          <w:bCs/>
          <w:noProof/>
          <w:sz w:val="24"/>
          <w:szCs w:val="24"/>
        </w:rPr>
        <w:t>5</w:t>
      </w:r>
      <w:r w:rsidRPr="00CC5460">
        <w:rPr>
          <w:rFonts w:ascii="Times New Roman" w:hAnsi="Times New Roman" w:cs="Times New Roman"/>
          <w:bCs/>
          <w:noProof/>
          <w:sz w:val="24"/>
          <w:szCs w:val="24"/>
        </w:rPr>
        <w:t xml:space="preserve">. aasta 1. </w:t>
      </w:r>
      <w:r w:rsidR="00B00819">
        <w:rPr>
          <w:rFonts w:ascii="Times New Roman" w:hAnsi="Times New Roman" w:cs="Times New Roman"/>
          <w:bCs/>
          <w:noProof/>
          <w:sz w:val="24"/>
          <w:szCs w:val="24"/>
        </w:rPr>
        <w:t xml:space="preserve">mail jõustuvat </w:t>
      </w:r>
      <w:r w:rsidRPr="00CC5460">
        <w:rPr>
          <w:rFonts w:ascii="Times New Roman" w:hAnsi="Times New Roman" w:cs="Times New Roman"/>
          <w:bCs/>
          <w:noProof/>
          <w:sz w:val="24"/>
          <w:szCs w:val="24"/>
        </w:rPr>
        <w:t xml:space="preserve"> </w:t>
      </w:r>
      <w:r w:rsidRPr="00E72E45">
        <w:rPr>
          <w:rFonts w:ascii="Times New Roman" w:hAnsi="Times New Roman" w:cs="Times New Roman"/>
          <w:bCs/>
          <w:noProof/>
          <w:sz w:val="24"/>
          <w:szCs w:val="24"/>
        </w:rPr>
        <w:t>redaktsiooni</w:t>
      </w:r>
      <w:r w:rsidRPr="00E72E45">
        <w:rPr>
          <w:rFonts w:ascii="Times New Roman" w:hAnsi="Times New Roman" w:cs="Times New Roman"/>
          <w:noProof/>
          <w:sz w:val="24"/>
          <w:szCs w:val="24"/>
        </w:rPr>
        <w:t xml:space="preserve">  (RT I, </w:t>
      </w:r>
      <w:r w:rsidR="00B00819">
        <w:rPr>
          <w:rFonts w:ascii="Times New Roman" w:hAnsi="Times New Roman" w:cs="Times New Roman"/>
          <w:noProof/>
          <w:sz w:val="24"/>
          <w:szCs w:val="24"/>
        </w:rPr>
        <w:t>21</w:t>
      </w:r>
      <w:r w:rsidRPr="00E72E45">
        <w:rPr>
          <w:rFonts w:ascii="Times New Roman" w:hAnsi="Times New Roman" w:cs="Times New Roman"/>
          <w:bCs/>
          <w:noProof/>
          <w:sz w:val="24"/>
          <w:szCs w:val="24"/>
        </w:rPr>
        <w:t>.</w:t>
      </w:r>
      <w:r w:rsidR="00B00819">
        <w:rPr>
          <w:rFonts w:ascii="Times New Roman" w:hAnsi="Times New Roman" w:cs="Times New Roman"/>
          <w:bCs/>
          <w:noProof/>
          <w:sz w:val="24"/>
          <w:szCs w:val="24"/>
        </w:rPr>
        <w:t>06.</w:t>
      </w:r>
      <w:r w:rsidRPr="00E72E45">
        <w:rPr>
          <w:rFonts w:ascii="Times New Roman" w:hAnsi="Times New Roman" w:cs="Times New Roman"/>
          <w:bCs/>
          <w:noProof/>
          <w:sz w:val="24"/>
          <w:szCs w:val="24"/>
        </w:rPr>
        <w:t>202</w:t>
      </w:r>
      <w:r w:rsidR="00B00819">
        <w:rPr>
          <w:rFonts w:ascii="Times New Roman" w:hAnsi="Times New Roman" w:cs="Times New Roman"/>
          <w:bCs/>
          <w:noProof/>
          <w:sz w:val="24"/>
          <w:szCs w:val="24"/>
        </w:rPr>
        <w:t>4</w:t>
      </w:r>
      <w:r w:rsidRPr="00E72E45">
        <w:rPr>
          <w:rFonts w:ascii="Times New Roman" w:hAnsi="Times New Roman" w:cs="Times New Roman"/>
          <w:bCs/>
          <w:noProof/>
          <w:sz w:val="24"/>
          <w:szCs w:val="24"/>
        </w:rPr>
        <w:t xml:space="preserve">, </w:t>
      </w:r>
      <w:r w:rsidR="00B00819">
        <w:rPr>
          <w:rFonts w:ascii="Times New Roman" w:hAnsi="Times New Roman" w:cs="Times New Roman"/>
          <w:bCs/>
          <w:noProof/>
          <w:sz w:val="24"/>
          <w:szCs w:val="24"/>
        </w:rPr>
        <w:t>10</w:t>
      </w:r>
      <w:r w:rsidRPr="00E72E45">
        <w:rPr>
          <w:rFonts w:ascii="Times New Roman" w:hAnsi="Times New Roman" w:cs="Times New Roman"/>
          <w:noProof/>
          <w:sz w:val="24"/>
          <w:szCs w:val="24"/>
        </w:rPr>
        <w:t>);</w:t>
      </w:r>
    </w:p>
    <w:p w14:paraId="2D985785" w14:textId="7EB5873D" w:rsidR="00B87F40" w:rsidRPr="00E72E45" w:rsidRDefault="00B87F40" w:rsidP="00B87F40">
      <w:pPr>
        <w:pStyle w:val="Loendilik"/>
        <w:numPr>
          <w:ilvl w:val="0"/>
          <w:numId w:val="41"/>
        </w:numPr>
        <w:spacing w:after="0" w:line="259" w:lineRule="auto"/>
        <w:jc w:val="both"/>
        <w:rPr>
          <w:rFonts w:ascii="Times New Roman" w:hAnsi="Times New Roman" w:cs="Times New Roman"/>
          <w:noProof/>
          <w:sz w:val="24"/>
          <w:szCs w:val="24"/>
        </w:rPr>
      </w:pPr>
      <w:bookmarkStart w:id="7" w:name="_Hlk174703329"/>
      <w:bookmarkStart w:id="8" w:name="_Hlk174704179"/>
      <w:bookmarkStart w:id="9" w:name="_Hlk132965053"/>
      <w:r w:rsidRPr="00E72E45">
        <w:rPr>
          <w:rFonts w:ascii="Times New Roman" w:hAnsi="Times New Roman" w:cs="Times New Roman"/>
          <w:noProof/>
          <w:sz w:val="24"/>
          <w:szCs w:val="24"/>
        </w:rPr>
        <w:t xml:space="preserve">alkoholi-, tubaka-, kütuse- ja elektriaktsiisi seaduse </w:t>
      </w:r>
      <w:bookmarkEnd w:id="7"/>
      <w:r w:rsidR="00B23C63" w:rsidRPr="00E72E45">
        <w:rPr>
          <w:rFonts w:ascii="Times New Roman" w:hAnsi="Times New Roman" w:cs="Times New Roman"/>
          <w:noProof/>
          <w:sz w:val="24"/>
          <w:szCs w:val="24"/>
        </w:rPr>
        <w:t xml:space="preserve">ning </w:t>
      </w:r>
      <w:r w:rsidR="00000DC7" w:rsidRPr="00E72E45">
        <w:rPr>
          <w:rFonts w:ascii="Times New Roman" w:hAnsi="Times New Roman" w:cs="Times New Roman"/>
          <w:noProof/>
          <w:sz w:val="24"/>
          <w:szCs w:val="24"/>
        </w:rPr>
        <w:t xml:space="preserve">alkoholi-, tubaka-, kütuse- ja elektriaktsiisi seaduse </w:t>
      </w:r>
      <w:r w:rsidR="00000DC7">
        <w:rPr>
          <w:rFonts w:ascii="Times New Roman" w:hAnsi="Times New Roman" w:cs="Times New Roman"/>
          <w:noProof/>
          <w:sz w:val="24"/>
          <w:szCs w:val="24"/>
        </w:rPr>
        <w:t xml:space="preserve">ning </w:t>
      </w:r>
      <w:r w:rsidR="00B23C63" w:rsidRPr="00E72E45">
        <w:rPr>
          <w:rFonts w:ascii="Times New Roman" w:hAnsi="Times New Roman" w:cs="Times New Roman"/>
          <w:noProof/>
          <w:sz w:val="24"/>
          <w:szCs w:val="24"/>
        </w:rPr>
        <w:t xml:space="preserve">teiste seaduste </w:t>
      </w:r>
      <w:r w:rsidRPr="00E72E45">
        <w:rPr>
          <w:rFonts w:ascii="Times New Roman" w:hAnsi="Times New Roman" w:cs="Times New Roman"/>
          <w:noProof/>
          <w:sz w:val="24"/>
          <w:szCs w:val="24"/>
        </w:rPr>
        <w:t xml:space="preserve">muutmise </w:t>
      </w:r>
      <w:r w:rsidR="00000DC7">
        <w:rPr>
          <w:rFonts w:ascii="Times New Roman" w:hAnsi="Times New Roman" w:cs="Times New Roman"/>
          <w:noProof/>
          <w:sz w:val="24"/>
          <w:szCs w:val="24"/>
        </w:rPr>
        <w:t xml:space="preserve">seaduse muutmise </w:t>
      </w:r>
      <w:r w:rsidRPr="00E72E45">
        <w:rPr>
          <w:rFonts w:ascii="Times New Roman" w:hAnsi="Times New Roman" w:cs="Times New Roman"/>
          <w:noProof/>
          <w:sz w:val="24"/>
          <w:szCs w:val="24"/>
        </w:rPr>
        <w:t xml:space="preserve">seadust </w:t>
      </w:r>
      <w:bookmarkEnd w:id="8"/>
      <w:r w:rsidRPr="00E72E45">
        <w:rPr>
          <w:rFonts w:ascii="Times New Roman" w:hAnsi="Times New Roman" w:cs="Times New Roman"/>
          <w:noProof/>
          <w:sz w:val="24"/>
          <w:szCs w:val="24"/>
        </w:rPr>
        <w:t xml:space="preserve">(RT I, </w:t>
      </w:r>
      <w:r w:rsidR="00B00819">
        <w:rPr>
          <w:rFonts w:ascii="Times New Roman" w:hAnsi="Times New Roman" w:cs="Times New Roman"/>
          <w:noProof/>
          <w:sz w:val="24"/>
          <w:szCs w:val="24"/>
        </w:rPr>
        <w:t>01</w:t>
      </w:r>
      <w:r w:rsidRPr="00E72E45">
        <w:rPr>
          <w:rFonts w:ascii="Times New Roman" w:hAnsi="Times New Roman" w:cs="Times New Roman"/>
          <w:noProof/>
          <w:sz w:val="24"/>
          <w:szCs w:val="24"/>
        </w:rPr>
        <w:t>.</w:t>
      </w:r>
      <w:r w:rsidR="00B00819">
        <w:rPr>
          <w:rFonts w:ascii="Times New Roman" w:hAnsi="Times New Roman" w:cs="Times New Roman"/>
          <w:noProof/>
          <w:sz w:val="24"/>
          <w:szCs w:val="24"/>
        </w:rPr>
        <w:t>07.</w:t>
      </w:r>
      <w:r w:rsidRPr="00E72E45">
        <w:rPr>
          <w:rFonts w:ascii="Times New Roman" w:hAnsi="Times New Roman" w:cs="Times New Roman"/>
          <w:noProof/>
          <w:sz w:val="24"/>
          <w:szCs w:val="24"/>
        </w:rPr>
        <w:t>202</w:t>
      </w:r>
      <w:r w:rsidR="00B00819">
        <w:rPr>
          <w:rFonts w:ascii="Times New Roman" w:hAnsi="Times New Roman" w:cs="Times New Roman"/>
          <w:noProof/>
          <w:sz w:val="24"/>
          <w:szCs w:val="24"/>
        </w:rPr>
        <w:t>3</w:t>
      </w:r>
      <w:r w:rsidRPr="00E72E45">
        <w:rPr>
          <w:rFonts w:ascii="Times New Roman" w:hAnsi="Times New Roman" w:cs="Times New Roman"/>
          <w:noProof/>
          <w:sz w:val="24"/>
          <w:szCs w:val="24"/>
        </w:rPr>
        <w:t>, 1).</w:t>
      </w:r>
    </w:p>
    <w:bookmarkEnd w:id="9"/>
    <w:p w14:paraId="14994916" w14:textId="77777777" w:rsidR="00B87F40" w:rsidRDefault="00B87F40" w:rsidP="002D29A5">
      <w:pPr>
        <w:spacing w:after="0" w:line="240" w:lineRule="auto"/>
        <w:jc w:val="both"/>
        <w:rPr>
          <w:rFonts w:ascii="Times New Roman" w:hAnsi="Times New Roman" w:cs="Times New Roman"/>
          <w:noProof/>
          <w:sz w:val="24"/>
          <w:szCs w:val="24"/>
        </w:rPr>
      </w:pPr>
    </w:p>
    <w:p w14:paraId="44254527" w14:textId="299C778F" w:rsidR="007F236F" w:rsidRPr="001F3E93" w:rsidRDefault="007F236F" w:rsidP="007F236F">
      <w:pPr>
        <w:pStyle w:val="Vahedeta"/>
        <w:jc w:val="both"/>
        <w:rPr>
          <w:rFonts w:ascii="Times New Roman" w:hAnsi="Times New Roman"/>
          <w:noProof/>
          <w:sz w:val="24"/>
          <w:szCs w:val="24"/>
          <w:lang w:val="et-EE"/>
        </w:rPr>
      </w:pPr>
      <w:r>
        <w:rPr>
          <w:rFonts w:ascii="Times New Roman" w:hAnsi="Times New Roman"/>
          <w:noProof/>
          <w:sz w:val="24"/>
          <w:szCs w:val="24"/>
          <w:lang w:val="et-EE"/>
        </w:rPr>
        <w:t>Vastavalt Eesti Reformierakonna, Erakonna Eesti 200 ja Sotsiaaldemokraatliku Erakonna valitsusliidu uuendatud tegevusplaanile aastateks 2024</w:t>
      </w:r>
      <w:r w:rsidR="00D63936">
        <w:rPr>
          <w:rFonts w:ascii="Times New Roman" w:hAnsi="Times New Roman"/>
          <w:noProof/>
          <w:sz w:val="24"/>
          <w:szCs w:val="24"/>
          <w:lang w:val="et-EE"/>
        </w:rPr>
        <w:sym w:font="Symbol" w:char="F02D"/>
      </w:r>
      <w:r>
        <w:rPr>
          <w:rFonts w:ascii="Times New Roman" w:hAnsi="Times New Roman"/>
          <w:noProof/>
          <w:sz w:val="24"/>
          <w:szCs w:val="24"/>
          <w:lang w:val="et-EE"/>
        </w:rPr>
        <w:t>2027 nähakse ette alkoholi</w:t>
      </w:r>
      <w:r w:rsidR="00430615">
        <w:rPr>
          <w:rFonts w:ascii="Times New Roman" w:hAnsi="Times New Roman"/>
          <w:noProof/>
          <w:sz w:val="24"/>
          <w:szCs w:val="24"/>
          <w:lang w:val="et-EE"/>
        </w:rPr>
        <w:t>-</w:t>
      </w:r>
      <w:r w:rsidR="00AC3F0F">
        <w:rPr>
          <w:rFonts w:ascii="Times New Roman" w:hAnsi="Times New Roman"/>
          <w:noProof/>
          <w:sz w:val="24"/>
          <w:szCs w:val="24"/>
          <w:lang w:val="et-EE"/>
        </w:rPr>
        <w:t xml:space="preserve"> ja tubakaaktsiisi </w:t>
      </w:r>
      <w:r>
        <w:rPr>
          <w:rFonts w:ascii="Times New Roman" w:hAnsi="Times New Roman"/>
          <w:noProof/>
          <w:sz w:val="24"/>
          <w:szCs w:val="24"/>
          <w:lang w:val="et-EE"/>
        </w:rPr>
        <w:t>varem kavandatud aktsiisitõusu</w:t>
      </w:r>
      <w:r w:rsidR="000A1DC8">
        <w:rPr>
          <w:rFonts w:ascii="Times New Roman" w:hAnsi="Times New Roman"/>
          <w:noProof/>
          <w:sz w:val="24"/>
          <w:szCs w:val="24"/>
          <w:lang w:val="et-EE"/>
        </w:rPr>
        <w:t>de</w:t>
      </w:r>
      <w:r>
        <w:rPr>
          <w:rFonts w:ascii="Times New Roman" w:hAnsi="Times New Roman"/>
          <w:noProof/>
          <w:sz w:val="24"/>
          <w:szCs w:val="24"/>
          <w:lang w:val="et-EE"/>
        </w:rPr>
        <w:t>le</w:t>
      </w:r>
      <w:r w:rsidR="000A1DC8">
        <w:rPr>
          <w:rFonts w:ascii="Times New Roman" w:hAnsi="Times New Roman"/>
          <w:noProof/>
          <w:sz w:val="24"/>
          <w:szCs w:val="24"/>
          <w:lang w:val="et-EE"/>
        </w:rPr>
        <w:t xml:space="preserve"> 2025. </w:t>
      </w:r>
      <w:r w:rsidR="000A1DC8" w:rsidRPr="001F3E93">
        <w:rPr>
          <w:rFonts w:ascii="Times New Roman" w:hAnsi="Times New Roman"/>
          <w:noProof/>
          <w:sz w:val="24"/>
          <w:szCs w:val="24"/>
          <w:lang w:val="et-EE"/>
        </w:rPr>
        <w:t>ja 2026. aastal</w:t>
      </w:r>
      <w:r w:rsidRPr="001F3E93">
        <w:rPr>
          <w:rFonts w:ascii="Times New Roman" w:hAnsi="Times New Roman"/>
          <w:noProof/>
          <w:sz w:val="24"/>
          <w:szCs w:val="24"/>
          <w:lang w:val="et-EE"/>
        </w:rPr>
        <w:t xml:space="preserve"> täiendav aktsiisitõstmine 5% aastas</w:t>
      </w:r>
      <w:r w:rsidR="00881065" w:rsidRPr="001F3E93">
        <w:rPr>
          <w:rFonts w:ascii="Times New Roman" w:hAnsi="Times New Roman"/>
          <w:noProof/>
          <w:sz w:val="24"/>
          <w:szCs w:val="24"/>
          <w:lang w:val="et-EE"/>
        </w:rPr>
        <w:t xml:space="preserve"> ning 5% kõrgemad aktsiisimäärad ka 2027. aastaks</w:t>
      </w:r>
      <w:r w:rsidRPr="001F3E93">
        <w:rPr>
          <w:rFonts w:ascii="Times New Roman" w:hAnsi="Times New Roman"/>
          <w:noProof/>
          <w:sz w:val="24"/>
          <w:szCs w:val="24"/>
          <w:lang w:val="et-EE"/>
        </w:rPr>
        <w:t>.</w:t>
      </w:r>
      <w:r w:rsidR="00636121" w:rsidRPr="001F3E93">
        <w:rPr>
          <w:rFonts w:ascii="Times New Roman" w:hAnsi="Times New Roman"/>
          <w:noProof/>
          <w:sz w:val="24"/>
          <w:szCs w:val="24"/>
          <w:lang w:val="et-EE"/>
        </w:rPr>
        <w:t xml:space="preserve"> Ka </w:t>
      </w:r>
      <w:r w:rsidR="00636121" w:rsidRPr="001F3E93">
        <w:rPr>
          <w:rFonts w:ascii="Times New Roman" w:hAnsi="Times New Roman"/>
          <w:sz w:val="24"/>
          <w:szCs w:val="24"/>
          <w:lang w:val="et-EE"/>
        </w:rPr>
        <w:t xml:space="preserve">bensiinide </w:t>
      </w:r>
      <w:r w:rsidR="00636121" w:rsidRPr="001F3E93">
        <w:rPr>
          <w:rFonts w:ascii="Times New Roman" w:hAnsi="Times New Roman"/>
          <w:sz w:val="24"/>
          <w:szCs w:val="24"/>
          <w:lang w:val="et-EE"/>
        </w:rPr>
        <w:lastRenderedPageBreak/>
        <w:t xml:space="preserve">aktsiisimäära tõstetakse 5% aastas, viimase puhul puuduvad varasemalt kavandatud aktsiisitõusud. </w:t>
      </w:r>
      <w:r w:rsidR="000A1DC8" w:rsidRPr="003D5047">
        <w:rPr>
          <w:rFonts w:ascii="Times New Roman" w:hAnsi="Times New Roman"/>
          <w:noProof/>
          <w:sz w:val="24"/>
          <w:szCs w:val="24"/>
          <w:lang w:val="et-EE"/>
        </w:rPr>
        <w:t>Kooskõlas riigi</w:t>
      </w:r>
      <w:r w:rsidR="003D5047" w:rsidRPr="003D5047">
        <w:rPr>
          <w:rFonts w:ascii="Times New Roman" w:hAnsi="Times New Roman"/>
          <w:noProof/>
          <w:sz w:val="24"/>
          <w:szCs w:val="24"/>
          <w:lang w:val="et-EE"/>
        </w:rPr>
        <w:t xml:space="preserve"> </w:t>
      </w:r>
      <w:r w:rsidR="000A1DC8" w:rsidRPr="003D5047">
        <w:rPr>
          <w:rFonts w:ascii="Times New Roman" w:hAnsi="Times New Roman"/>
          <w:noProof/>
          <w:sz w:val="24"/>
          <w:szCs w:val="24"/>
          <w:lang w:val="et-EE"/>
        </w:rPr>
        <w:t>eelarve</w:t>
      </w:r>
      <w:r w:rsidR="00FB476F" w:rsidRPr="003D5047">
        <w:rPr>
          <w:rFonts w:ascii="Times New Roman" w:hAnsi="Times New Roman"/>
          <w:noProof/>
          <w:sz w:val="24"/>
          <w:szCs w:val="24"/>
          <w:lang w:val="et-EE"/>
        </w:rPr>
        <w:t>strateegiaga</w:t>
      </w:r>
      <w:r w:rsidRPr="003D5047">
        <w:rPr>
          <w:rFonts w:ascii="Times New Roman" w:hAnsi="Times New Roman"/>
          <w:noProof/>
          <w:sz w:val="24"/>
          <w:szCs w:val="24"/>
          <w:lang w:val="et-EE"/>
        </w:rPr>
        <w:t xml:space="preserve"> </w:t>
      </w:r>
      <w:r w:rsidR="000A1DC8" w:rsidRPr="003D5047">
        <w:rPr>
          <w:rFonts w:ascii="Times New Roman" w:hAnsi="Times New Roman"/>
          <w:noProof/>
          <w:sz w:val="24"/>
          <w:szCs w:val="24"/>
          <w:lang w:val="et-EE"/>
        </w:rPr>
        <w:t xml:space="preserve">nähakse </w:t>
      </w:r>
      <w:r w:rsidR="000A1DC8" w:rsidRPr="001F3E93">
        <w:rPr>
          <w:rFonts w:ascii="Times New Roman" w:hAnsi="Times New Roman"/>
          <w:noProof/>
          <w:sz w:val="24"/>
          <w:szCs w:val="24"/>
          <w:lang w:val="et-EE"/>
        </w:rPr>
        <w:t xml:space="preserve">ette </w:t>
      </w:r>
      <w:r w:rsidR="00636121" w:rsidRPr="001F3E93">
        <w:rPr>
          <w:rFonts w:ascii="Times New Roman" w:hAnsi="Times New Roman"/>
          <w:noProof/>
          <w:sz w:val="24"/>
          <w:szCs w:val="24"/>
          <w:lang w:val="et-EE"/>
        </w:rPr>
        <w:t xml:space="preserve">alkoholi, tubakatoodete ja bensiinide </w:t>
      </w:r>
      <w:r w:rsidRPr="001F3E93">
        <w:rPr>
          <w:rFonts w:ascii="Times New Roman" w:hAnsi="Times New Roman"/>
          <w:noProof/>
          <w:sz w:val="24"/>
          <w:szCs w:val="24"/>
          <w:lang w:val="et-EE"/>
        </w:rPr>
        <w:t>5%-line aktsiisitõus 2028. aasta</w:t>
      </w:r>
      <w:r w:rsidR="000A1DC8" w:rsidRPr="001F3E93">
        <w:rPr>
          <w:rFonts w:ascii="Times New Roman" w:hAnsi="Times New Roman"/>
          <w:noProof/>
          <w:sz w:val="24"/>
          <w:szCs w:val="24"/>
          <w:lang w:val="et-EE"/>
        </w:rPr>
        <w:t>l.</w:t>
      </w:r>
      <w:r w:rsidRPr="001F3E93">
        <w:rPr>
          <w:rFonts w:ascii="Times New Roman" w:hAnsi="Times New Roman"/>
          <w:noProof/>
          <w:sz w:val="24"/>
          <w:szCs w:val="24"/>
          <w:lang w:val="et-EE"/>
        </w:rPr>
        <w:t xml:space="preserve">    </w:t>
      </w:r>
    </w:p>
    <w:p w14:paraId="5DDB0018" w14:textId="77777777" w:rsidR="007F236F" w:rsidRPr="00E72E45" w:rsidRDefault="007F236F" w:rsidP="002D29A5">
      <w:pPr>
        <w:spacing w:after="0" w:line="240" w:lineRule="auto"/>
        <w:jc w:val="both"/>
        <w:rPr>
          <w:rFonts w:ascii="Times New Roman" w:hAnsi="Times New Roman" w:cs="Times New Roman"/>
          <w:noProof/>
          <w:sz w:val="24"/>
          <w:szCs w:val="24"/>
        </w:rPr>
      </w:pPr>
    </w:p>
    <w:p w14:paraId="49A91F89" w14:textId="67CB5633" w:rsidR="002D29A5" w:rsidRPr="00E72E45" w:rsidRDefault="002D29A5" w:rsidP="002D29A5">
      <w:pPr>
        <w:spacing w:after="0" w:line="240" w:lineRule="auto"/>
        <w:jc w:val="both"/>
        <w:rPr>
          <w:rFonts w:ascii="Times New Roman" w:hAnsi="Times New Roman" w:cs="Times New Roman"/>
          <w:noProof/>
          <w:sz w:val="24"/>
          <w:szCs w:val="24"/>
        </w:rPr>
      </w:pPr>
      <w:r w:rsidRPr="00E72E45">
        <w:rPr>
          <w:rFonts w:ascii="Times New Roman" w:hAnsi="Times New Roman" w:cs="Times New Roman"/>
          <w:sz w:val="24"/>
          <w:szCs w:val="24"/>
        </w:rPr>
        <w:t xml:space="preserve">Muudatuste </w:t>
      </w:r>
      <w:r w:rsidR="00D65832" w:rsidRPr="00E72E45">
        <w:rPr>
          <w:rFonts w:ascii="Times New Roman" w:hAnsi="Times New Roman" w:cs="Times New Roman"/>
          <w:sz w:val="24"/>
          <w:szCs w:val="24"/>
        </w:rPr>
        <w:t>jõustu</w:t>
      </w:r>
      <w:r w:rsidRPr="00E72E45">
        <w:rPr>
          <w:rFonts w:ascii="Times New Roman" w:hAnsi="Times New Roman" w:cs="Times New Roman"/>
          <w:sz w:val="24"/>
          <w:szCs w:val="24"/>
        </w:rPr>
        <w:t>mine on kavandatud 20</w:t>
      </w:r>
      <w:r w:rsidR="00152120" w:rsidRPr="00E72E45">
        <w:rPr>
          <w:rFonts w:ascii="Times New Roman" w:hAnsi="Times New Roman" w:cs="Times New Roman"/>
          <w:sz w:val="24"/>
          <w:szCs w:val="24"/>
        </w:rPr>
        <w:t>2</w:t>
      </w:r>
      <w:r w:rsidR="00000DC7">
        <w:rPr>
          <w:rFonts w:ascii="Times New Roman" w:hAnsi="Times New Roman" w:cs="Times New Roman"/>
          <w:sz w:val="24"/>
          <w:szCs w:val="24"/>
        </w:rPr>
        <w:t>5</w:t>
      </w:r>
      <w:r w:rsidRPr="00E72E45">
        <w:rPr>
          <w:rFonts w:ascii="Times New Roman" w:hAnsi="Times New Roman" w:cs="Times New Roman"/>
          <w:sz w:val="24"/>
          <w:szCs w:val="24"/>
        </w:rPr>
        <w:t>. aasta 1. j</w:t>
      </w:r>
      <w:r w:rsidR="00000DC7">
        <w:rPr>
          <w:rFonts w:ascii="Times New Roman" w:hAnsi="Times New Roman" w:cs="Times New Roman"/>
          <w:sz w:val="24"/>
          <w:szCs w:val="24"/>
        </w:rPr>
        <w:t>uuliks.</w:t>
      </w:r>
      <w:r w:rsidRPr="00E72E45">
        <w:rPr>
          <w:rFonts w:ascii="Times New Roman" w:hAnsi="Times New Roman" w:cs="Times New Roman"/>
          <w:sz w:val="24"/>
          <w:szCs w:val="24"/>
        </w:rPr>
        <w:t xml:space="preserve"> </w:t>
      </w:r>
      <w:r w:rsidRPr="00E72E45">
        <w:rPr>
          <w:rFonts w:ascii="Times New Roman" w:hAnsi="Times New Roman" w:cs="Times New Roman"/>
          <w:noProof/>
          <w:sz w:val="24"/>
          <w:szCs w:val="24"/>
        </w:rPr>
        <w:t xml:space="preserve">  </w:t>
      </w:r>
    </w:p>
    <w:p w14:paraId="16408300" w14:textId="77777777" w:rsidR="00C93CB2" w:rsidRPr="00E72E45" w:rsidRDefault="00C93CB2" w:rsidP="00E72E45">
      <w:pPr>
        <w:spacing w:after="0" w:line="240" w:lineRule="auto"/>
        <w:jc w:val="both"/>
        <w:rPr>
          <w:rFonts w:ascii="Times New Roman" w:hAnsi="Times New Roman" w:cs="Times New Roman"/>
          <w:sz w:val="24"/>
          <w:szCs w:val="24"/>
        </w:rPr>
      </w:pPr>
    </w:p>
    <w:p w14:paraId="47C22D1B" w14:textId="25804D80" w:rsidR="008C6BD9" w:rsidRDefault="00C93CB2" w:rsidP="00E72E45">
      <w:pPr>
        <w:spacing w:after="0" w:line="240" w:lineRule="auto"/>
        <w:jc w:val="both"/>
        <w:rPr>
          <w:rFonts w:ascii="Times New Roman" w:hAnsi="Times New Roman" w:cs="Times New Roman"/>
          <w:sz w:val="24"/>
          <w:szCs w:val="24"/>
          <w:shd w:val="clear" w:color="auto" w:fill="FFFFFF"/>
        </w:rPr>
      </w:pPr>
      <w:r w:rsidRPr="00E72E45">
        <w:rPr>
          <w:rFonts w:ascii="Times New Roman" w:hAnsi="Times New Roman" w:cs="Times New Roman"/>
          <w:sz w:val="24"/>
          <w:szCs w:val="24"/>
        </w:rPr>
        <w:t xml:space="preserve">Eelnõule ei ole koostatud väljatöötamiskavatsust, sest tegemist on kiireloomulise eelnõuga. </w:t>
      </w:r>
      <w:r w:rsidR="00000DC7">
        <w:rPr>
          <w:rFonts w:ascii="Times New Roman" w:hAnsi="Times New Roman" w:cs="Times New Roman"/>
          <w:sz w:val="24"/>
          <w:szCs w:val="24"/>
        </w:rPr>
        <w:t>V</w:t>
      </w:r>
      <w:r w:rsidRPr="00E72E45">
        <w:rPr>
          <w:rFonts w:ascii="Times New Roman" w:hAnsi="Times New Roman" w:cs="Times New Roman"/>
          <w:sz w:val="24"/>
          <w:szCs w:val="24"/>
        </w:rPr>
        <w:t>ajadus täiendavateks maksutuludeks on suur</w:t>
      </w:r>
      <w:r w:rsidR="00FB476F">
        <w:rPr>
          <w:rFonts w:ascii="Times New Roman" w:hAnsi="Times New Roman" w:cs="Times New Roman"/>
          <w:sz w:val="24"/>
          <w:szCs w:val="24"/>
        </w:rPr>
        <w:t>. S</w:t>
      </w:r>
      <w:r w:rsidRPr="00E72E45">
        <w:rPr>
          <w:rFonts w:ascii="Times New Roman" w:hAnsi="Times New Roman" w:cs="Times New Roman"/>
          <w:sz w:val="24"/>
          <w:szCs w:val="24"/>
        </w:rPr>
        <w:t>eetõttu tõstetakse</w:t>
      </w:r>
      <w:r w:rsidR="00A513B6">
        <w:rPr>
          <w:rFonts w:ascii="Times New Roman" w:hAnsi="Times New Roman" w:cs="Times New Roman"/>
          <w:sz w:val="24"/>
          <w:szCs w:val="24"/>
        </w:rPr>
        <w:t xml:space="preserve"> alkoholi ja tubakatoodete</w:t>
      </w:r>
      <w:r w:rsidRPr="00E72E45">
        <w:rPr>
          <w:rFonts w:ascii="Times New Roman" w:hAnsi="Times New Roman" w:cs="Times New Roman"/>
          <w:sz w:val="24"/>
          <w:szCs w:val="24"/>
        </w:rPr>
        <w:t xml:space="preserve"> aktsiisimäärasid </w:t>
      </w:r>
      <w:r w:rsidR="00000DC7">
        <w:rPr>
          <w:rFonts w:ascii="Times New Roman" w:hAnsi="Times New Roman" w:cs="Times New Roman"/>
          <w:sz w:val="24"/>
          <w:szCs w:val="24"/>
        </w:rPr>
        <w:t xml:space="preserve">täiendavalt </w:t>
      </w:r>
      <w:r w:rsidRPr="00E72E45">
        <w:rPr>
          <w:rFonts w:ascii="Times New Roman" w:hAnsi="Times New Roman" w:cs="Times New Roman"/>
          <w:sz w:val="24"/>
          <w:szCs w:val="24"/>
        </w:rPr>
        <w:t>alates 202</w:t>
      </w:r>
      <w:r w:rsidR="00000DC7">
        <w:rPr>
          <w:rFonts w:ascii="Times New Roman" w:hAnsi="Times New Roman" w:cs="Times New Roman"/>
          <w:sz w:val="24"/>
          <w:szCs w:val="24"/>
        </w:rPr>
        <w:t>5</w:t>
      </w:r>
      <w:r w:rsidRPr="00E72E45">
        <w:rPr>
          <w:rFonts w:ascii="Times New Roman" w:hAnsi="Times New Roman" w:cs="Times New Roman"/>
          <w:sz w:val="24"/>
          <w:szCs w:val="24"/>
        </w:rPr>
        <w:t>. aasta</w:t>
      </w:r>
      <w:r w:rsidR="00000DC7">
        <w:rPr>
          <w:rFonts w:ascii="Times New Roman" w:hAnsi="Times New Roman" w:cs="Times New Roman"/>
          <w:sz w:val="24"/>
          <w:szCs w:val="24"/>
        </w:rPr>
        <w:t xml:space="preserve"> juulist</w:t>
      </w:r>
      <w:r w:rsidR="00A513B6">
        <w:rPr>
          <w:rFonts w:ascii="Times New Roman" w:hAnsi="Times New Roman" w:cs="Times New Roman"/>
          <w:sz w:val="24"/>
          <w:szCs w:val="24"/>
        </w:rPr>
        <w:t xml:space="preserve">, samuti bensiinide aktsiisimäärasid alates 2025. aasta juulist. </w:t>
      </w:r>
      <w:r w:rsidRPr="00E72E45">
        <w:rPr>
          <w:rFonts w:ascii="Times New Roman" w:hAnsi="Times New Roman" w:cs="Times New Roman"/>
          <w:sz w:val="24"/>
          <w:szCs w:val="24"/>
        </w:rPr>
        <w:t>Maksukorralduse seaduse § 4</w:t>
      </w:r>
      <w:r w:rsidRPr="00E72E45">
        <w:rPr>
          <w:rFonts w:ascii="Times New Roman" w:hAnsi="Times New Roman" w:cs="Times New Roman"/>
          <w:sz w:val="24"/>
          <w:szCs w:val="24"/>
          <w:vertAlign w:val="superscript"/>
        </w:rPr>
        <w:t>1</w:t>
      </w:r>
      <w:r w:rsidRPr="00E72E45">
        <w:rPr>
          <w:rFonts w:ascii="Times New Roman" w:hAnsi="Times New Roman" w:cs="Times New Roman"/>
          <w:sz w:val="24"/>
          <w:szCs w:val="24"/>
        </w:rPr>
        <w:t xml:space="preserve"> kohaselt peab </w:t>
      </w:r>
      <w:r w:rsidRPr="00E72E45">
        <w:rPr>
          <w:rFonts w:ascii="Times New Roman" w:hAnsi="Times New Roman" w:cs="Times New Roman"/>
          <w:sz w:val="24"/>
          <w:szCs w:val="24"/>
          <w:shd w:val="clear" w:color="auto" w:fill="FFFFFF"/>
        </w:rPr>
        <w:t>maksuseaduse ja selle muudatuse vastuvõtmise ja jõustumise vahele üldjuhul jääma vähemalt kuus kuud.</w:t>
      </w:r>
      <w:r w:rsidR="008C6BD9">
        <w:rPr>
          <w:rFonts w:ascii="Times New Roman" w:hAnsi="Times New Roman" w:cs="Times New Roman"/>
          <w:sz w:val="24"/>
          <w:szCs w:val="24"/>
          <w:shd w:val="clear" w:color="auto" w:fill="FFFFFF"/>
        </w:rPr>
        <w:t xml:space="preserve"> Seetõttu on vajalik võtta seadus vastu 2024. aasta jooksul.</w:t>
      </w:r>
    </w:p>
    <w:p w14:paraId="2820CED8" w14:textId="77777777" w:rsidR="00E72E45" w:rsidRPr="00E72E45" w:rsidRDefault="00E72E45" w:rsidP="00E72E45">
      <w:pPr>
        <w:pStyle w:val="Vahedeta"/>
        <w:jc w:val="both"/>
        <w:rPr>
          <w:rFonts w:ascii="Times New Roman" w:hAnsi="Times New Roman"/>
          <w:sz w:val="24"/>
          <w:szCs w:val="24"/>
          <w:lang w:val="et-EE"/>
        </w:rPr>
      </w:pPr>
    </w:p>
    <w:p w14:paraId="70BE5697" w14:textId="6C19ABD5" w:rsidR="00F90C0F" w:rsidRPr="00E72E45" w:rsidRDefault="00F90C0F" w:rsidP="00E72E45">
      <w:pPr>
        <w:spacing w:after="0" w:line="240" w:lineRule="auto"/>
        <w:jc w:val="both"/>
        <w:rPr>
          <w:rFonts w:ascii="Times New Roman" w:hAnsi="Times New Roman" w:cs="Times New Roman"/>
          <w:noProof/>
          <w:sz w:val="24"/>
          <w:szCs w:val="24"/>
        </w:rPr>
      </w:pPr>
      <w:bookmarkStart w:id="10" w:name="para1lg2"/>
      <w:bookmarkEnd w:id="10"/>
      <w:r w:rsidRPr="00E72E45">
        <w:rPr>
          <w:rFonts w:ascii="Times New Roman" w:hAnsi="Times New Roman" w:cs="Times New Roman"/>
          <w:noProof/>
          <w:sz w:val="24"/>
          <w:szCs w:val="24"/>
        </w:rPr>
        <w:t>Eelnõu ei ole seotud muu menetluses oleva eelnõuga. Eelnõu on kooskõlas Euroopa Liidu õigusega.</w:t>
      </w:r>
    </w:p>
    <w:p w14:paraId="510CD7A4" w14:textId="77777777" w:rsidR="006153D8" w:rsidRPr="00E72E45" w:rsidRDefault="006153D8" w:rsidP="006153D8">
      <w:pPr>
        <w:spacing w:after="0" w:line="240" w:lineRule="auto"/>
        <w:jc w:val="both"/>
        <w:rPr>
          <w:rFonts w:ascii="Times New Roman" w:hAnsi="Times New Roman" w:cs="Times New Roman"/>
          <w:sz w:val="24"/>
          <w:szCs w:val="24"/>
        </w:rPr>
      </w:pPr>
    </w:p>
    <w:p w14:paraId="74B980EC" w14:textId="77777777" w:rsidR="006E01FA" w:rsidRPr="00E72E45" w:rsidRDefault="00C20CD5" w:rsidP="006153D8">
      <w:pPr>
        <w:spacing w:after="0" w:line="240" w:lineRule="auto"/>
        <w:jc w:val="both"/>
        <w:rPr>
          <w:rFonts w:ascii="Times New Roman" w:hAnsi="Times New Roman" w:cs="Times New Roman"/>
          <w:sz w:val="24"/>
          <w:szCs w:val="24"/>
        </w:rPr>
      </w:pPr>
      <w:r w:rsidRPr="00E72E45">
        <w:rPr>
          <w:rFonts w:ascii="Times New Roman" w:hAnsi="Times New Roman" w:cs="Times New Roman"/>
          <w:sz w:val="24"/>
          <w:szCs w:val="24"/>
        </w:rPr>
        <w:t>Eelnõu</w:t>
      </w:r>
      <w:r w:rsidR="006E01FA" w:rsidRPr="00E72E45">
        <w:rPr>
          <w:rFonts w:ascii="Times New Roman" w:hAnsi="Times New Roman" w:cs="Times New Roman"/>
          <w:sz w:val="24"/>
          <w:szCs w:val="24"/>
        </w:rPr>
        <w:t xml:space="preserve"> seadusena vastuvõtmiseks Riigikogu</w:t>
      </w:r>
      <w:r w:rsidRPr="00E72E45">
        <w:rPr>
          <w:rFonts w:ascii="Times New Roman" w:hAnsi="Times New Roman" w:cs="Times New Roman"/>
          <w:sz w:val="24"/>
          <w:szCs w:val="24"/>
        </w:rPr>
        <w:t>s on vajalik</w:t>
      </w:r>
      <w:r w:rsidR="006E01FA" w:rsidRPr="00E72E45">
        <w:rPr>
          <w:rFonts w:ascii="Times New Roman" w:hAnsi="Times New Roman" w:cs="Times New Roman"/>
          <w:sz w:val="24"/>
          <w:szCs w:val="24"/>
        </w:rPr>
        <w:t xml:space="preserve"> poolthäälte enamus.</w:t>
      </w:r>
    </w:p>
    <w:p w14:paraId="52FFDD0A" w14:textId="77777777" w:rsidR="009D6521" w:rsidRPr="00E72E45" w:rsidRDefault="009D6521" w:rsidP="006153D8">
      <w:pPr>
        <w:spacing w:after="0" w:line="240" w:lineRule="auto"/>
        <w:jc w:val="both"/>
        <w:rPr>
          <w:rFonts w:ascii="Times New Roman" w:hAnsi="Times New Roman" w:cs="Times New Roman"/>
          <w:sz w:val="24"/>
          <w:szCs w:val="24"/>
        </w:rPr>
      </w:pPr>
    </w:p>
    <w:p w14:paraId="408B4AF8" w14:textId="75062F7F" w:rsidR="006E01FA" w:rsidRPr="00D5455D" w:rsidRDefault="009C4CCB" w:rsidP="009C4CCB">
      <w:pPr>
        <w:tabs>
          <w:tab w:val="left" w:pos="284"/>
        </w:tabs>
        <w:spacing w:after="0" w:line="240" w:lineRule="auto"/>
        <w:jc w:val="both"/>
        <w:rPr>
          <w:rFonts w:ascii="Times New Roman" w:hAnsi="Times New Roman" w:cs="Times New Roman"/>
          <w:b/>
          <w:color w:val="000000" w:themeColor="text1"/>
          <w:sz w:val="24"/>
          <w:szCs w:val="24"/>
        </w:rPr>
      </w:pPr>
      <w:r w:rsidRPr="009C4CCB">
        <w:rPr>
          <w:rFonts w:ascii="Times New Roman" w:hAnsi="Times New Roman" w:cs="Times New Roman"/>
          <w:b/>
          <w:color w:val="244061" w:themeColor="accent1" w:themeShade="80"/>
          <w:sz w:val="24"/>
          <w:szCs w:val="24"/>
        </w:rPr>
        <w:t xml:space="preserve">2. </w:t>
      </w:r>
      <w:r w:rsidR="006E01FA" w:rsidRPr="00D5455D">
        <w:rPr>
          <w:rFonts w:ascii="Times New Roman" w:hAnsi="Times New Roman" w:cs="Times New Roman"/>
          <w:b/>
          <w:color w:val="000000" w:themeColor="text1"/>
          <w:sz w:val="24"/>
          <w:szCs w:val="24"/>
        </w:rPr>
        <w:t>Seaduse eesmärk</w:t>
      </w:r>
    </w:p>
    <w:p w14:paraId="3AC7E928" w14:textId="77777777" w:rsidR="006E01FA" w:rsidRPr="00D5455D" w:rsidRDefault="006E01FA" w:rsidP="00054474">
      <w:pPr>
        <w:tabs>
          <w:tab w:val="left" w:pos="284"/>
        </w:tabs>
        <w:spacing w:after="0" w:line="240" w:lineRule="auto"/>
        <w:jc w:val="both"/>
        <w:rPr>
          <w:rFonts w:ascii="Times New Roman" w:hAnsi="Times New Roman" w:cs="Times New Roman"/>
          <w:b/>
          <w:color w:val="000000" w:themeColor="text1"/>
          <w:sz w:val="24"/>
          <w:szCs w:val="24"/>
        </w:rPr>
      </w:pPr>
    </w:p>
    <w:p w14:paraId="67559023" w14:textId="353CF617" w:rsidR="00EA26C0" w:rsidRPr="00E72E45" w:rsidRDefault="00DB60DC" w:rsidP="003B4EAB">
      <w:pPr>
        <w:spacing w:after="0" w:line="240" w:lineRule="auto"/>
        <w:jc w:val="both"/>
        <w:rPr>
          <w:rFonts w:ascii="Times New Roman" w:hAnsi="Times New Roman"/>
          <w:noProof/>
          <w:sz w:val="24"/>
          <w:szCs w:val="24"/>
        </w:rPr>
      </w:pPr>
      <w:r w:rsidRPr="00E72E45">
        <w:rPr>
          <w:rFonts w:ascii="Times New Roman" w:hAnsi="Times New Roman" w:cs="Times New Roman"/>
          <w:sz w:val="24"/>
          <w:szCs w:val="24"/>
        </w:rPr>
        <w:t>E</w:t>
      </w:r>
      <w:r w:rsidR="00C96A19" w:rsidRPr="00E72E45">
        <w:rPr>
          <w:rFonts w:ascii="Times New Roman" w:hAnsi="Times New Roman" w:cs="Times New Roman"/>
          <w:sz w:val="24"/>
          <w:szCs w:val="24"/>
        </w:rPr>
        <w:t xml:space="preserve">esmärk </w:t>
      </w:r>
      <w:r w:rsidR="00D278FB" w:rsidRPr="00E72E45">
        <w:rPr>
          <w:rFonts w:ascii="Times New Roman" w:hAnsi="Times New Roman" w:cs="Times New Roman"/>
          <w:sz w:val="24"/>
          <w:szCs w:val="24"/>
        </w:rPr>
        <w:t xml:space="preserve">on sätestada </w:t>
      </w:r>
      <w:r w:rsidR="003B4EAB" w:rsidRPr="00E72E45">
        <w:rPr>
          <w:rFonts w:ascii="Times New Roman" w:hAnsi="Times New Roman" w:cs="Times New Roman"/>
          <w:sz w:val="24"/>
          <w:szCs w:val="24"/>
        </w:rPr>
        <w:t>alkoholi</w:t>
      </w:r>
      <w:r w:rsidR="00A513B6">
        <w:rPr>
          <w:rFonts w:ascii="Times New Roman" w:hAnsi="Times New Roman" w:cs="Times New Roman"/>
          <w:sz w:val="24"/>
          <w:szCs w:val="24"/>
        </w:rPr>
        <w:t xml:space="preserve">, </w:t>
      </w:r>
      <w:r w:rsidR="003A19D3" w:rsidRPr="00E72E45">
        <w:rPr>
          <w:rFonts w:ascii="Times New Roman" w:hAnsi="Times New Roman" w:cs="Times New Roman"/>
          <w:sz w:val="24"/>
          <w:szCs w:val="24"/>
        </w:rPr>
        <w:t>tubakatoodete</w:t>
      </w:r>
      <w:r w:rsidR="00A513B6">
        <w:rPr>
          <w:rFonts w:ascii="Times New Roman" w:hAnsi="Times New Roman" w:cs="Times New Roman"/>
          <w:sz w:val="24"/>
          <w:szCs w:val="24"/>
        </w:rPr>
        <w:t xml:space="preserve"> ja bensiinide</w:t>
      </w:r>
      <w:r w:rsidR="003A19D3" w:rsidRPr="00E72E45">
        <w:rPr>
          <w:rFonts w:ascii="Times New Roman" w:hAnsi="Times New Roman" w:cs="Times New Roman"/>
          <w:sz w:val="24"/>
          <w:szCs w:val="24"/>
        </w:rPr>
        <w:t xml:space="preserve"> </w:t>
      </w:r>
      <w:r w:rsidR="003B4EAB" w:rsidRPr="00E72E45">
        <w:rPr>
          <w:rFonts w:ascii="Times New Roman" w:hAnsi="Times New Roman" w:cs="Times New Roman"/>
          <w:sz w:val="24"/>
          <w:szCs w:val="24"/>
        </w:rPr>
        <w:t>aktsiisitõusud</w:t>
      </w:r>
      <w:r w:rsidR="00D278FB" w:rsidRPr="00E72E45">
        <w:rPr>
          <w:rFonts w:ascii="Times New Roman" w:hAnsi="Times New Roman" w:cs="Times New Roman"/>
          <w:sz w:val="24"/>
          <w:szCs w:val="24"/>
        </w:rPr>
        <w:t xml:space="preserve"> edaspidisteks aastateks,</w:t>
      </w:r>
      <w:r w:rsidR="003B4EAB" w:rsidRPr="00E72E45">
        <w:rPr>
          <w:rFonts w:ascii="Times New Roman" w:hAnsi="Times New Roman" w:cs="Times New Roman"/>
          <w:sz w:val="24"/>
          <w:szCs w:val="24"/>
        </w:rPr>
        <w:t xml:space="preserve"> et </w:t>
      </w:r>
      <w:r w:rsidR="00AB094E" w:rsidRPr="00E72E45">
        <w:rPr>
          <w:rFonts w:ascii="Times New Roman" w:hAnsi="Times New Roman" w:cs="Times New Roman"/>
          <w:sz w:val="24"/>
          <w:szCs w:val="24"/>
        </w:rPr>
        <w:t xml:space="preserve">suurendada </w:t>
      </w:r>
      <w:r w:rsidR="00BC2683" w:rsidRPr="00E72E45">
        <w:rPr>
          <w:rFonts w:ascii="Times New Roman" w:hAnsi="Times New Roman" w:cs="Times New Roman"/>
          <w:sz w:val="24"/>
          <w:szCs w:val="24"/>
        </w:rPr>
        <w:t>aktsiisitulu</w:t>
      </w:r>
      <w:r w:rsidR="008C6BD9">
        <w:rPr>
          <w:rFonts w:ascii="Times New Roman" w:hAnsi="Times New Roman" w:cs="Times New Roman"/>
          <w:sz w:val="24"/>
          <w:szCs w:val="24"/>
        </w:rPr>
        <w:t xml:space="preserve">. Aktsiisitõusud mõjutavad </w:t>
      </w:r>
      <w:r w:rsidR="003B4EAB" w:rsidRPr="00E72E45">
        <w:rPr>
          <w:rFonts w:ascii="Times New Roman" w:hAnsi="Times New Roman" w:cs="Times New Roman"/>
          <w:sz w:val="24"/>
          <w:szCs w:val="24"/>
        </w:rPr>
        <w:t xml:space="preserve"> alkoholi</w:t>
      </w:r>
      <w:r w:rsidR="001408BD" w:rsidRPr="00E72E45">
        <w:rPr>
          <w:rFonts w:ascii="Times New Roman" w:hAnsi="Times New Roman" w:cs="Times New Roman"/>
          <w:sz w:val="24"/>
          <w:szCs w:val="24"/>
        </w:rPr>
        <w:t xml:space="preserve"> ja tubakatoodete</w:t>
      </w:r>
      <w:r w:rsidR="003B4EAB" w:rsidRPr="00E72E45">
        <w:rPr>
          <w:rFonts w:ascii="Times New Roman" w:hAnsi="Times New Roman" w:cs="Times New Roman"/>
          <w:sz w:val="24"/>
          <w:szCs w:val="24"/>
        </w:rPr>
        <w:t xml:space="preserve"> kättesaadavust</w:t>
      </w:r>
      <w:r w:rsidR="008C6BD9">
        <w:rPr>
          <w:rFonts w:ascii="Times New Roman" w:hAnsi="Times New Roman" w:cs="Times New Roman"/>
          <w:sz w:val="24"/>
          <w:szCs w:val="24"/>
        </w:rPr>
        <w:t>.</w:t>
      </w:r>
      <w:r w:rsidR="003B4EAB" w:rsidRPr="00E72E45">
        <w:rPr>
          <w:rFonts w:ascii="Times New Roman" w:hAnsi="Times New Roman" w:cs="Times New Roman"/>
          <w:sz w:val="24"/>
          <w:szCs w:val="24"/>
        </w:rPr>
        <w:t xml:space="preserve"> </w:t>
      </w:r>
      <w:r w:rsidR="00EA26C0" w:rsidRPr="00E72E45">
        <w:rPr>
          <w:rFonts w:ascii="Times New Roman" w:hAnsi="Times New Roman"/>
          <w:noProof/>
          <w:sz w:val="24"/>
          <w:szCs w:val="24"/>
        </w:rPr>
        <w:t xml:space="preserve"> </w:t>
      </w:r>
    </w:p>
    <w:p w14:paraId="1B0A81F5" w14:textId="77777777" w:rsidR="00F22131" w:rsidRPr="00E72E45" w:rsidRDefault="00F22131" w:rsidP="00F22131">
      <w:pPr>
        <w:pStyle w:val="Vahedeta"/>
        <w:jc w:val="both"/>
        <w:rPr>
          <w:rFonts w:ascii="Times New Roman" w:hAnsi="Times New Roman"/>
          <w:sz w:val="24"/>
          <w:szCs w:val="24"/>
          <w:lang w:val="et-EE"/>
        </w:rPr>
      </w:pPr>
    </w:p>
    <w:p w14:paraId="0355C17B" w14:textId="77777777" w:rsidR="00BE788F" w:rsidRPr="00D5455D" w:rsidRDefault="00BE788F" w:rsidP="00BE788F">
      <w:pPr>
        <w:spacing w:after="0" w:line="240" w:lineRule="auto"/>
        <w:rPr>
          <w:rFonts w:ascii="Times New Roman" w:hAnsi="Times New Roman" w:cs="Times New Roman"/>
          <w:b/>
          <w:color w:val="000000" w:themeColor="text1"/>
          <w:sz w:val="24"/>
          <w:szCs w:val="24"/>
        </w:rPr>
      </w:pPr>
      <w:r w:rsidRPr="00D5455D">
        <w:rPr>
          <w:rFonts w:ascii="Times New Roman" w:hAnsi="Times New Roman" w:cs="Times New Roman"/>
          <w:b/>
          <w:color w:val="000000" w:themeColor="text1"/>
          <w:sz w:val="24"/>
          <w:szCs w:val="24"/>
        </w:rPr>
        <w:t>3. Eelnõu sisu ja võrdlev analüüs</w:t>
      </w:r>
    </w:p>
    <w:p w14:paraId="0BEC3738" w14:textId="77777777" w:rsidR="00BE788F" w:rsidRPr="00D5455D" w:rsidRDefault="00BE788F" w:rsidP="00BE788F">
      <w:pPr>
        <w:spacing w:after="0" w:line="240" w:lineRule="auto"/>
        <w:rPr>
          <w:rFonts w:ascii="Times New Roman" w:hAnsi="Times New Roman" w:cs="Times New Roman"/>
          <w:color w:val="000000" w:themeColor="text1"/>
          <w:sz w:val="24"/>
          <w:szCs w:val="24"/>
        </w:rPr>
      </w:pPr>
    </w:p>
    <w:p w14:paraId="2261FE1E" w14:textId="1EC50F12" w:rsidR="00FD6B3C" w:rsidRPr="008C6BD9" w:rsidRDefault="00BE788F" w:rsidP="00FD6B3C">
      <w:pPr>
        <w:spacing w:after="0" w:line="240" w:lineRule="auto"/>
        <w:jc w:val="both"/>
        <w:rPr>
          <w:rFonts w:ascii="Times New Roman" w:hAnsi="Times New Roman" w:cs="Times New Roman"/>
          <w:noProof/>
          <w:color w:val="000000" w:themeColor="text1"/>
          <w:sz w:val="24"/>
          <w:szCs w:val="24"/>
        </w:rPr>
      </w:pPr>
      <w:r w:rsidRPr="00E72E45">
        <w:rPr>
          <w:rFonts w:ascii="Times New Roman" w:hAnsi="Times New Roman" w:cs="Times New Roman"/>
          <w:sz w:val="24"/>
          <w:szCs w:val="24"/>
        </w:rPr>
        <w:t>Eeln</w:t>
      </w:r>
      <w:r w:rsidR="002D29A5" w:rsidRPr="00E72E45">
        <w:rPr>
          <w:rFonts w:ascii="Times New Roman" w:hAnsi="Times New Roman" w:cs="Times New Roman"/>
          <w:sz w:val="24"/>
          <w:szCs w:val="24"/>
        </w:rPr>
        <w:t xml:space="preserve">õu koosneb </w:t>
      </w:r>
      <w:r w:rsidR="003B4EAB" w:rsidRPr="00E72E45">
        <w:rPr>
          <w:rFonts w:ascii="Times New Roman" w:hAnsi="Times New Roman" w:cs="Times New Roman"/>
          <w:sz w:val="24"/>
          <w:szCs w:val="24"/>
        </w:rPr>
        <w:t>k</w:t>
      </w:r>
      <w:r w:rsidR="009C4CCB" w:rsidRPr="00E72E45">
        <w:rPr>
          <w:rFonts w:ascii="Times New Roman" w:hAnsi="Times New Roman" w:cs="Times New Roman"/>
          <w:sz w:val="24"/>
          <w:szCs w:val="24"/>
        </w:rPr>
        <w:t>olm</w:t>
      </w:r>
      <w:r w:rsidR="003B4EAB" w:rsidRPr="00E72E45">
        <w:rPr>
          <w:rFonts w:ascii="Times New Roman" w:hAnsi="Times New Roman" w:cs="Times New Roman"/>
          <w:sz w:val="24"/>
          <w:szCs w:val="24"/>
        </w:rPr>
        <w:t xml:space="preserve">est </w:t>
      </w:r>
      <w:r w:rsidRPr="00E72E45">
        <w:rPr>
          <w:rFonts w:ascii="Times New Roman" w:hAnsi="Times New Roman" w:cs="Times New Roman"/>
          <w:sz w:val="24"/>
          <w:szCs w:val="24"/>
        </w:rPr>
        <w:t xml:space="preserve">paragrahvist. </w:t>
      </w:r>
      <w:r w:rsidR="000E250E" w:rsidRPr="00E72E45">
        <w:rPr>
          <w:rFonts w:ascii="Times New Roman" w:hAnsi="Times New Roman" w:cs="Times New Roman"/>
          <w:noProof/>
          <w:sz w:val="24"/>
          <w:szCs w:val="24"/>
        </w:rPr>
        <w:t xml:space="preserve">Esimeses paragrahvis sätestatakse </w:t>
      </w:r>
      <w:r w:rsidR="00B214B7" w:rsidRPr="00E72E45">
        <w:rPr>
          <w:rFonts w:ascii="Times New Roman" w:hAnsi="Times New Roman" w:cs="Times New Roman"/>
          <w:noProof/>
          <w:sz w:val="24"/>
          <w:szCs w:val="24"/>
        </w:rPr>
        <w:t xml:space="preserve">aktsiisiseaduse </w:t>
      </w:r>
      <w:r w:rsidR="00FA1276" w:rsidRPr="00E72E45">
        <w:rPr>
          <w:rFonts w:ascii="Times New Roman" w:hAnsi="Times New Roman" w:cs="Times New Roman"/>
          <w:noProof/>
          <w:sz w:val="24"/>
          <w:szCs w:val="24"/>
        </w:rPr>
        <w:t xml:space="preserve"> muudatused</w:t>
      </w:r>
      <w:r w:rsidR="009C4CCB" w:rsidRPr="00E72E45">
        <w:rPr>
          <w:rFonts w:ascii="Times New Roman" w:hAnsi="Times New Roman" w:cs="Times New Roman"/>
          <w:noProof/>
          <w:sz w:val="24"/>
          <w:szCs w:val="24"/>
        </w:rPr>
        <w:t>, teises</w:t>
      </w:r>
      <w:r w:rsidR="009C4CCB" w:rsidRPr="00E72E45">
        <w:rPr>
          <w:rFonts w:ascii="Times New Roman" w:hAnsi="Times New Roman" w:cs="Times New Roman"/>
          <w:sz w:val="24"/>
          <w:szCs w:val="24"/>
        </w:rPr>
        <w:t xml:space="preserve"> paragrahvis </w:t>
      </w:r>
      <w:r w:rsidR="009C4CCB" w:rsidRPr="00E72E45">
        <w:rPr>
          <w:rFonts w:ascii="Times New Roman" w:hAnsi="Times New Roman" w:cs="Times New Roman"/>
          <w:noProof/>
          <w:sz w:val="24"/>
          <w:szCs w:val="24"/>
        </w:rPr>
        <w:t xml:space="preserve">alkoholi-, tubaka-, kütuse- ja elektriaktsiisi seaduse </w:t>
      </w:r>
      <w:r w:rsidR="00FD1396" w:rsidRPr="00E72E45">
        <w:rPr>
          <w:rFonts w:ascii="Times New Roman" w:hAnsi="Times New Roman" w:cs="Times New Roman"/>
          <w:noProof/>
          <w:sz w:val="24"/>
          <w:szCs w:val="24"/>
        </w:rPr>
        <w:t xml:space="preserve">ning </w:t>
      </w:r>
      <w:r w:rsidR="008C6BD9" w:rsidRPr="00E72E45">
        <w:rPr>
          <w:rFonts w:ascii="Times New Roman" w:hAnsi="Times New Roman" w:cs="Times New Roman"/>
          <w:noProof/>
          <w:sz w:val="24"/>
          <w:szCs w:val="24"/>
        </w:rPr>
        <w:t xml:space="preserve">alkoholi-, tubaka-, kütuse- ja elektriaktsiisi seaduse </w:t>
      </w:r>
      <w:r w:rsidR="008C6BD9">
        <w:rPr>
          <w:rFonts w:ascii="Times New Roman" w:hAnsi="Times New Roman" w:cs="Times New Roman"/>
          <w:noProof/>
          <w:sz w:val="24"/>
          <w:szCs w:val="24"/>
        </w:rPr>
        <w:t xml:space="preserve">ning </w:t>
      </w:r>
      <w:r w:rsidR="008C6BD9" w:rsidRPr="00E72E45">
        <w:rPr>
          <w:rFonts w:ascii="Times New Roman" w:hAnsi="Times New Roman" w:cs="Times New Roman"/>
          <w:noProof/>
          <w:sz w:val="24"/>
          <w:szCs w:val="24"/>
        </w:rPr>
        <w:t xml:space="preserve">teiste seaduste muutmise </w:t>
      </w:r>
      <w:r w:rsidR="008C6BD9">
        <w:rPr>
          <w:rFonts w:ascii="Times New Roman" w:hAnsi="Times New Roman" w:cs="Times New Roman"/>
          <w:noProof/>
          <w:sz w:val="24"/>
          <w:szCs w:val="24"/>
        </w:rPr>
        <w:t xml:space="preserve">seaduse muutmise </w:t>
      </w:r>
      <w:r w:rsidR="008C6BD9" w:rsidRPr="00E72E45">
        <w:rPr>
          <w:rFonts w:ascii="Times New Roman" w:hAnsi="Times New Roman" w:cs="Times New Roman"/>
          <w:noProof/>
          <w:sz w:val="24"/>
          <w:szCs w:val="24"/>
        </w:rPr>
        <w:t>seadus</w:t>
      </w:r>
      <w:r w:rsidR="008C6BD9">
        <w:rPr>
          <w:rFonts w:ascii="Times New Roman" w:hAnsi="Times New Roman" w:cs="Times New Roman"/>
          <w:noProof/>
          <w:sz w:val="24"/>
          <w:szCs w:val="24"/>
        </w:rPr>
        <w:t xml:space="preserve">e muudatused </w:t>
      </w:r>
      <w:r w:rsidR="003B4EAB" w:rsidRPr="00E72E45">
        <w:rPr>
          <w:rFonts w:ascii="Times New Roman" w:hAnsi="Times New Roman" w:cs="Times New Roman"/>
          <w:noProof/>
          <w:sz w:val="24"/>
          <w:szCs w:val="24"/>
        </w:rPr>
        <w:t xml:space="preserve">ja </w:t>
      </w:r>
      <w:r w:rsidR="009C4CCB" w:rsidRPr="00E72E45">
        <w:rPr>
          <w:rFonts w:ascii="Times New Roman" w:hAnsi="Times New Roman" w:cs="Times New Roman"/>
          <w:noProof/>
          <w:sz w:val="24"/>
          <w:szCs w:val="24"/>
        </w:rPr>
        <w:t>kolmandas paragrahvis</w:t>
      </w:r>
      <w:r w:rsidR="003B4EAB" w:rsidRPr="00E72E45">
        <w:rPr>
          <w:rFonts w:ascii="Times New Roman" w:hAnsi="Times New Roman" w:cs="Times New Roman"/>
          <w:noProof/>
          <w:sz w:val="24"/>
          <w:szCs w:val="24"/>
        </w:rPr>
        <w:t xml:space="preserve"> </w:t>
      </w:r>
      <w:r w:rsidR="00FD6B3C" w:rsidRPr="00E72E45">
        <w:rPr>
          <w:rFonts w:ascii="Times New Roman" w:hAnsi="Times New Roman" w:cs="Times New Roman"/>
          <w:noProof/>
          <w:sz w:val="24"/>
          <w:szCs w:val="24"/>
        </w:rPr>
        <w:t xml:space="preserve">seaduse jõustumise </w:t>
      </w:r>
      <w:r w:rsidR="00A558C5" w:rsidRPr="00E72E45">
        <w:rPr>
          <w:rFonts w:ascii="Times New Roman" w:hAnsi="Times New Roman" w:cs="Times New Roman"/>
          <w:noProof/>
          <w:sz w:val="24"/>
          <w:szCs w:val="24"/>
        </w:rPr>
        <w:t>aeg</w:t>
      </w:r>
      <w:r w:rsidR="00FD6B3C" w:rsidRPr="00E72E45">
        <w:rPr>
          <w:rFonts w:ascii="Times New Roman" w:hAnsi="Times New Roman" w:cs="Times New Roman"/>
          <w:noProof/>
          <w:sz w:val="24"/>
          <w:szCs w:val="24"/>
        </w:rPr>
        <w:t xml:space="preserve">.  </w:t>
      </w:r>
    </w:p>
    <w:p w14:paraId="0D2A0295" w14:textId="77777777" w:rsidR="00700537" w:rsidRDefault="00700537" w:rsidP="000E250E">
      <w:pPr>
        <w:spacing w:after="0" w:line="240" w:lineRule="auto"/>
        <w:jc w:val="both"/>
        <w:rPr>
          <w:rFonts w:ascii="Times New Roman" w:hAnsi="Times New Roman" w:cs="Times New Roman"/>
          <w:noProof/>
          <w:color w:val="000000" w:themeColor="text1"/>
          <w:sz w:val="24"/>
          <w:szCs w:val="24"/>
        </w:rPr>
      </w:pPr>
    </w:p>
    <w:p w14:paraId="3CB6AD36" w14:textId="5166971B" w:rsidR="009C36FA" w:rsidRPr="009C36FA" w:rsidRDefault="009C36FA" w:rsidP="009C36FA">
      <w:pPr>
        <w:spacing w:after="0" w:line="240" w:lineRule="auto"/>
        <w:jc w:val="both"/>
        <w:rPr>
          <w:rFonts w:ascii="Times New Roman" w:hAnsi="Times New Roman" w:cs="Times New Roman"/>
          <w:color w:val="000000"/>
          <w:sz w:val="24"/>
          <w:szCs w:val="24"/>
        </w:rPr>
      </w:pPr>
      <w:r w:rsidRPr="009C36FA">
        <w:rPr>
          <w:rFonts w:ascii="Times New Roman" w:hAnsi="Times New Roman" w:cs="Times New Roman"/>
          <w:b/>
          <w:color w:val="000000"/>
          <w:sz w:val="24"/>
          <w:szCs w:val="24"/>
        </w:rPr>
        <w:t xml:space="preserve">Eelnõu § 1 punktidega </w:t>
      </w:r>
      <w:r w:rsidR="00727044">
        <w:rPr>
          <w:rFonts w:ascii="Times New Roman" w:hAnsi="Times New Roman" w:cs="Times New Roman"/>
          <w:b/>
          <w:color w:val="000000"/>
          <w:sz w:val="24"/>
          <w:szCs w:val="24"/>
        </w:rPr>
        <w:t>1</w:t>
      </w:r>
      <w:r w:rsidRPr="009C36FA">
        <w:rPr>
          <w:rFonts w:ascii="Times New Roman" w:hAnsi="Times New Roman" w:cs="Times New Roman"/>
          <w:b/>
          <w:color w:val="000000"/>
          <w:sz w:val="24"/>
          <w:szCs w:val="24"/>
        </w:rPr>
        <w:t>–</w:t>
      </w:r>
      <w:r w:rsidR="00727044">
        <w:rPr>
          <w:rFonts w:ascii="Times New Roman" w:hAnsi="Times New Roman" w:cs="Times New Roman"/>
          <w:b/>
          <w:color w:val="000000"/>
          <w:sz w:val="24"/>
          <w:szCs w:val="24"/>
        </w:rPr>
        <w:t>6 ja §-ga 2</w:t>
      </w:r>
      <w:r w:rsidRPr="009C36FA">
        <w:rPr>
          <w:rFonts w:ascii="Times New Roman" w:hAnsi="Times New Roman" w:cs="Times New Roman"/>
          <w:color w:val="000000"/>
          <w:sz w:val="24"/>
          <w:szCs w:val="24"/>
        </w:rPr>
        <w:t xml:space="preserve"> muudetakse aktsiisiseaduse § 46 lõikeid 1–6. Alkoholi aktsiisimäära</w:t>
      </w:r>
      <w:r w:rsidR="00651D0B">
        <w:rPr>
          <w:rFonts w:ascii="Times New Roman" w:hAnsi="Times New Roman" w:cs="Times New Roman"/>
          <w:color w:val="000000"/>
          <w:sz w:val="24"/>
          <w:szCs w:val="24"/>
        </w:rPr>
        <w:t>sid tõstetakse</w:t>
      </w:r>
      <w:r w:rsidR="005E1D2C">
        <w:rPr>
          <w:rFonts w:ascii="Times New Roman" w:hAnsi="Times New Roman" w:cs="Times New Roman"/>
          <w:color w:val="000000"/>
          <w:sz w:val="24"/>
          <w:szCs w:val="24"/>
        </w:rPr>
        <w:t xml:space="preserve"> k</w:t>
      </w:r>
      <w:r w:rsidR="00727044">
        <w:rPr>
          <w:rFonts w:ascii="Times New Roman" w:hAnsi="Times New Roman" w:cs="Times New Roman"/>
          <w:color w:val="000000"/>
          <w:sz w:val="24"/>
          <w:szCs w:val="24"/>
        </w:rPr>
        <w:t xml:space="preserve">ahel </w:t>
      </w:r>
      <w:r w:rsidR="005E1D2C">
        <w:rPr>
          <w:rFonts w:ascii="Times New Roman" w:hAnsi="Times New Roman" w:cs="Times New Roman"/>
          <w:color w:val="000000"/>
          <w:sz w:val="24"/>
          <w:szCs w:val="24"/>
        </w:rPr>
        <w:t>järgneval aastal</w:t>
      </w:r>
      <w:r w:rsidR="00727044">
        <w:rPr>
          <w:rFonts w:ascii="Times New Roman" w:hAnsi="Times New Roman" w:cs="Times New Roman"/>
          <w:color w:val="000000"/>
          <w:sz w:val="24"/>
          <w:szCs w:val="24"/>
        </w:rPr>
        <w:t xml:space="preserve"> </w:t>
      </w:r>
      <w:r w:rsidR="000A1DC8">
        <w:rPr>
          <w:rFonts w:ascii="Times New Roman" w:hAnsi="Times New Roman" w:cs="Times New Roman"/>
          <w:color w:val="000000"/>
          <w:sz w:val="24"/>
          <w:szCs w:val="24"/>
        </w:rPr>
        <w:t xml:space="preserve">5% </w:t>
      </w:r>
      <w:r w:rsidR="00727044">
        <w:rPr>
          <w:rFonts w:ascii="Times New Roman" w:hAnsi="Times New Roman" w:cs="Times New Roman"/>
          <w:color w:val="000000"/>
          <w:sz w:val="24"/>
          <w:szCs w:val="24"/>
        </w:rPr>
        <w:t>täiendavalt varem planeeritud aktsiisitõusudele</w:t>
      </w:r>
      <w:r w:rsidR="009445EC">
        <w:rPr>
          <w:rFonts w:ascii="Times New Roman" w:hAnsi="Times New Roman" w:cs="Times New Roman"/>
          <w:color w:val="000000"/>
          <w:sz w:val="24"/>
          <w:szCs w:val="24"/>
        </w:rPr>
        <w:t xml:space="preserve"> </w:t>
      </w:r>
      <w:r w:rsidR="00727044">
        <w:rPr>
          <w:rFonts w:ascii="Times New Roman" w:hAnsi="Times New Roman" w:cs="Times New Roman"/>
          <w:color w:val="000000"/>
          <w:sz w:val="24"/>
          <w:szCs w:val="24"/>
        </w:rPr>
        <w:t xml:space="preserve">ning 5% kõrgemad aktsiisimäärad nähakse ette </w:t>
      </w:r>
      <w:r w:rsidR="008B40CE">
        <w:rPr>
          <w:rFonts w:ascii="Times New Roman" w:hAnsi="Times New Roman" w:cs="Times New Roman"/>
          <w:color w:val="000000"/>
          <w:sz w:val="24"/>
          <w:szCs w:val="24"/>
        </w:rPr>
        <w:t xml:space="preserve">ka </w:t>
      </w:r>
      <w:r w:rsidR="00727044">
        <w:rPr>
          <w:rFonts w:ascii="Times New Roman" w:hAnsi="Times New Roman" w:cs="Times New Roman"/>
          <w:color w:val="000000"/>
          <w:sz w:val="24"/>
          <w:szCs w:val="24"/>
        </w:rPr>
        <w:t>aastateks 2027 ja 2028.</w:t>
      </w:r>
      <w:r w:rsidRPr="009C36FA">
        <w:rPr>
          <w:rFonts w:ascii="Times New Roman" w:hAnsi="Times New Roman" w:cs="Times New Roman"/>
          <w:color w:val="000000"/>
          <w:sz w:val="24"/>
          <w:szCs w:val="24"/>
        </w:rPr>
        <w:t xml:space="preserve"> </w:t>
      </w:r>
      <w:r w:rsidR="008B40CE">
        <w:rPr>
          <w:rFonts w:ascii="Times New Roman" w:hAnsi="Times New Roman" w:cs="Times New Roman"/>
          <w:color w:val="000000"/>
          <w:sz w:val="24"/>
          <w:szCs w:val="24"/>
        </w:rPr>
        <w:t xml:space="preserve"> </w:t>
      </w:r>
      <w:bookmarkStart w:id="11" w:name="_Hlk174796560"/>
      <w:r w:rsidR="008B40CE">
        <w:rPr>
          <w:rFonts w:ascii="Times New Roman" w:hAnsi="Times New Roman" w:cs="Times New Roman"/>
          <w:color w:val="000000"/>
          <w:sz w:val="24"/>
          <w:szCs w:val="24"/>
        </w:rPr>
        <w:t>2026. aastaks</w:t>
      </w:r>
      <w:r w:rsidR="000A1DC8">
        <w:rPr>
          <w:rFonts w:ascii="Times New Roman" w:hAnsi="Times New Roman" w:cs="Times New Roman"/>
          <w:color w:val="000000"/>
          <w:sz w:val="24"/>
          <w:szCs w:val="24"/>
        </w:rPr>
        <w:t xml:space="preserve"> aktsiisiseaduses sätestatud </w:t>
      </w:r>
      <w:r w:rsidR="00320275">
        <w:rPr>
          <w:rFonts w:ascii="Times New Roman" w:hAnsi="Times New Roman" w:cs="Times New Roman"/>
          <w:color w:val="000000"/>
          <w:sz w:val="24"/>
          <w:szCs w:val="24"/>
        </w:rPr>
        <w:t xml:space="preserve">aktsiisimäärade tõus </w:t>
      </w:r>
      <w:r w:rsidR="008B40CE">
        <w:rPr>
          <w:rFonts w:ascii="Times New Roman" w:hAnsi="Times New Roman" w:cs="Times New Roman"/>
          <w:color w:val="000000"/>
          <w:sz w:val="24"/>
          <w:szCs w:val="24"/>
        </w:rPr>
        <w:t xml:space="preserve">5% </w:t>
      </w:r>
      <w:r w:rsidR="00320275">
        <w:rPr>
          <w:rFonts w:ascii="Times New Roman" w:hAnsi="Times New Roman" w:cs="Times New Roman"/>
          <w:color w:val="000000"/>
          <w:sz w:val="24"/>
          <w:szCs w:val="24"/>
        </w:rPr>
        <w:t xml:space="preserve">tuuakse varasemaks, see tähendab </w:t>
      </w:r>
      <w:r w:rsidR="008B40CE">
        <w:rPr>
          <w:rFonts w:ascii="Times New Roman" w:hAnsi="Times New Roman" w:cs="Times New Roman"/>
          <w:color w:val="000000"/>
          <w:sz w:val="24"/>
          <w:szCs w:val="24"/>
        </w:rPr>
        <w:t>kõrgem</w:t>
      </w:r>
      <w:r w:rsidR="00523FE0">
        <w:rPr>
          <w:rFonts w:ascii="Times New Roman" w:hAnsi="Times New Roman" w:cs="Times New Roman"/>
          <w:color w:val="000000"/>
          <w:sz w:val="24"/>
          <w:szCs w:val="24"/>
        </w:rPr>
        <w:t>ad</w:t>
      </w:r>
      <w:r w:rsidR="008B40CE">
        <w:rPr>
          <w:rFonts w:ascii="Times New Roman" w:hAnsi="Times New Roman" w:cs="Times New Roman"/>
          <w:color w:val="000000"/>
          <w:sz w:val="24"/>
          <w:szCs w:val="24"/>
        </w:rPr>
        <w:t xml:space="preserve"> aktsiisimäär</w:t>
      </w:r>
      <w:r w:rsidR="00523FE0">
        <w:rPr>
          <w:rFonts w:ascii="Times New Roman" w:hAnsi="Times New Roman" w:cs="Times New Roman"/>
          <w:color w:val="000000"/>
          <w:sz w:val="24"/>
          <w:szCs w:val="24"/>
        </w:rPr>
        <w:t>ad</w:t>
      </w:r>
      <w:r w:rsidR="008B40CE">
        <w:rPr>
          <w:rFonts w:ascii="Times New Roman" w:hAnsi="Times New Roman" w:cs="Times New Roman"/>
          <w:color w:val="000000"/>
          <w:sz w:val="24"/>
          <w:szCs w:val="24"/>
        </w:rPr>
        <w:t xml:space="preserve"> kehtestatakse 2025. aasta 1. juuli</w:t>
      </w:r>
      <w:r w:rsidR="00320275">
        <w:rPr>
          <w:rFonts w:ascii="Times New Roman" w:hAnsi="Times New Roman" w:cs="Times New Roman"/>
          <w:color w:val="000000"/>
          <w:sz w:val="24"/>
          <w:szCs w:val="24"/>
        </w:rPr>
        <w:t>st.</w:t>
      </w:r>
      <w:bookmarkEnd w:id="11"/>
      <w:r w:rsidR="008B40CE">
        <w:rPr>
          <w:rFonts w:ascii="Times New Roman" w:hAnsi="Times New Roman" w:cs="Times New Roman"/>
          <w:color w:val="000000"/>
          <w:sz w:val="24"/>
          <w:szCs w:val="24"/>
        </w:rPr>
        <w:t xml:space="preserve"> 2026. aasta aktsiisimäärasid tõstetakse 10%, see tähendab varem kavandatud aktsiisitõusule täiendavat aktsiisitõusu 5%. </w:t>
      </w:r>
      <w:r w:rsidRPr="009C36FA">
        <w:rPr>
          <w:rFonts w:ascii="Times New Roman" w:hAnsi="Times New Roman" w:cs="Times New Roman"/>
          <w:color w:val="000000"/>
          <w:sz w:val="24"/>
          <w:szCs w:val="24"/>
        </w:rPr>
        <w:t>Alkoholi aktsiisimäärad 202</w:t>
      </w:r>
      <w:r w:rsidR="00727044">
        <w:rPr>
          <w:rFonts w:ascii="Times New Roman" w:hAnsi="Times New Roman" w:cs="Times New Roman"/>
          <w:color w:val="000000"/>
          <w:sz w:val="24"/>
          <w:szCs w:val="24"/>
        </w:rPr>
        <w:t>8</w:t>
      </w:r>
      <w:r w:rsidRPr="009C36FA">
        <w:rPr>
          <w:rFonts w:ascii="Times New Roman" w:hAnsi="Times New Roman" w:cs="Times New Roman"/>
          <w:color w:val="000000"/>
          <w:sz w:val="24"/>
          <w:szCs w:val="24"/>
        </w:rPr>
        <w:t>. aastani on toodud tabelis</w:t>
      </w:r>
      <w:r w:rsidR="00773B09">
        <w:rPr>
          <w:rFonts w:ascii="Times New Roman" w:hAnsi="Times New Roman" w:cs="Times New Roman"/>
          <w:color w:val="000000"/>
          <w:sz w:val="24"/>
          <w:szCs w:val="24"/>
        </w:rPr>
        <w:t xml:space="preserve"> </w:t>
      </w:r>
      <w:r w:rsidR="00C13798">
        <w:rPr>
          <w:rFonts w:ascii="Times New Roman" w:hAnsi="Times New Roman" w:cs="Times New Roman"/>
          <w:color w:val="000000"/>
          <w:sz w:val="24"/>
          <w:szCs w:val="24"/>
        </w:rPr>
        <w:t>1</w:t>
      </w:r>
      <w:r w:rsidRPr="009C36FA">
        <w:rPr>
          <w:rFonts w:ascii="Times New Roman" w:hAnsi="Times New Roman" w:cs="Times New Roman"/>
          <w:color w:val="000000"/>
          <w:sz w:val="24"/>
          <w:szCs w:val="24"/>
        </w:rPr>
        <w:t>.</w:t>
      </w:r>
    </w:p>
    <w:p w14:paraId="471FBE05" w14:textId="77777777" w:rsidR="009C36FA" w:rsidRPr="00BC2683" w:rsidRDefault="009C36FA" w:rsidP="009C36FA">
      <w:pPr>
        <w:spacing w:after="0" w:line="240" w:lineRule="auto"/>
        <w:jc w:val="both"/>
        <w:outlineLvl w:val="2"/>
        <w:rPr>
          <w:rFonts w:ascii="Times New Roman" w:hAnsi="Times New Roman" w:cs="Times New Roman"/>
          <w:b/>
          <w:bCs/>
          <w:sz w:val="24"/>
          <w:szCs w:val="24"/>
          <w:lang w:eastAsia="et-EE"/>
        </w:rPr>
      </w:pPr>
    </w:p>
    <w:p w14:paraId="31744D5B" w14:textId="1C8B4CCB" w:rsidR="00BC2683" w:rsidRPr="00E30C35" w:rsidRDefault="00BC2683" w:rsidP="00BC2683">
      <w:pPr>
        <w:spacing w:after="0" w:line="240" w:lineRule="auto"/>
        <w:jc w:val="both"/>
        <w:rPr>
          <w:rFonts w:ascii="Times New Roman" w:hAnsi="Times New Roman" w:cs="Times New Roman"/>
          <w:color w:val="000000" w:themeColor="text1"/>
          <w:spacing w:val="-5"/>
          <w:sz w:val="24"/>
          <w:szCs w:val="24"/>
        </w:rPr>
      </w:pPr>
      <w:r w:rsidRPr="009C4CCB">
        <w:rPr>
          <w:rFonts w:ascii="Times New Roman" w:hAnsi="Times New Roman" w:cs="Times New Roman"/>
          <w:b/>
          <w:bCs/>
          <w:color w:val="000000" w:themeColor="text1"/>
          <w:spacing w:val="-5"/>
          <w:sz w:val="24"/>
          <w:szCs w:val="24"/>
        </w:rPr>
        <w:t xml:space="preserve">Tabel </w:t>
      </w:r>
      <w:r w:rsidR="00C13798">
        <w:rPr>
          <w:rFonts w:ascii="Times New Roman" w:hAnsi="Times New Roman" w:cs="Times New Roman"/>
          <w:b/>
          <w:bCs/>
          <w:color w:val="000000" w:themeColor="text1"/>
          <w:spacing w:val="-5"/>
          <w:sz w:val="24"/>
          <w:szCs w:val="24"/>
        </w:rPr>
        <w:t>1</w:t>
      </w:r>
      <w:r w:rsidR="00BE6818" w:rsidRPr="009C4CCB">
        <w:rPr>
          <w:rFonts w:ascii="Times New Roman" w:hAnsi="Times New Roman" w:cs="Times New Roman"/>
          <w:b/>
          <w:bCs/>
          <w:color w:val="000000" w:themeColor="text1"/>
          <w:spacing w:val="-5"/>
          <w:sz w:val="24"/>
          <w:szCs w:val="24"/>
        </w:rPr>
        <w:t>.</w:t>
      </w:r>
      <w:r w:rsidRPr="00E30C35">
        <w:rPr>
          <w:rFonts w:ascii="Times New Roman" w:hAnsi="Times New Roman" w:cs="Times New Roman"/>
          <w:color w:val="000000" w:themeColor="text1"/>
          <w:spacing w:val="-5"/>
          <w:sz w:val="24"/>
          <w:szCs w:val="24"/>
        </w:rPr>
        <w:t xml:space="preserve"> Alkoholi aktsiisimäärad </w:t>
      </w:r>
      <w:r w:rsidR="009E4C16">
        <w:rPr>
          <w:rFonts w:ascii="Times New Roman" w:hAnsi="Times New Roman" w:cs="Times New Roman"/>
          <w:color w:val="000000" w:themeColor="text1"/>
          <w:spacing w:val="-5"/>
          <w:sz w:val="24"/>
          <w:szCs w:val="24"/>
        </w:rPr>
        <w:t>aastateks 202</w:t>
      </w:r>
      <w:r w:rsidR="00727044">
        <w:rPr>
          <w:rFonts w:ascii="Times New Roman" w:hAnsi="Times New Roman" w:cs="Times New Roman"/>
          <w:color w:val="000000" w:themeColor="text1"/>
          <w:spacing w:val="-5"/>
          <w:sz w:val="24"/>
          <w:szCs w:val="24"/>
        </w:rPr>
        <w:t>5</w:t>
      </w:r>
      <w:r w:rsidR="009E4C16">
        <w:rPr>
          <w:rFonts w:ascii="Times New Roman" w:hAnsi="Times New Roman" w:cs="Times New Roman"/>
          <w:color w:val="000000" w:themeColor="text1"/>
          <w:sz w:val="24"/>
          <w:szCs w:val="24"/>
        </w:rPr>
        <w:t>–202</w:t>
      </w:r>
      <w:r w:rsidR="00727044">
        <w:rPr>
          <w:rFonts w:ascii="Times New Roman" w:hAnsi="Times New Roman" w:cs="Times New Roman"/>
          <w:color w:val="000000" w:themeColor="text1"/>
          <w:sz w:val="24"/>
          <w:szCs w:val="24"/>
        </w:rPr>
        <w:t>8</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6"/>
        <w:gridCol w:w="1945"/>
        <w:gridCol w:w="850"/>
        <w:gridCol w:w="992"/>
        <w:gridCol w:w="993"/>
        <w:gridCol w:w="992"/>
        <w:gridCol w:w="992"/>
        <w:gridCol w:w="992"/>
      </w:tblGrid>
      <w:tr w:rsidR="0024008B" w:rsidRPr="00E30C35" w14:paraId="167902D5" w14:textId="77777777" w:rsidTr="00D63936">
        <w:trPr>
          <w:trHeight w:val="801"/>
        </w:trPr>
        <w:tc>
          <w:tcPr>
            <w:tcW w:w="13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C87B71" w14:textId="77777777" w:rsidR="0024008B" w:rsidRPr="00E30C35" w:rsidRDefault="0024008B" w:rsidP="0024008B">
            <w:pPr>
              <w:spacing w:after="0" w:line="256" w:lineRule="auto"/>
              <w:jc w:val="center"/>
              <w:rPr>
                <w:rFonts w:ascii="Times New Roman" w:hAnsi="Times New Roman" w:cs="Times New Roman"/>
                <w:sz w:val="24"/>
                <w:szCs w:val="24"/>
              </w:rPr>
            </w:pPr>
            <w:r w:rsidRPr="00E30C35">
              <w:rPr>
                <w:rFonts w:ascii="Times New Roman" w:hAnsi="Times New Roman" w:cs="Times New Roman"/>
                <w:sz w:val="24"/>
                <w:szCs w:val="24"/>
              </w:rPr>
              <w:t>Alkohol</w:t>
            </w:r>
          </w:p>
        </w:tc>
        <w:tc>
          <w:tcPr>
            <w:tcW w:w="19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73480A9" w14:textId="77777777" w:rsidR="0024008B" w:rsidRPr="00E30C35" w:rsidRDefault="0024008B" w:rsidP="0024008B">
            <w:pPr>
              <w:spacing w:after="0" w:line="256" w:lineRule="auto"/>
              <w:jc w:val="center"/>
              <w:rPr>
                <w:rFonts w:ascii="Times New Roman" w:hAnsi="Times New Roman" w:cs="Times New Roman"/>
                <w:sz w:val="24"/>
                <w:szCs w:val="24"/>
              </w:rPr>
            </w:pPr>
            <w:r w:rsidRPr="00E30C35">
              <w:rPr>
                <w:rFonts w:ascii="Times New Roman" w:hAnsi="Times New Roman" w:cs="Times New Roman"/>
                <w:sz w:val="24"/>
                <w:szCs w:val="24"/>
              </w:rPr>
              <w:t>Aktsiisimäära</w:t>
            </w:r>
          </w:p>
          <w:p w14:paraId="0438885F" w14:textId="77777777" w:rsidR="0024008B" w:rsidRPr="00E30C35" w:rsidRDefault="0024008B" w:rsidP="0024008B">
            <w:pPr>
              <w:spacing w:after="0" w:line="256" w:lineRule="auto"/>
              <w:jc w:val="center"/>
              <w:rPr>
                <w:rFonts w:ascii="Times New Roman" w:hAnsi="Times New Roman" w:cs="Times New Roman"/>
                <w:sz w:val="24"/>
                <w:szCs w:val="24"/>
              </w:rPr>
            </w:pPr>
            <w:r w:rsidRPr="00E30C35">
              <w:rPr>
                <w:rFonts w:ascii="Times New Roman" w:hAnsi="Times New Roman" w:cs="Times New Roman"/>
                <w:sz w:val="24"/>
                <w:szCs w:val="24"/>
              </w:rPr>
              <w:t>ühik</w:t>
            </w:r>
          </w:p>
        </w:tc>
        <w:tc>
          <w:tcPr>
            <w:tcW w:w="8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613503" w14:textId="77777777" w:rsidR="0024008B" w:rsidRPr="00E30C35" w:rsidRDefault="0024008B" w:rsidP="0024008B">
            <w:pPr>
              <w:spacing w:after="0" w:line="256" w:lineRule="auto"/>
              <w:jc w:val="center"/>
              <w:rPr>
                <w:rFonts w:ascii="Times New Roman" w:hAnsi="Times New Roman" w:cs="Times New Roman"/>
                <w:sz w:val="24"/>
                <w:szCs w:val="24"/>
              </w:rPr>
            </w:pPr>
            <w:r w:rsidRPr="00E30C35">
              <w:rPr>
                <w:rFonts w:ascii="Times New Roman" w:hAnsi="Times New Roman" w:cs="Times New Roman"/>
                <w:sz w:val="24"/>
                <w:szCs w:val="24"/>
              </w:rPr>
              <w:t>2024</w:t>
            </w:r>
          </w:p>
          <w:p w14:paraId="129D6EEB" w14:textId="6A862AD0" w:rsidR="0024008B" w:rsidRPr="00E30C35" w:rsidRDefault="0024008B" w:rsidP="0024008B">
            <w:pPr>
              <w:spacing w:after="0" w:line="256"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558FD51" w14:textId="77777777" w:rsidR="0024008B" w:rsidRDefault="0024008B" w:rsidP="0024008B">
            <w:pPr>
              <w:spacing w:after="0" w:line="256" w:lineRule="auto"/>
              <w:jc w:val="center"/>
              <w:rPr>
                <w:rFonts w:ascii="Times New Roman" w:hAnsi="Times New Roman" w:cs="Times New Roman"/>
                <w:sz w:val="24"/>
                <w:szCs w:val="24"/>
              </w:rPr>
            </w:pPr>
            <w:r w:rsidRPr="00E30C35">
              <w:rPr>
                <w:rFonts w:ascii="Times New Roman" w:hAnsi="Times New Roman" w:cs="Times New Roman"/>
                <w:sz w:val="24"/>
                <w:szCs w:val="24"/>
              </w:rPr>
              <w:t>2025</w:t>
            </w:r>
          </w:p>
          <w:p w14:paraId="0C4A6866" w14:textId="505CDBEF" w:rsidR="0024008B" w:rsidRPr="00E30C35" w:rsidRDefault="0024008B" w:rsidP="0024008B">
            <w:pPr>
              <w:spacing w:after="0" w:line="256" w:lineRule="auto"/>
              <w:jc w:val="center"/>
              <w:rPr>
                <w:rFonts w:ascii="Times New Roman" w:hAnsi="Times New Roman" w:cs="Times New Roman"/>
                <w:sz w:val="24"/>
                <w:szCs w:val="24"/>
              </w:rPr>
            </w:pPr>
            <w:r>
              <w:rPr>
                <w:rFonts w:ascii="Times New Roman" w:hAnsi="Times New Roman" w:cs="Times New Roman"/>
                <w:sz w:val="24"/>
                <w:szCs w:val="24"/>
              </w:rPr>
              <w:t>01.01</w:t>
            </w:r>
          </w:p>
          <w:p w14:paraId="6960B44E" w14:textId="31FADCFA" w:rsidR="0024008B" w:rsidRPr="00E30C35" w:rsidRDefault="0024008B" w:rsidP="0024008B">
            <w:pPr>
              <w:spacing w:after="0" w:line="256" w:lineRule="auto"/>
              <w:jc w:val="center"/>
              <w:rPr>
                <w:rFonts w:ascii="Times New Roman" w:hAnsi="Times New Roman" w:cs="Times New Roman"/>
                <w:sz w:val="24"/>
                <w:szCs w:val="24"/>
              </w:rPr>
            </w:pPr>
            <w:r w:rsidRPr="00E30C35">
              <w:rPr>
                <w:rFonts w:ascii="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D76D85E" w14:textId="77777777"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2025</w:t>
            </w:r>
          </w:p>
          <w:p w14:paraId="53578FA0" w14:textId="77777777"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01.07</w:t>
            </w:r>
          </w:p>
          <w:p w14:paraId="4C0B796A" w14:textId="612DC22B"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(+5%)</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76916A" w14:textId="77777777"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2026</w:t>
            </w:r>
          </w:p>
          <w:p w14:paraId="14DAE7BF" w14:textId="3EB583CC" w:rsidR="0024008B" w:rsidRPr="0024008B" w:rsidRDefault="0024008B" w:rsidP="0024008B">
            <w:pPr>
              <w:spacing w:after="0" w:line="256" w:lineRule="auto"/>
              <w:jc w:val="center"/>
              <w:rPr>
                <w:rFonts w:ascii="Times New Roman" w:hAnsi="Times New Roman" w:cs="Times New Roman"/>
                <w:b/>
                <w:bCs/>
              </w:rPr>
            </w:pPr>
            <w:r w:rsidRPr="0024008B">
              <w:rPr>
                <w:rFonts w:ascii="Times New Roman" w:hAnsi="Times New Roman" w:cs="Times New Roman"/>
                <w:b/>
                <w:bCs/>
              </w:rPr>
              <w:t>(+10%)</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5896296" w14:textId="77777777"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2027</w:t>
            </w:r>
          </w:p>
          <w:p w14:paraId="3BC714C2" w14:textId="4297DDFF"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(+5%)</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73A1327" w14:textId="77777777"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2028</w:t>
            </w:r>
          </w:p>
          <w:p w14:paraId="7D287522" w14:textId="19FD8BD2" w:rsidR="0024008B" w:rsidRPr="0024008B" w:rsidRDefault="0024008B" w:rsidP="0024008B">
            <w:pPr>
              <w:spacing w:after="0" w:line="256"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(+5%)</w:t>
            </w:r>
          </w:p>
        </w:tc>
      </w:tr>
      <w:tr w:rsidR="0024008B" w:rsidRPr="00E30C35" w14:paraId="506EC5E9" w14:textId="77777777" w:rsidTr="00D63936">
        <w:trPr>
          <w:trHeight w:val="754"/>
        </w:trPr>
        <w:tc>
          <w:tcPr>
            <w:tcW w:w="1316" w:type="dxa"/>
            <w:tcBorders>
              <w:top w:val="single" w:sz="4" w:space="0" w:color="auto"/>
              <w:left w:val="single" w:sz="4" w:space="0" w:color="auto"/>
              <w:bottom w:val="single" w:sz="4" w:space="0" w:color="auto"/>
              <w:right w:val="single" w:sz="4" w:space="0" w:color="auto"/>
            </w:tcBorders>
            <w:hideMark/>
          </w:tcPr>
          <w:p w14:paraId="3B6E6871"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Õlu</w:t>
            </w:r>
          </w:p>
        </w:tc>
        <w:tc>
          <w:tcPr>
            <w:tcW w:w="1945" w:type="dxa"/>
            <w:tcBorders>
              <w:top w:val="single" w:sz="4" w:space="0" w:color="auto"/>
              <w:left w:val="single" w:sz="4" w:space="0" w:color="auto"/>
              <w:bottom w:val="single" w:sz="4" w:space="0" w:color="auto"/>
              <w:right w:val="single" w:sz="4" w:space="0" w:color="auto"/>
            </w:tcBorders>
            <w:hideMark/>
          </w:tcPr>
          <w:p w14:paraId="15A98055" w14:textId="77777777"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 xml:space="preserve">etanoolisisalduse 1% kohta </w:t>
            </w:r>
            <w:proofErr w:type="spellStart"/>
            <w:r w:rsidRPr="00E30C35">
              <w:rPr>
                <w:rFonts w:ascii="Times New Roman" w:hAnsi="Times New Roman" w:cs="Times New Roman"/>
                <w:sz w:val="24"/>
                <w:szCs w:val="24"/>
              </w:rPr>
              <w:t>hektoliitris</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03DD6297" w14:textId="3042BD5B"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13,34</w:t>
            </w:r>
          </w:p>
        </w:tc>
        <w:tc>
          <w:tcPr>
            <w:tcW w:w="992" w:type="dxa"/>
            <w:tcBorders>
              <w:top w:val="single" w:sz="4" w:space="0" w:color="auto"/>
              <w:left w:val="single" w:sz="4" w:space="0" w:color="auto"/>
              <w:bottom w:val="single" w:sz="4" w:space="0" w:color="auto"/>
              <w:right w:val="single" w:sz="4" w:space="0" w:color="auto"/>
            </w:tcBorders>
            <w:vAlign w:val="center"/>
          </w:tcPr>
          <w:p w14:paraId="062B3BF0" w14:textId="7FFC2068"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14,00</w:t>
            </w:r>
          </w:p>
        </w:tc>
        <w:tc>
          <w:tcPr>
            <w:tcW w:w="993" w:type="dxa"/>
            <w:tcBorders>
              <w:top w:val="single" w:sz="4" w:space="0" w:color="auto"/>
              <w:left w:val="single" w:sz="4" w:space="0" w:color="auto"/>
              <w:bottom w:val="single" w:sz="4" w:space="0" w:color="auto"/>
              <w:right w:val="single" w:sz="4" w:space="0" w:color="auto"/>
            </w:tcBorders>
            <w:vAlign w:val="center"/>
          </w:tcPr>
          <w:p w14:paraId="2FAF13A4" w14:textId="337ECBAE"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14,70</w:t>
            </w:r>
          </w:p>
        </w:tc>
        <w:tc>
          <w:tcPr>
            <w:tcW w:w="992" w:type="dxa"/>
            <w:tcBorders>
              <w:top w:val="single" w:sz="4" w:space="0" w:color="auto"/>
              <w:left w:val="single" w:sz="4" w:space="0" w:color="auto"/>
              <w:bottom w:val="single" w:sz="4" w:space="0" w:color="auto"/>
              <w:right w:val="single" w:sz="4" w:space="0" w:color="auto"/>
            </w:tcBorders>
            <w:vAlign w:val="center"/>
          </w:tcPr>
          <w:p w14:paraId="64A938DF" w14:textId="77777777" w:rsidR="008B40CE" w:rsidRDefault="008B40CE" w:rsidP="0024008B">
            <w:pPr>
              <w:spacing w:after="0" w:line="240" w:lineRule="auto"/>
              <w:jc w:val="center"/>
              <w:rPr>
                <w:rFonts w:ascii="Times New Roman" w:hAnsi="Times New Roman" w:cs="Times New Roman"/>
                <w:b/>
                <w:bCs/>
                <w:sz w:val="24"/>
                <w:szCs w:val="24"/>
              </w:rPr>
            </w:pPr>
          </w:p>
          <w:p w14:paraId="548DFF5A" w14:textId="0CE913CC"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16,17</w:t>
            </w:r>
          </w:p>
          <w:p w14:paraId="73F1B47C" w14:textId="77777777" w:rsidR="0024008B" w:rsidRPr="0024008B" w:rsidRDefault="0024008B" w:rsidP="0024008B">
            <w:pPr>
              <w:spacing w:after="0" w:line="240" w:lineRule="auto"/>
              <w:jc w:val="center"/>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19C21F3" w14:textId="77777777" w:rsidR="008B40CE" w:rsidRDefault="008B40CE" w:rsidP="0024008B">
            <w:pPr>
              <w:spacing w:after="0" w:line="240" w:lineRule="auto"/>
              <w:jc w:val="center"/>
              <w:rPr>
                <w:rFonts w:ascii="Times New Roman" w:hAnsi="Times New Roman" w:cs="Times New Roman"/>
                <w:b/>
                <w:bCs/>
                <w:sz w:val="24"/>
                <w:szCs w:val="24"/>
              </w:rPr>
            </w:pPr>
          </w:p>
          <w:p w14:paraId="5C884272" w14:textId="7DCF186D"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16,98</w:t>
            </w:r>
          </w:p>
          <w:p w14:paraId="0457E8AB" w14:textId="77777777" w:rsidR="0024008B" w:rsidRPr="0024008B" w:rsidRDefault="0024008B" w:rsidP="0024008B">
            <w:pPr>
              <w:spacing w:after="0" w:line="240" w:lineRule="auto"/>
              <w:jc w:val="center"/>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B9922B8" w14:textId="77777777" w:rsidR="008B40CE" w:rsidRDefault="008B40CE" w:rsidP="0024008B">
            <w:pPr>
              <w:spacing w:after="0" w:line="240" w:lineRule="auto"/>
              <w:jc w:val="center"/>
              <w:rPr>
                <w:rFonts w:ascii="Times New Roman" w:hAnsi="Times New Roman" w:cs="Times New Roman"/>
                <w:b/>
                <w:bCs/>
                <w:sz w:val="24"/>
                <w:szCs w:val="24"/>
              </w:rPr>
            </w:pPr>
          </w:p>
          <w:p w14:paraId="2EE9CA29" w14:textId="4AF7B2F4"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17,83</w:t>
            </w:r>
          </w:p>
          <w:p w14:paraId="0D333C4E" w14:textId="77777777" w:rsidR="0024008B" w:rsidRPr="0024008B" w:rsidRDefault="0024008B" w:rsidP="0024008B">
            <w:pPr>
              <w:spacing w:after="0" w:line="240" w:lineRule="auto"/>
              <w:jc w:val="center"/>
              <w:rPr>
                <w:rFonts w:ascii="Times New Roman" w:hAnsi="Times New Roman" w:cs="Times New Roman"/>
                <w:b/>
                <w:bCs/>
                <w:sz w:val="24"/>
                <w:szCs w:val="24"/>
              </w:rPr>
            </w:pPr>
          </w:p>
        </w:tc>
      </w:tr>
      <w:tr w:rsidR="0024008B" w:rsidRPr="00E30C35" w14:paraId="72F53C70" w14:textId="77777777" w:rsidTr="00D63936">
        <w:trPr>
          <w:trHeight w:val="754"/>
        </w:trPr>
        <w:tc>
          <w:tcPr>
            <w:tcW w:w="1316" w:type="dxa"/>
            <w:tcBorders>
              <w:top w:val="single" w:sz="4" w:space="0" w:color="auto"/>
              <w:left w:val="single" w:sz="4" w:space="0" w:color="auto"/>
              <w:bottom w:val="single" w:sz="4" w:space="0" w:color="auto"/>
              <w:right w:val="single" w:sz="4" w:space="0" w:color="auto"/>
            </w:tcBorders>
            <w:hideMark/>
          </w:tcPr>
          <w:p w14:paraId="44AB4C1E"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 xml:space="preserve">Vein ja </w:t>
            </w:r>
          </w:p>
          <w:p w14:paraId="7A93F7E2"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 xml:space="preserve">kääritatud jook </w:t>
            </w:r>
          </w:p>
          <w:p w14:paraId="199982E7"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(kuni 6%)</w:t>
            </w:r>
          </w:p>
        </w:tc>
        <w:tc>
          <w:tcPr>
            <w:tcW w:w="1945" w:type="dxa"/>
            <w:tcBorders>
              <w:top w:val="single" w:sz="4" w:space="0" w:color="auto"/>
              <w:left w:val="single" w:sz="4" w:space="0" w:color="auto"/>
              <w:bottom w:val="single" w:sz="4" w:space="0" w:color="auto"/>
              <w:right w:val="single" w:sz="4" w:space="0" w:color="auto"/>
            </w:tcBorders>
            <w:vAlign w:val="center"/>
            <w:hideMark/>
          </w:tcPr>
          <w:p w14:paraId="313F9DAD" w14:textId="77777777" w:rsidR="0024008B" w:rsidRPr="00E30C35" w:rsidRDefault="0024008B" w:rsidP="0024008B">
            <w:pPr>
              <w:spacing w:after="0" w:line="240" w:lineRule="auto"/>
              <w:jc w:val="center"/>
              <w:rPr>
                <w:rFonts w:ascii="Times New Roman" w:hAnsi="Times New Roman" w:cs="Times New Roman"/>
                <w:sz w:val="24"/>
                <w:szCs w:val="24"/>
              </w:rPr>
            </w:pPr>
            <w:proofErr w:type="spellStart"/>
            <w:r w:rsidRPr="00E30C35">
              <w:rPr>
                <w:rFonts w:ascii="Times New Roman" w:hAnsi="Times New Roman" w:cs="Times New Roman"/>
                <w:sz w:val="24"/>
                <w:szCs w:val="24"/>
              </w:rPr>
              <w:t>hektoliiter</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50226710" w14:textId="0B670EC0"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66,52</w:t>
            </w:r>
          </w:p>
        </w:tc>
        <w:tc>
          <w:tcPr>
            <w:tcW w:w="992" w:type="dxa"/>
            <w:tcBorders>
              <w:top w:val="single" w:sz="4" w:space="0" w:color="auto"/>
              <w:left w:val="single" w:sz="4" w:space="0" w:color="auto"/>
              <w:bottom w:val="single" w:sz="4" w:space="0" w:color="auto"/>
              <w:right w:val="single" w:sz="4" w:space="0" w:color="auto"/>
            </w:tcBorders>
            <w:vAlign w:val="center"/>
          </w:tcPr>
          <w:p w14:paraId="7A517A4B" w14:textId="067441D3"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69,84</w:t>
            </w:r>
          </w:p>
        </w:tc>
        <w:tc>
          <w:tcPr>
            <w:tcW w:w="993" w:type="dxa"/>
            <w:tcBorders>
              <w:top w:val="single" w:sz="4" w:space="0" w:color="auto"/>
              <w:left w:val="single" w:sz="4" w:space="0" w:color="auto"/>
              <w:bottom w:val="single" w:sz="4" w:space="0" w:color="auto"/>
              <w:right w:val="single" w:sz="4" w:space="0" w:color="auto"/>
            </w:tcBorders>
            <w:vAlign w:val="center"/>
          </w:tcPr>
          <w:p w14:paraId="60330EA7" w14:textId="2258A6CF"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73,34</w:t>
            </w:r>
          </w:p>
        </w:tc>
        <w:tc>
          <w:tcPr>
            <w:tcW w:w="992" w:type="dxa"/>
            <w:tcBorders>
              <w:top w:val="single" w:sz="4" w:space="0" w:color="auto"/>
              <w:left w:val="single" w:sz="4" w:space="0" w:color="auto"/>
              <w:bottom w:val="single" w:sz="4" w:space="0" w:color="auto"/>
              <w:right w:val="single" w:sz="4" w:space="0" w:color="auto"/>
            </w:tcBorders>
            <w:vAlign w:val="center"/>
          </w:tcPr>
          <w:p w14:paraId="6A97722B" w14:textId="6689FC28"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80,67</w:t>
            </w:r>
          </w:p>
        </w:tc>
        <w:tc>
          <w:tcPr>
            <w:tcW w:w="992" w:type="dxa"/>
            <w:tcBorders>
              <w:top w:val="single" w:sz="4" w:space="0" w:color="auto"/>
              <w:left w:val="single" w:sz="4" w:space="0" w:color="auto"/>
              <w:bottom w:val="single" w:sz="4" w:space="0" w:color="auto"/>
              <w:right w:val="single" w:sz="4" w:space="0" w:color="auto"/>
            </w:tcBorders>
            <w:vAlign w:val="center"/>
          </w:tcPr>
          <w:p w14:paraId="0CFA4D6D" w14:textId="7269FF0E"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84,70</w:t>
            </w:r>
          </w:p>
        </w:tc>
        <w:tc>
          <w:tcPr>
            <w:tcW w:w="992" w:type="dxa"/>
            <w:tcBorders>
              <w:top w:val="single" w:sz="4" w:space="0" w:color="auto"/>
              <w:left w:val="single" w:sz="4" w:space="0" w:color="auto"/>
              <w:bottom w:val="single" w:sz="4" w:space="0" w:color="auto"/>
              <w:right w:val="single" w:sz="4" w:space="0" w:color="auto"/>
            </w:tcBorders>
            <w:vAlign w:val="center"/>
          </w:tcPr>
          <w:p w14:paraId="04EFBF5F" w14:textId="59FD5CB0"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88,94</w:t>
            </w:r>
          </w:p>
        </w:tc>
      </w:tr>
      <w:tr w:rsidR="0024008B" w:rsidRPr="00E30C35" w14:paraId="2C0B6471" w14:textId="77777777" w:rsidTr="00D63936">
        <w:trPr>
          <w:trHeight w:val="754"/>
        </w:trPr>
        <w:tc>
          <w:tcPr>
            <w:tcW w:w="1316" w:type="dxa"/>
            <w:tcBorders>
              <w:top w:val="single" w:sz="4" w:space="0" w:color="auto"/>
              <w:left w:val="single" w:sz="4" w:space="0" w:color="auto"/>
              <w:bottom w:val="single" w:sz="4" w:space="0" w:color="auto"/>
              <w:right w:val="single" w:sz="4" w:space="0" w:color="auto"/>
            </w:tcBorders>
            <w:hideMark/>
          </w:tcPr>
          <w:p w14:paraId="451C94E4"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lastRenderedPageBreak/>
              <w:t xml:space="preserve">Vein ja </w:t>
            </w:r>
          </w:p>
          <w:p w14:paraId="7488C092"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 xml:space="preserve">kääritatud jook </w:t>
            </w:r>
          </w:p>
          <w:p w14:paraId="3D50A7C3"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(üle 6%)</w:t>
            </w:r>
          </w:p>
        </w:tc>
        <w:tc>
          <w:tcPr>
            <w:tcW w:w="1945" w:type="dxa"/>
            <w:tcBorders>
              <w:top w:val="single" w:sz="4" w:space="0" w:color="auto"/>
              <w:left w:val="single" w:sz="4" w:space="0" w:color="auto"/>
              <w:bottom w:val="single" w:sz="4" w:space="0" w:color="auto"/>
              <w:right w:val="single" w:sz="4" w:space="0" w:color="auto"/>
            </w:tcBorders>
            <w:vAlign w:val="center"/>
            <w:hideMark/>
          </w:tcPr>
          <w:p w14:paraId="5A40AE18" w14:textId="77777777" w:rsidR="0024008B" w:rsidRPr="00E30C35" w:rsidRDefault="0024008B" w:rsidP="0024008B">
            <w:pPr>
              <w:spacing w:after="0" w:line="240" w:lineRule="auto"/>
              <w:jc w:val="center"/>
              <w:rPr>
                <w:rFonts w:ascii="Times New Roman" w:hAnsi="Times New Roman" w:cs="Times New Roman"/>
                <w:sz w:val="24"/>
                <w:szCs w:val="24"/>
              </w:rPr>
            </w:pPr>
            <w:proofErr w:type="spellStart"/>
            <w:r w:rsidRPr="00E30C35">
              <w:rPr>
                <w:rFonts w:ascii="Times New Roman" w:hAnsi="Times New Roman" w:cs="Times New Roman"/>
                <w:sz w:val="24"/>
                <w:szCs w:val="24"/>
              </w:rPr>
              <w:t>hektoliiter</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5FF1B97D" w14:textId="0BAD8231"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155,21</w:t>
            </w:r>
          </w:p>
        </w:tc>
        <w:tc>
          <w:tcPr>
            <w:tcW w:w="992" w:type="dxa"/>
            <w:tcBorders>
              <w:top w:val="single" w:sz="4" w:space="0" w:color="auto"/>
              <w:left w:val="single" w:sz="4" w:space="0" w:color="auto"/>
              <w:bottom w:val="single" w:sz="4" w:space="0" w:color="auto"/>
              <w:right w:val="single" w:sz="4" w:space="0" w:color="auto"/>
            </w:tcBorders>
            <w:vAlign w:val="center"/>
          </w:tcPr>
          <w:p w14:paraId="3FFCE371" w14:textId="350E01DC"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162,97</w:t>
            </w:r>
          </w:p>
        </w:tc>
        <w:tc>
          <w:tcPr>
            <w:tcW w:w="993" w:type="dxa"/>
            <w:tcBorders>
              <w:top w:val="single" w:sz="4" w:space="0" w:color="auto"/>
              <w:left w:val="single" w:sz="4" w:space="0" w:color="auto"/>
              <w:bottom w:val="single" w:sz="4" w:space="0" w:color="auto"/>
              <w:right w:val="single" w:sz="4" w:space="0" w:color="auto"/>
            </w:tcBorders>
            <w:vAlign w:val="center"/>
          </w:tcPr>
          <w:p w14:paraId="4243EE43" w14:textId="3E040973"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171,12</w:t>
            </w:r>
          </w:p>
        </w:tc>
        <w:tc>
          <w:tcPr>
            <w:tcW w:w="992" w:type="dxa"/>
            <w:tcBorders>
              <w:top w:val="single" w:sz="4" w:space="0" w:color="auto"/>
              <w:left w:val="single" w:sz="4" w:space="0" w:color="auto"/>
              <w:bottom w:val="single" w:sz="4" w:space="0" w:color="auto"/>
              <w:right w:val="single" w:sz="4" w:space="0" w:color="auto"/>
            </w:tcBorders>
            <w:vAlign w:val="center"/>
          </w:tcPr>
          <w:p w14:paraId="61AAA41C" w14:textId="569B69EA"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188,23</w:t>
            </w:r>
          </w:p>
        </w:tc>
        <w:tc>
          <w:tcPr>
            <w:tcW w:w="992" w:type="dxa"/>
            <w:tcBorders>
              <w:top w:val="single" w:sz="4" w:space="0" w:color="auto"/>
              <w:left w:val="single" w:sz="4" w:space="0" w:color="auto"/>
              <w:bottom w:val="single" w:sz="4" w:space="0" w:color="auto"/>
              <w:right w:val="single" w:sz="4" w:space="0" w:color="auto"/>
            </w:tcBorders>
            <w:vAlign w:val="center"/>
          </w:tcPr>
          <w:p w14:paraId="319C4CB9" w14:textId="676AAEA6"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197,64</w:t>
            </w:r>
          </w:p>
        </w:tc>
        <w:tc>
          <w:tcPr>
            <w:tcW w:w="992" w:type="dxa"/>
            <w:tcBorders>
              <w:top w:val="single" w:sz="4" w:space="0" w:color="auto"/>
              <w:left w:val="single" w:sz="4" w:space="0" w:color="auto"/>
              <w:bottom w:val="single" w:sz="4" w:space="0" w:color="auto"/>
              <w:right w:val="single" w:sz="4" w:space="0" w:color="auto"/>
            </w:tcBorders>
            <w:vAlign w:val="center"/>
          </w:tcPr>
          <w:p w14:paraId="52290E6F" w14:textId="67D9A4F3"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207,52</w:t>
            </w:r>
          </w:p>
        </w:tc>
      </w:tr>
      <w:tr w:rsidR="0024008B" w:rsidRPr="00E30C35" w14:paraId="6013BDA5" w14:textId="77777777" w:rsidTr="00D63936">
        <w:trPr>
          <w:trHeight w:val="754"/>
        </w:trPr>
        <w:tc>
          <w:tcPr>
            <w:tcW w:w="1316" w:type="dxa"/>
            <w:tcBorders>
              <w:top w:val="single" w:sz="4" w:space="0" w:color="auto"/>
              <w:left w:val="single" w:sz="4" w:space="0" w:color="auto"/>
              <w:bottom w:val="single" w:sz="4" w:space="0" w:color="auto"/>
              <w:right w:val="single" w:sz="4" w:space="0" w:color="auto"/>
            </w:tcBorders>
            <w:hideMark/>
          </w:tcPr>
          <w:p w14:paraId="4C191E50"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Vahetoode</w:t>
            </w:r>
          </w:p>
        </w:tc>
        <w:tc>
          <w:tcPr>
            <w:tcW w:w="1945" w:type="dxa"/>
            <w:tcBorders>
              <w:top w:val="single" w:sz="4" w:space="0" w:color="auto"/>
              <w:left w:val="single" w:sz="4" w:space="0" w:color="auto"/>
              <w:bottom w:val="single" w:sz="4" w:space="0" w:color="auto"/>
              <w:right w:val="single" w:sz="4" w:space="0" w:color="auto"/>
            </w:tcBorders>
            <w:hideMark/>
          </w:tcPr>
          <w:p w14:paraId="7AACC60A" w14:textId="77777777" w:rsidR="0024008B" w:rsidRPr="00E30C35" w:rsidRDefault="0024008B" w:rsidP="0024008B">
            <w:pPr>
              <w:spacing w:after="0" w:line="240" w:lineRule="auto"/>
              <w:jc w:val="center"/>
              <w:rPr>
                <w:rFonts w:ascii="Times New Roman" w:hAnsi="Times New Roman" w:cs="Times New Roman"/>
                <w:sz w:val="24"/>
                <w:szCs w:val="24"/>
              </w:rPr>
            </w:pPr>
            <w:proofErr w:type="spellStart"/>
            <w:r w:rsidRPr="00E30C35">
              <w:rPr>
                <w:rFonts w:ascii="Times New Roman" w:hAnsi="Times New Roman" w:cs="Times New Roman"/>
                <w:sz w:val="24"/>
                <w:szCs w:val="24"/>
              </w:rPr>
              <w:t>hektoliiter</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7B179C5C" w14:textId="1A684C3F"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303,80</w:t>
            </w:r>
          </w:p>
        </w:tc>
        <w:tc>
          <w:tcPr>
            <w:tcW w:w="992" w:type="dxa"/>
            <w:tcBorders>
              <w:top w:val="single" w:sz="4" w:space="0" w:color="auto"/>
              <w:left w:val="single" w:sz="4" w:space="0" w:color="auto"/>
              <w:bottom w:val="single" w:sz="4" w:space="0" w:color="auto"/>
              <w:right w:val="single" w:sz="4" w:space="0" w:color="auto"/>
            </w:tcBorders>
            <w:vAlign w:val="center"/>
          </w:tcPr>
          <w:p w14:paraId="756A3653" w14:textId="77777777" w:rsidR="0024008B" w:rsidRDefault="0024008B" w:rsidP="0024008B">
            <w:pPr>
              <w:spacing w:after="0" w:line="240" w:lineRule="auto"/>
              <w:jc w:val="center"/>
              <w:rPr>
                <w:rFonts w:ascii="Times New Roman" w:hAnsi="Times New Roman" w:cs="Times New Roman"/>
                <w:sz w:val="24"/>
                <w:szCs w:val="24"/>
              </w:rPr>
            </w:pPr>
          </w:p>
          <w:p w14:paraId="06B31374" w14:textId="77777777"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319</w:t>
            </w:r>
            <w:r>
              <w:rPr>
                <w:rFonts w:ascii="Times New Roman" w:hAnsi="Times New Roman" w:cs="Times New Roman"/>
                <w:sz w:val="24"/>
                <w:szCs w:val="24"/>
              </w:rPr>
              <w:t>,00</w:t>
            </w:r>
          </w:p>
          <w:p w14:paraId="2FD5B3FE" w14:textId="77777777" w:rsidR="0024008B" w:rsidRPr="00E30C35" w:rsidRDefault="0024008B" w:rsidP="0024008B">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170676DF" w14:textId="3BEB47BC"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334,95</w:t>
            </w:r>
          </w:p>
        </w:tc>
        <w:tc>
          <w:tcPr>
            <w:tcW w:w="992" w:type="dxa"/>
            <w:tcBorders>
              <w:top w:val="single" w:sz="4" w:space="0" w:color="auto"/>
              <w:left w:val="single" w:sz="4" w:space="0" w:color="auto"/>
              <w:bottom w:val="single" w:sz="4" w:space="0" w:color="auto"/>
              <w:right w:val="single" w:sz="4" w:space="0" w:color="auto"/>
            </w:tcBorders>
            <w:vAlign w:val="center"/>
          </w:tcPr>
          <w:p w14:paraId="7DDEC737" w14:textId="233B189E"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368,45</w:t>
            </w:r>
          </w:p>
        </w:tc>
        <w:tc>
          <w:tcPr>
            <w:tcW w:w="992" w:type="dxa"/>
            <w:tcBorders>
              <w:top w:val="single" w:sz="4" w:space="0" w:color="auto"/>
              <w:left w:val="single" w:sz="4" w:space="0" w:color="auto"/>
              <w:bottom w:val="single" w:sz="4" w:space="0" w:color="auto"/>
              <w:right w:val="single" w:sz="4" w:space="0" w:color="auto"/>
            </w:tcBorders>
            <w:vAlign w:val="center"/>
          </w:tcPr>
          <w:p w14:paraId="02BB0C2C" w14:textId="77777777" w:rsidR="0024008B" w:rsidRPr="0024008B" w:rsidRDefault="0024008B" w:rsidP="0024008B">
            <w:pPr>
              <w:spacing w:after="0" w:line="240" w:lineRule="auto"/>
              <w:jc w:val="center"/>
              <w:rPr>
                <w:rFonts w:ascii="Times New Roman" w:hAnsi="Times New Roman" w:cs="Times New Roman"/>
                <w:b/>
                <w:bCs/>
                <w:sz w:val="24"/>
                <w:szCs w:val="24"/>
              </w:rPr>
            </w:pPr>
          </w:p>
          <w:p w14:paraId="5CCE9CBE" w14:textId="77777777"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386,87</w:t>
            </w:r>
          </w:p>
          <w:p w14:paraId="090D4112" w14:textId="77777777" w:rsidR="0024008B" w:rsidRPr="0024008B" w:rsidRDefault="0024008B" w:rsidP="0024008B">
            <w:pPr>
              <w:spacing w:after="0" w:line="240" w:lineRule="auto"/>
              <w:jc w:val="center"/>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BF941F2" w14:textId="2399F664"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406,22</w:t>
            </w:r>
          </w:p>
        </w:tc>
      </w:tr>
      <w:tr w:rsidR="0024008B" w:rsidRPr="00E30C35" w14:paraId="7DF3D391" w14:textId="77777777" w:rsidTr="00D63936">
        <w:trPr>
          <w:trHeight w:val="754"/>
        </w:trPr>
        <w:tc>
          <w:tcPr>
            <w:tcW w:w="1316" w:type="dxa"/>
            <w:tcBorders>
              <w:top w:val="single" w:sz="4" w:space="0" w:color="auto"/>
              <w:left w:val="single" w:sz="4" w:space="0" w:color="auto"/>
              <w:bottom w:val="single" w:sz="4" w:space="0" w:color="auto"/>
              <w:right w:val="single" w:sz="4" w:space="0" w:color="auto"/>
            </w:tcBorders>
            <w:hideMark/>
          </w:tcPr>
          <w:p w14:paraId="705F5DF9" w14:textId="77777777" w:rsidR="0024008B" w:rsidRPr="00E30C35" w:rsidRDefault="0024008B" w:rsidP="0024008B">
            <w:pPr>
              <w:spacing w:after="0" w:line="240" w:lineRule="auto"/>
              <w:rPr>
                <w:rFonts w:ascii="Times New Roman" w:hAnsi="Times New Roman" w:cs="Times New Roman"/>
                <w:sz w:val="24"/>
                <w:szCs w:val="24"/>
              </w:rPr>
            </w:pPr>
            <w:r w:rsidRPr="00E30C35">
              <w:rPr>
                <w:rFonts w:ascii="Times New Roman" w:hAnsi="Times New Roman" w:cs="Times New Roman"/>
                <w:sz w:val="24"/>
                <w:szCs w:val="24"/>
              </w:rPr>
              <w:t xml:space="preserve">Muu alkohol </w:t>
            </w:r>
          </w:p>
        </w:tc>
        <w:tc>
          <w:tcPr>
            <w:tcW w:w="1945" w:type="dxa"/>
            <w:tcBorders>
              <w:top w:val="single" w:sz="4" w:space="0" w:color="auto"/>
              <w:left w:val="single" w:sz="4" w:space="0" w:color="auto"/>
              <w:bottom w:val="single" w:sz="4" w:space="0" w:color="auto"/>
              <w:right w:val="single" w:sz="4" w:space="0" w:color="auto"/>
            </w:tcBorders>
            <w:hideMark/>
          </w:tcPr>
          <w:p w14:paraId="15A4FD0A" w14:textId="77777777"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 xml:space="preserve">etanoolisisalduse 1% kohta </w:t>
            </w:r>
            <w:proofErr w:type="spellStart"/>
            <w:r w:rsidRPr="00E30C35">
              <w:rPr>
                <w:rFonts w:ascii="Times New Roman" w:hAnsi="Times New Roman" w:cs="Times New Roman"/>
                <w:sz w:val="24"/>
                <w:szCs w:val="24"/>
              </w:rPr>
              <w:t>hektoliitris</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673CF7EB" w14:textId="2E41DA70"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19,75</w:t>
            </w:r>
          </w:p>
        </w:tc>
        <w:tc>
          <w:tcPr>
            <w:tcW w:w="992" w:type="dxa"/>
            <w:tcBorders>
              <w:top w:val="single" w:sz="4" w:space="0" w:color="auto"/>
              <w:left w:val="single" w:sz="4" w:space="0" w:color="auto"/>
              <w:bottom w:val="single" w:sz="4" w:space="0" w:color="auto"/>
              <w:right w:val="single" w:sz="4" w:space="0" w:color="auto"/>
            </w:tcBorders>
            <w:vAlign w:val="center"/>
          </w:tcPr>
          <w:p w14:paraId="68F27D19" w14:textId="1EFE0203" w:rsidR="0024008B" w:rsidRPr="00E30C35" w:rsidRDefault="0024008B" w:rsidP="0024008B">
            <w:pPr>
              <w:spacing w:after="0" w:line="240" w:lineRule="auto"/>
              <w:jc w:val="center"/>
              <w:rPr>
                <w:rFonts w:ascii="Times New Roman" w:hAnsi="Times New Roman" w:cs="Times New Roman"/>
                <w:sz w:val="24"/>
                <w:szCs w:val="24"/>
              </w:rPr>
            </w:pPr>
            <w:r w:rsidRPr="00E30C35">
              <w:rPr>
                <w:rFonts w:ascii="Times New Roman" w:hAnsi="Times New Roman" w:cs="Times New Roman"/>
                <w:sz w:val="24"/>
                <w:szCs w:val="24"/>
              </w:rPr>
              <w:t>20,74</w:t>
            </w:r>
          </w:p>
        </w:tc>
        <w:tc>
          <w:tcPr>
            <w:tcW w:w="993" w:type="dxa"/>
            <w:tcBorders>
              <w:top w:val="single" w:sz="4" w:space="0" w:color="auto"/>
              <w:left w:val="single" w:sz="4" w:space="0" w:color="auto"/>
              <w:bottom w:val="single" w:sz="4" w:space="0" w:color="auto"/>
              <w:right w:val="single" w:sz="4" w:space="0" w:color="auto"/>
            </w:tcBorders>
            <w:vAlign w:val="center"/>
          </w:tcPr>
          <w:p w14:paraId="36A1D7CA" w14:textId="4C2BD1A9"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21,78</w:t>
            </w:r>
          </w:p>
        </w:tc>
        <w:tc>
          <w:tcPr>
            <w:tcW w:w="992" w:type="dxa"/>
            <w:tcBorders>
              <w:top w:val="single" w:sz="4" w:space="0" w:color="auto"/>
              <w:left w:val="single" w:sz="4" w:space="0" w:color="auto"/>
              <w:bottom w:val="single" w:sz="4" w:space="0" w:color="auto"/>
              <w:right w:val="single" w:sz="4" w:space="0" w:color="auto"/>
            </w:tcBorders>
            <w:vAlign w:val="center"/>
          </w:tcPr>
          <w:p w14:paraId="5EFFBFF4" w14:textId="2D2C1A60"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23,96</w:t>
            </w:r>
          </w:p>
        </w:tc>
        <w:tc>
          <w:tcPr>
            <w:tcW w:w="992" w:type="dxa"/>
            <w:tcBorders>
              <w:top w:val="single" w:sz="4" w:space="0" w:color="auto"/>
              <w:left w:val="single" w:sz="4" w:space="0" w:color="auto"/>
              <w:bottom w:val="single" w:sz="4" w:space="0" w:color="auto"/>
              <w:right w:val="single" w:sz="4" w:space="0" w:color="auto"/>
            </w:tcBorders>
            <w:vAlign w:val="center"/>
          </w:tcPr>
          <w:p w14:paraId="1DF4ADB2" w14:textId="7D601E08"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25,16</w:t>
            </w:r>
          </w:p>
        </w:tc>
        <w:tc>
          <w:tcPr>
            <w:tcW w:w="992" w:type="dxa"/>
            <w:tcBorders>
              <w:top w:val="single" w:sz="4" w:space="0" w:color="auto"/>
              <w:left w:val="single" w:sz="4" w:space="0" w:color="auto"/>
              <w:bottom w:val="single" w:sz="4" w:space="0" w:color="auto"/>
              <w:right w:val="single" w:sz="4" w:space="0" w:color="auto"/>
            </w:tcBorders>
            <w:vAlign w:val="center"/>
          </w:tcPr>
          <w:p w14:paraId="3CC7806A" w14:textId="648E1452" w:rsidR="0024008B" w:rsidRPr="0024008B" w:rsidRDefault="0024008B" w:rsidP="0024008B">
            <w:pPr>
              <w:spacing w:after="0" w:line="240" w:lineRule="auto"/>
              <w:jc w:val="center"/>
              <w:rPr>
                <w:rFonts w:ascii="Times New Roman" w:hAnsi="Times New Roman" w:cs="Times New Roman"/>
                <w:b/>
                <w:bCs/>
                <w:sz w:val="24"/>
                <w:szCs w:val="24"/>
              </w:rPr>
            </w:pPr>
            <w:r w:rsidRPr="0024008B">
              <w:rPr>
                <w:rFonts w:ascii="Times New Roman" w:hAnsi="Times New Roman" w:cs="Times New Roman"/>
                <w:b/>
                <w:bCs/>
                <w:sz w:val="24"/>
                <w:szCs w:val="24"/>
              </w:rPr>
              <w:t>26,42</w:t>
            </w:r>
          </w:p>
        </w:tc>
      </w:tr>
    </w:tbl>
    <w:p w14:paraId="0E0861A8" w14:textId="77777777" w:rsidR="00BC2683" w:rsidRPr="00E30C35" w:rsidRDefault="00BC2683" w:rsidP="00DD67B7">
      <w:pPr>
        <w:spacing w:after="0" w:line="240" w:lineRule="auto"/>
        <w:rPr>
          <w:rFonts w:ascii="Times New Roman" w:hAnsi="Times New Roman" w:cs="Times New Roman"/>
          <w:sz w:val="24"/>
          <w:szCs w:val="24"/>
          <w:lang w:eastAsia="et-EE"/>
        </w:rPr>
      </w:pPr>
    </w:p>
    <w:p w14:paraId="15B1217E" w14:textId="77777777" w:rsidR="005C630C" w:rsidRDefault="0098086D" w:rsidP="0098086D">
      <w:pPr>
        <w:spacing w:after="0" w:line="240" w:lineRule="auto"/>
        <w:jc w:val="both"/>
        <w:outlineLvl w:val="8"/>
        <w:rPr>
          <w:rFonts w:ascii="Times New Roman" w:eastAsiaTheme="majorEastAsia" w:hAnsi="Times New Roman" w:cs="Times New Roman"/>
          <w:b/>
          <w:color w:val="000000" w:themeColor="text1"/>
          <w:sz w:val="24"/>
          <w:szCs w:val="24"/>
        </w:rPr>
      </w:pPr>
      <w:bookmarkStart w:id="12" w:name="_Hlk131083597"/>
      <w:r w:rsidRPr="00D925CC">
        <w:rPr>
          <w:rFonts w:ascii="Times New Roman" w:eastAsiaTheme="majorEastAsia" w:hAnsi="Times New Roman" w:cs="Times New Roman"/>
          <w:b/>
          <w:color w:val="000000" w:themeColor="text1"/>
          <w:sz w:val="24"/>
          <w:szCs w:val="24"/>
        </w:rPr>
        <w:t xml:space="preserve">Eelnõu </w:t>
      </w:r>
      <w:r w:rsidR="0068140F" w:rsidRPr="00D925CC">
        <w:rPr>
          <w:rFonts w:ascii="Times New Roman" w:eastAsiaTheme="majorEastAsia" w:hAnsi="Times New Roman" w:cs="Times New Roman"/>
          <w:b/>
          <w:color w:val="000000" w:themeColor="text1"/>
          <w:sz w:val="24"/>
          <w:szCs w:val="24"/>
        </w:rPr>
        <w:t xml:space="preserve">§ 1 punktidega </w:t>
      </w:r>
      <w:r w:rsidR="008B40CE">
        <w:rPr>
          <w:rFonts w:ascii="Times New Roman" w:eastAsiaTheme="majorEastAsia" w:hAnsi="Times New Roman" w:cs="Times New Roman"/>
          <w:b/>
          <w:color w:val="000000" w:themeColor="text1"/>
          <w:sz w:val="24"/>
          <w:szCs w:val="24"/>
        </w:rPr>
        <w:t>7</w:t>
      </w:r>
      <w:r w:rsidR="0068140F" w:rsidRPr="00D925CC">
        <w:rPr>
          <w:rFonts w:ascii="Times New Roman" w:eastAsiaTheme="majorEastAsia" w:hAnsi="Times New Roman" w:cs="Times New Roman"/>
          <w:b/>
          <w:color w:val="000000" w:themeColor="text1"/>
          <w:sz w:val="24"/>
          <w:szCs w:val="24"/>
        </w:rPr>
        <w:t>–</w:t>
      </w:r>
      <w:r w:rsidR="00E55197">
        <w:rPr>
          <w:rFonts w:ascii="Times New Roman" w:eastAsiaTheme="majorEastAsia" w:hAnsi="Times New Roman" w:cs="Times New Roman"/>
          <w:b/>
          <w:color w:val="000000" w:themeColor="text1"/>
          <w:sz w:val="24"/>
          <w:szCs w:val="24"/>
        </w:rPr>
        <w:t>2</w:t>
      </w:r>
      <w:r w:rsidR="008B40CE">
        <w:rPr>
          <w:rFonts w:ascii="Times New Roman" w:eastAsiaTheme="majorEastAsia" w:hAnsi="Times New Roman" w:cs="Times New Roman"/>
          <w:b/>
          <w:color w:val="000000" w:themeColor="text1"/>
          <w:sz w:val="24"/>
          <w:szCs w:val="24"/>
        </w:rPr>
        <w:t>1 ja §-ga 2</w:t>
      </w:r>
      <w:r w:rsidR="00773B09">
        <w:rPr>
          <w:rFonts w:ascii="Times New Roman" w:eastAsiaTheme="majorEastAsia" w:hAnsi="Times New Roman" w:cs="Times New Roman"/>
          <w:b/>
          <w:color w:val="000000" w:themeColor="text1"/>
          <w:sz w:val="24"/>
          <w:szCs w:val="24"/>
        </w:rPr>
        <w:t xml:space="preserve"> </w:t>
      </w:r>
      <w:r w:rsidRPr="00D925CC">
        <w:rPr>
          <w:rFonts w:ascii="Times New Roman" w:eastAsiaTheme="majorEastAsia" w:hAnsi="Times New Roman" w:cs="Times New Roman"/>
          <w:color w:val="000000" w:themeColor="text1"/>
          <w:sz w:val="24"/>
          <w:szCs w:val="24"/>
        </w:rPr>
        <w:t xml:space="preserve">muudetakse </w:t>
      </w:r>
      <w:bookmarkEnd w:id="12"/>
      <w:r w:rsidRPr="000A1DC8">
        <w:rPr>
          <w:rFonts w:ascii="Times New Roman" w:eastAsiaTheme="majorEastAsia" w:hAnsi="Times New Roman" w:cs="Times New Roman"/>
          <w:color w:val="000000" w:themeColor="text1"/>
          <w:sz w:val="24"/>
          <w:szCs w:val="24"/>
        </w:rPr>
        <w:t>aktsiisiseaduse § 56 lõikeid 1</w:t>
      </w:r>
      <w:bookmarkStart w:id="13" w:name="_Hlk174710277"/>
      <w:r w:rsidR="00DF5C43" w:rsidRPr="000A1DC8">
        <w:rPr>
          <w:rFonts w:ascii="Times New Roman" w:eastAsiaTheme="majorEastAsia" w:hAnsi="Times New Roman" w:cs="Times New Roman"/>
          <w:color w:val="000000" w:themeColor="text1"/>
          <w:sz w:val="24"/>
          <w:szCs w:val="24"/>
        </w:rPr>
        <w:sym w:font="Symbol" w:char="F02D"/>
      </w:r>
      <w:bookmarkEnd w:id="13"/>
      <w:r w:rsidR="00DF5C43" w:rsidRPr="000A1DC8">
        <w:rPr>
          <w:rFonts w:ascii="Times New Roman" w:eastAsiaTheme="majorEastAsia" w:hAnsi="Times New Roman" w:cs="Times New Roman"/>
          <w:color w:val="000000" w:themeColor="text1"/>
          <w:sz w:val="24"/>
          <w:szCs w:val="24"/>
        </w:rPr>
        <w:t>5</w:t>
      </w:r>
      <w:r w:rsidRPr="000A1DC8">
        <w:rPr>
          <w:rFonts w:ascii="Times New Roman" w:eastAsiaTheme="majorEastAsia" w:hAnsi="Times New Roman" w:cs="Times New Roman"/>
          <w:color w:val="000000" w:themeColor="text1"/>
          <w:sz w:val="24"/>
          <w:szCs w:val="24"/>
        </w:rPr>
        <w:t xml:space="preserve"> ja </w:t>
      </w:r>
      <w:r w:rsidR="00DF5C43" w:rsidRPr="000A1DC8">
        <w:rPr>
          <w:rFonts w:ascii="Times New Roman" w:eastAsiaTheme="majorEastAsia" w:hAnsi="Times New Roman" w:cs="Times New Roman"/>
          <w:color w:val="000000" w:themeColor="text1"/>
          <w:sz w:val="24"/>
          <w:szCs w:val="24"/>
        </w:rPr>
        <w:t>7</w:t>
      </w:r>
      <w:r w:rsidR="005C630C" w:rsidRPr="000A1DC8">
        <w:rPr>
          <w:rFonts w:ascii="Times New Roman" w:eastAsiaTheme="majorEastAsia" w:hAnsi="Times New Roman" w:cs="Times New Roman"/>
          <w:color w:val="000000" w:themeColor="text1"/>
          <w:sz w:val="24"/>
          <w:szCs w:val="24"/>
        </w:rPr>
        <w:t>.</w:t>
      </w:r>
      <w:r w:rsidR="005C630C">
        <w:rPr>
          <w:rFonts w:ascii="Times New Roman" w:eastAsiaTheme="majorEastAsia" w:hAnsi="Times New Roman" w:cs="Times New Roman"/>
          <w:b/>
          <w:color w:val="000000" w:themeColor="text1"/>
          <w:sz w:val="24"/>
          <w:szCs w:val="24"/>
        </w:rPr>
        <w:t xml:space="preserve"> </w:t>
      </w:r>
    </w:p>
    <w:p w14:paraId="692CE002" w14:textId="0822CACC" w:rsidR="005C630C" w:rsidRPr="009C36FA" w:rsidRDefault="005C630C" w:rsidP="005C630C">
      <w:pPr>
        <w:spacing w:after="0" w:line="240" w:lineRule="auto"/>
        <w:jc w:val="both"/>
        <w:outlineLvl w:val="8"/>
        <w:rPr>
          <w:rFonts w:ascii="Times New Roman" w:hAnsi="Times New Roman" w:cs="Times New Roman"/>
          <w:color w:val="000000"/>
          <w:sz w:val="24"/>
          <w:szCs w:val="24"/>
        </w:rPr>
      </w:pPr>
      <w:r w:rsidRPr="005C630C">
        <w:rPr>
          <w:rFonts w:ascii="Times New Roman" w:eastAsiaTheme="majorEastAsia" w:hAnsi="Times New Roman" w:cs="Times New Roman"/>
          <w:bCs/>
          <w:color w:val="000000" w:themeColor="text1"/>
          <w:sz w:val="24"/>
          <w:szCs w:val="24"/>
        </w:rPr>
        <w:t>Tubakatoodete a</w:t>
      </w:r>
      <w:r w:rsidRPr="005C630C">
        <w:rPr>
          <w:rFonts w:ascii="Times New Roman" w:hAnsi="Times New Roman" w:cs="Times New Roman"/>
          <w:bCs/>
          <w:color w:val="000000"/>
          <w:sz w:val="24"/>
          <w:szCs w:val="24"/>
        </w:rPr>
        <w:t>ktsiisimäärasid</w:t>
      </w:r>
      <w:r>
        <w:rPr>
          <w:rFonts w:ascii="Times New Roman" w:hAnsi="Times New Roman" w:cs="Times New Roman"/>
          <w:color w:val="000000"/>
          <w:sz w:val="24"/>
          <w:szCs w:val="24"/>
        </w:rPr>
        <w:t xml:space="preserve"> tõstetakse kahel järgneval aastal täiendavalt varem planeeritud aktsiisitõusudele 5% aastas ning 5% kõrgemad aktsiisimäärad nähakse ette ka aastateks 2027 ja 2028.</w:t>
      </w:r>
      <w:r w:rsidRPr="009C36FA">
        <w:rPr>
          <w:rFonts w:ascii="Times New Roman" w:hAnsi="Times New Roman" w:cs="Times New Roman"/>
          <w:color w:val="000000"/>
          <w:sz w:val="24"/>
          <w:szCs w:val="24"/>
        </w:rPr>
        <w:t xml:space="preserve"> </w:t>
      </w:r>
      <w:r w:rsidR="000A1DC8">
        <w:rPr>
          <w:rFonts w:ascii="Times New Roman" w:hAnsi="Times New Roman" w:cs="Times New Roman"/>
          <w:color w:val="000000"/>
          <w:sz w:val="24"/>
          <w:szCs w:val="24"/>
        </w:rPr>
        <w:t>2026. aastaks aktsiisiseaduses sätestatud 5% kõrgem</w:t>
      </w:r>
      <w:r w:rsidR="00320275">
        <w:rPr>
          <w:rFonts w:ascii="Times New Roman" w:hAnsi="Times New Roman" w:cs="Times New Roman"/>
          <w:color w:val="000000"/>
          <w:sz w:val="24"/>
          <w:szCs w:val="24"/>
        </w:rPr>
        <w:t>ate</w:t>
      </w:r>
      <w:r w:rsidR="000A1DC8">
        <w:rPr>
          <w:rFonts w:ascii="Times New Roman" w:hAnsi="Times New Roman" w:cs="Times New Roman"/>
          <w:color w:val="000000"/>
          <w:sz w:val="24"/>
          <w:szCs w:val="24"/>
        </w:rPr>
        <w:t xml:space="preserve"> aktsiisimäärad</w:t>
      </w:r>
      <w:r w:rsidR="00320275">
        <w:rPr>
          <w:rFonts w:ascii="Times New Roman" w:hAnsi="Times New Roman" w:cs="Times New Roman"/>
          <w:color w:val="000000"/>
          <w:sz w:val="24"/>
          <w:szCs w:val="24"/>
        </w:rPr>
        <w:t xml:space="preserve">e jõustumine  tuuakse varasemaks, see tähendab, et need </w:t>
      </w:r>
      <w:r w:rsidR="000A1DC8">
        <w:rPr>
          <w:rFonts w:ascii="Times New Roman" w:hAnsi="Times New Roman" w:cs="Times New Roman"/>
          <w:color w:val="000000"/>
          <w:sz w:val="24"/>
          <w:szCs w:val="24"/>
        </w:rPr>
        <w:t>kehtestatakse 2025. aasta 1. juuli</w:t>
      </w:r>
      <w:r w:rsidR="00320275">
        <w:rPr>
          <w:rFonts w:ascii="Times New Roman" w:hAnsi="Times New Roman" w:cs="Times New Roman"/>
          <w:color w:val="000000"/>
          <w:sz w:val="24"/>
          <w:szCs w:val="24"/>
        </w:rPr>
        <w:t xml:space="preserve">st. 1. jaanuarist </w:t>
      </w:r>
      <w:r w:rsidR="000A1DC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2026. a </w:t>
      </w:r>
      <w:r w:rsidR="00320275">
        <w:rPr>
          <w:rFonts w:ascii="Times New Roman" w:hAnsi="Times New Roman" w:cs="Times New Roman"/>
          <w:color w:val="000000"/>
          <w:sz w:val="24"/>
          <w:szCs w:val="24"/>
        </w:rPr>
        <w:t xml:space="preserve">tõstetakse </w:t>
      </w:r>
      <w:r>
        <w:rPr>
          <w:rFonts w:ascii="Times New Roman" w:hAnsi="Times New Roman" w:cs="Times New Roman"/>
          <w:color w:val="000000"/>
          <w:sz w:val="24"/>
          <w:szCs w:val="24"/>
        </w:rPr>
        <w:t xml:space="preserve">aktsiisimäärasid 10%, see tähendab varem kavandatud aktsiisitõusule täiendavat aktsiisitõusu </w:t>
      </w:r>
      <w:commentRangeStart w:id="14"/>
      <w:r>
        <w:rPr>
          <w:rFonts w:ascii="Times New Roman" w:hAnsi="Times New Roman" w:cs="Times New Roman"/>
          <w:color w:val="000000"/>
          <w:sz w:val="24"/>
          <w:szCs w:val="24"/>
        </w:rPr>
        <w:t>5%</w:t>
      </w:r>
      <w:commentRangeEnd w:id="14"/>
      <w:r w:rsidR="006E4846">
        <w:rPr>
          <w:rStyle w:val="Kommentaariviide"/>
          <w:rFonts w:ascii="Times New Roman" w:eastAsiaTheme="minorEastAsia" w:hAnsi="Times New Roman" w:cs="Times New Roman"/>
          <w:lang w:eastAsia="et-EE"/>
        </w:rPr>
        <w:commentReference w:id="14"/>
      </w:r>
      <w:r>
        <w:rPr>
          <w:rFonts w:ascii="Times New Roman" w:hAnsi="Times New Roman" w:cs="Times New Roman"/>
          <w:color w:val="000000"/>
          <w:sz w:val="24"/>
          <w:szCs w:val="24"/>
        </w:rPr>
        <w:t xml:space="preserve">. Tubakatoodete </w:t>
      </w:r>
      <w:r w:rsidRPr="009C36FA">
        <w:rPr>
          <w:rFonts w:ascii="Times New Roman" w:hAnsi="Times New Roman" w:cs="Times New Roman"/>
          <w:color w:val="000000"/>
          <w:sz w:val="24"/>
          <w:szCs w:val="24"/>
        </w:rPr>
        <w:t>aktsiisimäärad 202</w:t>
      </w:r>
      <w:r>
        <w:rPr>
          <w:rFonts w:ascii="Times New Roman" w:hAnsi="Times New Roman" w:cs="Times New Roman"/>
          <w:color w:val="000000"/>
          <w:sz w:val="24"/>
          <w:szCs w:val="24"/>
        </w:rPr>
        <w:t>8</w:t>
      </w:r>
      <w:r w:rsidRPr="009C36FA">
        <w:rPr>
          <w:rFonts w:ascii="Times New Roman" w:hAnsi="Times New Roman" w:cs="Times New Roman"/>
          <w:color w:val="000000"/>
          <w:sz w:val="24"/>
          <w:szCs w:val="24"/>
        </w:rPr>
        <w:t>. aastani on toodud tabelis</w:t>
      </w:r>
      <w:r>
        <w:rPr>
          <w:rFonts w:ascii="Times New Roman" w:hAnsi="Times New Roman" w:cs="Times New Roman"/>
          <w:color w:val="000000"/>
          <w:sz w:val="24"/>
          <w:szCs w:val="24"/>
        </w:rPr>
        <w:t xml:space="preserve"> </w:t>
      </w:r>
      <w:r w:rsidR="00C13798">
        <w:rPr>
          <w:rFonts w:ascii="Times New Roman" w:hAnsi="Times New Roman" w:cs="Times New Roman"/>
          <w:color w:val="000000"/>
          <w:sz w:val="24"/>
          <w:szCs w:val="24"/>
        </w:rPr>
        <w:t>2</w:t>
      </w:r>
      <w:r w:rsidRPr="009C36FA">
        <w:rPr>
          <w:rFonts w:ascii="Times New Roman" w:hAnsi="Times New Roman" w:cs="Times New Roman"/>
          <w:color w:val="000000"/>
          <w:sz w:val="24"/>
          <w:szCs w:val="24"/>
        </w:rPr>
        <w:t>.</w:t>
      </w:r>
    </w:p>
    <w:p w14:paraId="09CF854D" w14:textId="77777777" w:rsidR="00DD67B7" w:rsidRDefault="00DD67B7" w:rsidP="0098086D">
      <w:pPr>
        <w:spacing w:after="0" w:line="240" w:lineRule="auto"/>
        <w:rPr>
          <w:rFonts w:ascii="Times New Roman" w:hAnsi="Times New Roman" w:cs="Times New Roman"/>
          <w:b/>
          <w:bCs/>
          <w:color w:val="000000" w:themeColor="text1"/>
          <w:sz w:val="24"/>
          <w:szCs w:val="24"/>
        </w:rPr>
      </w:pPr>
      <w:bookmarkStart w:id="15" w:name="_Hlk132794261"/>
    </w:p>
    <w:p w14:paraId="0B738432" w14:textId="59608E01" w:rsidR="0098086D" w:rsidRPr="0098086D" w:rsidRDefault="0098086D" w:rsidP="0098086D">
      <w:pPr>
        <w:spacing w:after="0" w:line="240" w:lineRule="auto"/>
        <w:rPr>
          <w:rFonts w:ascii="Times New Roman" w:hAnsi="Times New Roman" w:cs="Times New Roman"/>
          <w:color w:val="000000" w:themeColor="text1"/>
          <w:sz w:val="24"/>
          <w:szCs w:val="24"/>
        </w:rPr>
      </w:pPr>
      <w:r w:rsidRPr="009C4CCB">
        <w:rPr>
          <w:rFonts w:ascii="Times New Roman" w:hAnsi="Times New Roman" w:cs="Times New Roman"/>
          <w:b/>
          <w:bCs/>
          <w:color w:val="000000" w:themeColor="text1"/>
          <w:sz w:val="24"/>
          <w:szCs w:val="24"/>
        </w:rPr>
        <w:t>Tabel</w:t>
      </w:r>
      <w:r w:rsidR="000A6F99" w:rsidRPr="009C4CCB">
        <w:rPr>
          <w:rFonts w:ascii="Times New Roman" w:hAnsi="Times New Roman" w:cs="Times New Roman"/>
          <w:b/>
          <w:bCs/>
          <w:color w:val="000000" w:themeColor="text1"/>
          <w:sz w:val="24"/>
          <w:szCs w:val="24"/>
        </w:rPr>
        <w:t xml:space="preserve"> </w:t>
      </w:r>
      <w:r w:rsidR="00C13798">
        <w:rPr>
          <w:rFonts w:ascii="Times New Roman" w:hAnsi="Times New Roman" w:cs="Times New Roman"/>
          <w:b/>
          <w:bCs/>
          <w:color w:val="000000" w:themeColor="text1"/>
          <w:sz w:val="24"/>
          <w:szCs w:val="24"/>
        </w:rPr>
        <w:t>2</w:t>
      </w:r>
      <w:r w:rsidR="00BE6818" w:rsidRPr="009C4CCB">
        <w:rPr>
          <w:rFonts w:ascii="Times New Roman" w:hAnsi="Times New Roman" w:cs="Times New Roman"/>
          <w:b/>
          <w:bCs/>
          <w:color w:val="000000" w:themeColor="text1"/>
          <w:sz w:val="24"/>
          <w:szCs w:val="24"/>
        </w:rPr>
        <w:t>.</w:t>
      </w:r>
      <w:r w:rsidRPr="00D925CC">
        <w:rPr>
          <w:rFonts w:ascii="Times New Roman" w:hAnsi="Times New Roman" w:cs="Times New Roman"/>
          <w:color w:val="000000" w:themeColor="text1"/>
          <w:sz w:val="24"/>
          <w:szCs w:val="24"/>
        </w:rPr>
        <w:t xml:space="preserve"> </w:t>
      </w:r>
      <w:r w:rsidR="000A6F99" w:rsidRPr="00D925CC">
        <w:rPr>
          <w:rFonts w:ascii="Times New Roman" w:hAnsi="Times New Roman" w:cs="Times New Roman"/>
          <w:color w:val="000000" w:themeColor="text1"/>
          <w:sz w:val="24"/>
          <w:szCs w:val="24"/>
        </w:rPr>
        <w:t>S</w:t>
      </w:r>
      <w:r w:rsidRPr="00D925CC">
        <w:rPr>
          <w:rFonts w:ascii="Times New Roman" w:hAnsi="Times New Roman" w:cs="Times New Roman"/>
          <w:color w:val="000000" w:themeColor="text1"/>
          <w:sz w:val="24"/>
          <w:szCs w:val="24"/>
        </w:rPr>
        <w:t xml:space="preserve">igarettide </w:t>
      </w:r>
      <w:r w:rsidRPr="0098086D">
        <w:rPr>
          <w:rFonts w:ascii="Times New Roman" w:hAnsi="Times New Roman" w:cs="Times New Roman"/>
          <w:color w:val="000000" w:themeColor="text1"/>
          <w:sz w:val="24"/>
          <w:szCs w:val="24"/>
        </w:rPr>
        <w:t>aktsiisimäär</w:t>
      </w:r>
      <w:r w:rsidR="009E4C16">
        <w:rPr>
          <w:rFonts w:ascii="Times New Roman" w:hAnsi="Times New Roman" w:cs="Times New Roman"/>
          <w:color w:val="000000" w:themeColor="text1"/>
          <w:sz w:val="24"/>
          <w:szCs w:val="24"/>
        </w:rPr>
        <w:t>ad</w:t>
      </w:r>
      <w:r w:rsidR="000A6F99">
        <w:rPr>
          <w:rFonts w:ascii="Times New Roman" w:hAnsi="Times New Roman" w:cs="Times New Roman"/>
          <w:color w:val="000000" w:themeColor="text1"/>
          <w:sz w:val="24"/>
          <w:szCs w:val="24"/>
        </w:rPr>
        <w:t xml:space="preserve"> aastate</w:t>
      </w:r>
      <w:r w:rsidR="00773B09">
        <w:rPr>
          <w:rFonts w:ascii="Times New Roman" w:hAnsi="Times New Roman" w:cs="Times New Roman"/>
          <w:color w:val="000000" w:themeColor="text1"/>
          <w:sz w:val="24"/>
          <w:szCs w:val="24"/>
        </w:rPr>
        <w:t>ks</w:t>
      </w:r>
      <w:r w:rsidR="000A6F99">
        <w:rPr>
          <w:rFonts w:ascii="Times New Roman" w:hAnsi="Times New Roman" w:cs="Times New Roman"/>
          <w:color w:val="000000" w:themeColor="text1"/>
          <w:sz w:val="24"/>
          <w:szCs w:val="24"/>
        </w:rPr>
        <w:t xml:space="preserve"> 202</w:t>
      </w:r>
      <w:r w:rsidR="005C630C">
        <w:rPr>
          <w:rFonts w:ascii="Times New Roman" w:hAnsi="Times New Roman" w:cs="Times New Roman"/>
          <w:color w:val="000000" w:themeColor="text1"/>
          <w:sz w:val="24"/>
          <w:szCs w:val="24"/>
        </w:rPr>
        <w:t>5</w:t>
      </w:r>
      <w:bookmarkStart w:id="16" w:name="_Hlk130200267"/>
      <w:r w:rsidR="000A6F99">
        <w:rPr>
          <w:rFonts w:ascii="Times New Roman" w:hAnsi="Times New Roman" w:cs="Times New Roman"/>
          <w:color w:val="000000" w:themeColor="text1"/>
          <w:sz w:val="24"/>
          <w:szCs w:val="24"/>
        </w:rPr>
        <w:t>–202</w:t>
      </w:r>
      <w:bookmarkEnd w:id="16"/>
      <w:r w:rsidR="005C630C">
        <w:rPr>
          <w:rFonts w:ascii="Times New Roman" w:hAnsi="Times New Roman" w:cs="Times New Roman"/>
          <w:color w:val="000000" w:themeColor="text1"/>
          <w:sz w:val="24"/>
          <w:szCs w:val="24"/>
        </w:rPr>
        <w:t>8</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837"/>
        <w:gridCol w:w="1848"/>
        <w:gridCol w:w="2835"/>
      </w:tblGrid>
      <w:tr w:rsidR="0098086D" w:rsidRPr="0098086D" w14:paraId="40CA7D9A" w14:textId="77777777" w:rsidTr="005C630C">
        <w:tc>
          <w:tcPr>
            <w:tcW w:w="1985" w:type="dxa"/>
            <w:shd w:val="clear" w:color="auto" w:fill="C6D9F1" w:themeFill="text2" w:themeFillTint="33"/>
            <w:vAlign w:val="center"/>
          </w:tcPr>
          <w:p w14:paraId="69A33945" w14:textId="77777777" w:rsidR="0098086D" w:rsidRPr="0098086D" w:rsidRDefault="0098086D" w:rsidP="0098086D">
            <w:pPr>
              <w:spacing w:after="0" w:line="240" w:lineRule="auto"/>
              <w:jc w:val="center"/>
              <w:rPr>
                <w:rFonts w:ascii="Times New Roman" w:hAnsi="Times New Roman" w:cs="Times New Roman"/>
                <w:sz w:val="24"/>
                <w:szCs w:val="24"/>
              </w:rPr>
            </w:pPr>
          </w:p>
          <w:p w14:paraId="35D8F45E"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Aasta</w:t>
            </w:r>
          </w:p>
        </w:tc>
        <w:tc>
          <w:tcPr>
            <w:tcW w:w="1837" w:type="dxa"/>
            <w:shd w:val="clear" w:color="auto" w:fill="C6D9F1" w:themeFill="text2" w:themeFillTint="33"/>
            <w:vAlign w:val="center"/>
          </w:tcPr>
          <w:p w14:paraId="5F238DFE"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Fikseeritud aktsiis eurodes 1000 sigareti kohta</w:t>
            </w:r>
          </w:p>
        </w:tc>
        <w:tc>
          <w:tcPr>
            <w:tcW w:w="1848" w:type="dxa"/>
            <w:shd w:val="clear" w:color="auto" w:fill="C6D9F1" w:themeFill="text2" w:themeFillTint="33"/>
            <w:vAlign w:val="center"/>
          </w:tcPr>
          <w:p w14:paraId="720B2CED"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Proportsionaalne aktsiis</w:t>
            </w:r>
          </w:p>
        </w:tc>
        <w:tc>
          <w:tcPr>
            <w:tcW w:w="2835" w:type="dxa"/>
            <w:shd w:val="clear" w:color="auto" w:fill="C6D9F1" w:themeFill="text2" w:themeFillTint="33"/>
            <w:vAlign w:val="center"/>
          </w:tcPr>
          <w:p w14:paraId="31C77044"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Minimaalselt makstav aktsiisisumma</w:t>
            </w:r>
          </w:p>
          <w:p w14:paraId="4B2AB765"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eurodes 1000 sigareti kohta</w:t>
            </w:r>
          </w:p>
        </w:tc>
      </w:tr>
      <w:tr w:rsidR="0098086D" w:rsidRPr="0098086D" w14:paraId="2AC3A05A" w14:textId="77777777" w:rsidTr="005C630C">
        <w:tc>
          <w:tcPr>
            <w:tcW w:w="1985" w:type="dxa"/>
            <w:vAlign w:val="center"/>
          </w:tcPr>
          <w:p w14:paraId="5C6266CC" w14:textId="542DE147" w:rsidR="0098086D" w:rsidRPr="0098086D" w:rsidRDefault="00B669BF" w:rsidP="00B669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773B09">
              <w:rPr>
                <w:rFonts w:ascii="Times New Roman" w:hAnsi="Times New Roman" w:cs="Times New Roman"/>
                <w:sz w:val="24"/>
                <w:szCs w:val="24"/>
              </w:rPr>
              <w:t>4</w:t>
            </w:r>
          </w:p>
        </w:tc>
        <w:tc>
          <w:tcPr>
            <w:tcW w:w="1837" w:type="dxa"/>
            <w:shd w:val="clear" w:color="auto" w:fill="auto"/>
            <w:vAlign w:val="center"/>
          </w:tcPr>
          <w:p w14:paraId="460E8FC1" w14:textId="134B53ED" w:rsidR="0098086D" w:rsidRPr="004C3363" w:rsidRDefault="00773B09" w:rsidP="00AE288D">
            <w:pPr>
              <w:spacing w:after="0" w:line="240" w:lineRule="auto"/>
              <w:jc w:val="center"/>
              <w:rPr>
                <w:rFonts w:ascii="Times New Roman" w:hAnsi="Times New Roman" w:cs="Times New Roman"/>
                <w:sz w:val="24"/>
                <w:szCs w:val="24"/>
              </w:rPr>
            </w:pPr>
            <w:r w:rsidRPr="004C3363">
              <w:rPr>
                <w:rFonts w:ascii="Times New Roman" w:hAnsi="Times New Roman" w:cs="Times New Roman"/>
                <w:sz w:val="24"/>
                <w:szCs w:val="24"/>
              </w:rPr>
              <w:t>10</w:t>
            </w:r>
            <w:r w:rsidR="00A71FAC" w:rsidRPr="004C3363">
              <w:rPr>
                <w:rFonts w:ascii="Times New Roman" w:hAnsi="Times New Roman" w:cs="Times New Roman"/>
                <w:sz w:val="24"/>
                <w:szCs w:val="24"/>
              </w:rPr>
              <w:t>0</w:t>
            </w:r>
            <w:r w:rsidRPr="004C3363">
              <w:rPr>
                <w:rFonts w:ascii="Times New Roman" w:hAnsi="Times New Roman" w:cs="Times New Roman"/>
                <w:sz w:val="24"/>
                <w:szCs w:val="24"/>
              </w:rPr>
              <w:t>,5</w:t>
            </w:r>
            <w:r w:rsidR="00B80801" w:rsidRPr="004C3363">
              <w:rPr>
                <w:rFonts w:ascii="Times New Roman" w:hAnsi="Times New Roman" w:cs="Times New Roman"/>
                <w:sz w:val="24"/>
                <w:szCs w:val="24"/>
              </w:rPr>
              <w:t>0</w:t>
            </w:r>
          </w:p>
        </w:tc>
        <w:tc>
          <w:tcPr>
            <w:tcW w:w="1848" w:type="dxa"/>
            <w:vAlign w:val="center"/>
          </w:tcPr>
          <w:p w14:paraId="37ADAB51"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30%</w:t>
            </w:r>
          </w:p>
        </w:tc>
        <w:tc>
          <w:tcPr>
            <w:tcW w:w="2835" w:type="dxa"/>
            <w:vAlign w:val="center"/>
          </w:tcPr>
          <w:p w14:paraId="1C9211DA" w14:textId="0E0F29F2" w:rsidR="0098086D" w:rsidRPr="00290A4A" w:rsidRDefault="0098086D" w:rsidP="00B669BF">
            <w:pPr>
              <w:spacing w:after="0" w:line="240" w:lineRule="auto"/>
              <w:jc w:val="center"/>
              <w:rPr>
                <w:rFonts w:ascii="Times New Roman" w:hAnsi="Times New Roman" w:cs="Times New Roman"/>
                <w:sz w:val="24"/>
                <w:szCs w:val="24"/>
              </w:rPr>
            </w:pPr>
            <w:r w:rsidRPr="00290A4A">
              <w:rPr>
                <w:rFonts w:ascii="Times New Roman" w:hAnsi="Times New Roman" w:cs="Times New Roman"/>
                <w:sz w:val="24"/>
                <w:szCs w:val="24"/>
              </w:rPr>
              <w:t>1</w:t>
            </w:r>
            <w:r w:rsidR="00773B09" w:rsidRPr="00290A4A">
              <w:rPr>
                <w:rFonts w:ascii="Times New Roman" w:hAnsi="Times New Roman" w:cs="Times New Roman"/>
                <w:sz w:val="24"/>
                <w:szCs w:val="24"/>
              </w:rPr>
              <w:t>6</w:t>
            </w:r>
            <w:r w:rsidR="00B80801" w:rsidRPr="00290A4A">
              <w:rPr>
                <w:rFonts w:ascii="Times New Roman" w:hAnsi="Times New Roman" w:cs="Times New Roman"/>
                <w:sz w:val="24"/>
                <w:szCs w:val="24"/>
              </w:rPr>
              <w:t>9,10</w:t>
            </w:r>
          </w:p>
        </w:tc>
      </w:tr>
      <w:tr w:rsidR="0098086D" w:rsidRPr="0098086D" w14:paraId="381EB56B" w14:textId="77777777" w:rsidTr="005C630C">
        <w:tc>
          <w:tcPr>
            <w:tcW w:w="1985" w:type="dxa"/>
          </w:tcPr>
          <w:p w14:paraId="2DEB7377" w14:textId="3EA1E175" w:rsidR="0098086D" w:rsidRPr="0098086D" w:rsidRDefault="00B669BF" w:rsidP="009808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773B09">
              <w:rPr>
                <w:rFonts w:ascii="Times New Roman" w:hAnsi="Times New Roman" w:cs="Times New Roman"/>
                <w:sz w:val="24"/>
                <w:szCs w:val="24"/>
              </w:rPr>
              <w:t>5</w:t>
            </w:r>
            <w:r w:rsidR="005C630C">
              <w:rPr>
                <w:rFonts w:ascii="Times New Roman" w:hAnsi="Times New Roman" w:cs="Times New Roman"/>
                <w:sz w:val="24"/>
                <w:szCs w:val="24"/>
              </w:rPr>
              <w:t xml:space="preserve">.01.01 </w:t>
            </w:r>
            <w:r>
              <w:rPr>
                <w:rFonts w:ascii="Times New Roman" w:hAnsi="Times New Roman" w:cs="Times New Roman"/>
                <w:sz w:val="24"/>
                <w:szCs w:val="24"/>
              </w:rPr>
              <w:t>(+5</w:t>
            </w:r>
            <w:r w:rsidR="0098086D" w:rsidRPr="0098086D">
              <w:rPr>
                <w:rFonts w:ascii="Times New Roman" w:hAnsi="Times New Roman" w:cs="Times New Roman"/>
                <w:sz w:val="24"/>
                <w:szCs w:val="24"/>
              </w:rPr>
              <w:t>%)</w:t>
            </w:r>
          </w:p>
        </w:tc>
        <w:tc>
          <w:tcPr>
            <w:tcW w:w="1837" w:type="dxa"/>
            <w:shd w:val="clear" w:color="auto" w:fill="auto"/>
          </w:tcPr>
          <w:p w14:paraId="3CB95CBF" w14:textId="2AFBA1CE" w:rsidR="0098086D" w:rsidRPr="004C3363" w:rsidRDefault="00773B09" w:rsidP="00AE288D">
            <w:pPr>
              <w:spacing w:after="0" w:line="240" w:lineRule="auto"/>
              <w:jc w:val="center"/>
              <w:rPr>
                <w:rFonts w:ascii="Times New Roman" w:hAnsi="Times New Roman" w:cs="Times New Roman"/>
                <w:sz w:val="24"/>
                <w:szCs w:val="24"/>
              </w:rPr>
            </w:pPr>
            <w:r w:rsidRPr="004C3363">
              <w:rPr>
                <w:rFonts w:ascii="Times New Roman" w:hAnsi="Times New Roman" w:cs="Times New Roman"/>
                <w:sz w:val="24"/>
                <w:szCs w:val="24"/>
              </w:rPr>
              <w:t>10</w:t>
            </w:r>
            <w:r w:rsidR="00A71FAC" w:rsidRPr="004C3363">
              <w:rPr>
                <w:rFonts w:ascii="Times New Roman" w:hAnsi="Times New Roman" w:cs="Times New Roman"/>
                <w:sz w:val="24"/>
                <w:szCs w:val="24"/>
              </w:rPr>
              <w:t>6</w:t>
            </w:r>
            <w:r w:rsidRPr="004C3363">
              <w:rPr>
                <w:rFonts w:ascii="Times New Roman" w:hAnsi="Times New Roman" w:cs="Times New Roman"/>
                <w:sz w:val="24"/>
                <w:szCs w:val="24"/>
              </w:rPr>
              <w:t>,</w:t>
            </w:r>
            <w:r w:rsidR="00A71FAC" w:rsidRPr="004C3363">
              <w:rPr>
                <w:rFonts w:ascii="Times New Roman" w:hAnsi="Times New Roman" w:cs="Times New Roman"/>
                <w:sz w:val="24"/>
                <w:szCs w:val="24"/>
              </w:rPr>
              <w:t>00</w:t>
            </w:r>
          </w:p>
        </w:tc>
        <w:tc>
          <w:tcPr>
            <w:tcW w:w="1848" w:type="dxa"/>
            <w:vAlign w:val="center"/>
          </w:tcPr>
          <w:p w14:paraId="2E27CDED" w14:textId="77777777" w:rsidR="0098086D" w:rsidRPr="0098086D" w:rsidRDefault="0098086D" w:rsidP="0098086D">
            <w:pPr>
              <w:spacing w:after="0" w:line="240" w:lineRule="auto"/>
              <w:jc w:val="center"/>
              <w:rPr>
                <w:rFonts w:ascii="Times New Roman" w:hAnsi="Times New Roman" w:cs="Times New Roman"/>
                <w:sz w:val="24"/>
                <w:szCs w:val="24"/>
              </w:rPr>
            </w:pPr>
            <w:r w:rsidRPr="0098086D">
              <w:rPr>
                <w:rFonts w:ascii="Times New Roman" w:hAnsi="Times New Roman" w:cs="Times New Roman"/>
                <w:sz w:val="24"/>
                <w:szCs w:val="24"/>
              </w:rPr>
              <w:t>30%</w:t>
            </w:r>
          </w:p>
        </w:tc>
        <w:tc>
          <w:tcPr>
            <w:tcW w:w="2835" w:type="dxa"/>
            <w:vAlign w:val="center"/>
          </w:tcPr>
          <w:p w14:paraId="4813BBF6" w14:textId="4AD30B4B" w:rsidR="0098086D" w:rsidRPr="00290A4A" w:rsidRDefault="00B669BF" w:rsidP="00AE288D">
            <w:pPr>
              <w:spacing w:after="0" w:line="240" w:lineRule="auto"/>
              <w:jc w:val="center"/>
              <w:rPr>
                <w:rFonts w:ascii="Times New Roman" w:hAnsi="Times New Roman" w:cs="Times New Roman"/>
                <w:sz w:val="24"/>
                <w:szCs w:val="24"/>
              </w:rPr>
            </w:pPr>
            <w:r w:rsidRPr="00290A4A">
              <w:rPr>
                <w:rFonts w:ascii="Times New Roman" w:hAnsi="Times New Roman" w:cs="Times New Roman"/>
                <w:sz w:val="24"/>
                <w:szCs w:val="24"/>
              </w:rPr>
              <w:t>1</w:t>
            </w:r>
            <w:r w:rsidR="00773B09" w:rsidRPr="00290A4A">
              <w:rPr>
                <w:rFonts w:ascii="Times New Roman" w:hAnsi="Times New Roman" w:cs="Times New Roman"/>
                <w:sz w:val="24"/>
                <w:szCs w:val="24"/>
              </w:rPr>
              <w:t>77,</w:t>
            </w:r>
            <w:r w:rsidR="00290A4A" w:rsidRPr="00290A4A">
              <w:rPr>
                <w:rFonts w:ascii="Times New Roman" w:hAnsi="Times New Roman" w:cs="Times New Roman"/>
                <w:sz w:val="24"/>
                <w:szCs w:val="24"/>
              </w:rPr>
              <w:t>70</w:t>
            </w:r>
          </w:p>
        </w:tc>
      </w:tr>
      <w:tr w:rsidR="005C630C" w:rsidRPr="0098086D" w14:paraId="11B2C5B6" w14:textId="77777777" w:rsidTr="005C630C">
        <w:tc>
          <w:tcPr>
            <w:tcW w:w="1985" w:type="dxa"/>
          </w:tcPr>
          <w:p w14:paraId="097AA17D" w14:textId="3259FE39" w:rsidR="005C630C" w:rsidRDefault="005C630C" w:rsidP="009808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2025.07.01 (+5</w:t>
            </w:r>
            <w:r w:rsidRPr="0098086D">
              <w:rPr>
                <w:rFonts w:ascii="Times New Roman" w:hAnsi="Times New Roman" w:cs="Times New Roman"/>
                <w:sz w:val="24"/>
                <w:szCs w:val="24"/>
              </w:rPr>
              <w:t>%)</w:t>
            </w:r>
          </w:p>
        </w:tc>
        <w:tc>
          <w:tcPr>
            <w:tcW w:w="1837" w:type="dxa"/>
            <w:shd w:val="clear" w:color="auto" w:fill="auto"/>
          </w:tcPr>
          <w:p w14:paraId="4091E871" w14:textId="4AF7E958" w:rsidR="005C630C" w:rsidRPr="004C3363" w:rsidRDefault="00D95E66" w:rsidP="00AE28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111,50</w:t>
            </w:r>
          </w:p>
        </w:tc>
        <w:tc>
          <w:tcPr>
            <w:tcW w:w="1848" w:type="dxa"/>
            <w:vAlign w:val="center"/>
          </w:tcPr>
          <w:p w14:paraId="388EFB16" w14:textId="50E6C6B0" w:rsidR="005C630C" w:rsidRPr="0098086D" w:rsidRDefault="00D95E66" w:rsidP="009808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2835" w:type="dxa"/>
            <w:vAlign w:val="center"/>
          </w:tcPr>
          <w:p w14:paraId="60435222" w14:textId="66C15AB1" w:rsidR="005C630C" w:rsidRPr="00290A4A" w:rsidRDefault="00D95E66" w:rsidP="00AE28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186,70</w:t>
            </w:r>
          </w:p>
        </w:tc>
      </w:tr>
      <w:tr w:rsidR="0098086D" w:rsidRPr="0098086D" w14:paraId="29E7E528" w14:textId="77777777" w:rsidTr="005C630C">
        <w:tc>
          <w:tcPr>
            <w:tcW w:w="1985" w:type="dxa"/>
          </w:tcPr>
          <w:p w14:paraId="0D2296AD" w14:textId="7D634097" w:rsidR="0098086D" w:rsidRPr="00DC47B7" w:rsidRDefault="00B669BF" w:rsidP="0098086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202</w:t>
            </w:r>
            <w:r w:rsidR="00773B09" w:rsidRPr="00DC47B7">
              <w:rPr>
                <w:rFonts w:ascii="Times New Roman" w:hAnsi="Times New Roman" w:cs="Times New Roman"/>
                <w:b/>
                <w:bCs/>
                <w:sz w:val="24"/>
                <w:szCs w:val="24"/>
              </w:rPr>
              <w:t>6</w:t>
            </w:r>
            <w:r w:rsidRPr="00DC47B7">
              <w:rPr>
                <w:rFonts w:ascii="Times New Roman" w:hAnsi="Times New Roman" w:cs="Times New Roman"/>
                <w:b/>
                <w:bCs/>
                <w:sz w:val="24"/>
                <w:szCs w:val="24"/>
              </w:rPr>
              <w:t xml:space="preserve"> (+</w:t>
            </w:r>
            <w:r w:rsidR="005C630C" w:rsidRPr="00DC47B7">
              <w:rPr>
                <w:rFonts w:ascii="Times New Roman" w:hAnsi="Times New Roman" w:cs="Times New Roman"/>
                <w:b/>
                <w:bCs/>
                <w:sz w:val="24"/>
                <w:szCs w:val="24"/>
              </w:rPr>
              <w:t>10</w:t>
            </w:r>
            <w:r w:rsidR="0098086D" w:rsidRPr="00DC47B7">
              <w:rPr>
                <w:rFonts w:ascii="Times New Roman" w:hAnsi="Times New Roman" w:cs="Times New Roman"/>
                <w:b/>
                <w:bCs/>
                <w:sz w:val="24"/>
                <w:szCs w:val="24"/>
              </w:rPr>
              <w:t>%)</w:t>
            </w:r>
          </w:p>
        </w:tc>
        <w:tc>
          <w:tcPr>
            <w:tcW w:w="1837" w:type="dxa"/>
          </w:tcPr>
          <w:p w14:paraId="02FB254C" w14:textId="69E756F2" w:rsidR="0098086D" w:rsidRPr="00DC47B7" w:rsidRDefault="00773B09" w:rsidP="00AE288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1</w:t>
            </w:r>
            <w:r w:rsidR="00D95E66" w:rsidRPr="00DC47B7">
              <w:rPr>
                <w:rFonts w:ascii="Times New Roman" w:hAnsi="Times New Roman" w:cs="Times New Roman"/>
                <w:b/>
                <w:bCs/>
                <w:sz w:val="24"/>
                <w:szCs w:val="24"/>
              </w:rPr>
              <w:t>23</w:t>
            </w:r>
            <w:r w:rsidRPr="00DC47B7">
              <w:rPr>
                <w:rFonts w:ascii="Times New Roman" w:hAnsi="Times New Roman" w:cs="Times New Roman"/>
                <w:b/>
                <w:bCs/>
                <w:sz w:val="24"/>
                <w:szCs w:val="24"/>
              </w:rPr>
              <w:t>,</w:t>
            </w:r>
            <w:r w:rsidR="00A71FAC" w:rsidRPr="00DC47B7">
              <w:rPr>
                <w:rFonts w:ascii="Times New Roman" w:hAnsi="Times New Roman" w:cs="Times New Roman"/>
                <w:b/>
                <w:bCs/>
                <w:sz w:val="24"/>
                <w:szCs w:val="24"/>
              </w:rPr>
              <w:t>5</w:t>
            </w:r>
            <w:r w:rsidR="00B80801" w:rsidRPr="00DC47B7">
              <w:rPr>
                <w:rFonts w:ascii="Times New Roman" w:hAnsi="Times New Roman" w:cs="Times New Roman"/>
                <w:b/>
                <w:bCs/>
                <w:sz w:val="24"/>
                <w:szCs w:val="24"/>
              </w:rPr>
              <w:t>0</w:t>
            </w:r>
          </w:p>
        </w:tc>
        <w:tc>
          <w:tcPr>
            <w:tcW w:w="1848" w:type="dxa"/>
            <w:vAlign w:val="center"/>
          </w:tcPr>
          <w:p w14:paraId="77D27BCB" w14:textId="77777777" w:rsidR="0098086D" w:rsidRPr="00DC47B7" w:rsidRDefault="0098086D" w:rsidP="0098086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30%</w:t>
            </w:r>
          </w:p>
        </w:tc>
        <w:tc>
          <w:tcPr>
            <w:tcW w:w="2835" w:type="dxa"/>
            <w:vAlign w:val="center"/>
          </w:tcPr>
          <w:p w14:paraId="60E41AE0" w14:textId="63C7ADB1" w:rsidR="0098086D" w:rsidRPr="00DC47B7" w:rsidRDefault="00DC47B7" w:rsidP="00AE288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209,95</w:t>
            </w:r>
          </w:p>
        </w:tc>
      </w:tr>
      <w:tr w:rsidR="005C630C" w:rsidRPr="0098086D" w14:paraId="38827E1A" w14:textId="77777777" w:rsidTr="005C630C">
        <w:tc>
          <w:tcPr>
            <w:tcW w:w="1985" w:type="dxa"/>
          </w:tcPr>
          <w:p w14:paraId="0B577EE2" w14:textId="1FDACCCA" w:rsidR="005C630C" w:rsidRPr="00DC47B7" w:rsidRDefault="005C630C" w:rsidP="0098086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2027 (+5%)</w:t>
            </w:r>
          </w:p>
        </w:tc>
        <w:tc>
          <w:tcPr>
            <w:tcW w:w="1837" w:type="dxa"/>
          </w:tcPr>
          <w:p w14:paraId="36AB6810" w14:textId="06A8BE8A" w:rsidR="005C630C" w:rsidRPr="00DC47B7" w:rsidRDefault="00D95E66" w:rsidP="00AE288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130,50</w:t>
            </w:r>
          </w:p>
        </w:tc>
        <w:tc>
          <w:tcPr>
            <w:tcW w:w="1848" w:type="dxa"/>
            <w:vAlign w:val="center"/>
          </w:tcPr>
          <w:p w14:paraId="68C3FDFC" w14:textId="5A9C691A" w:rsidR="005C630C" w:rsidRPr="00DC47B7" w:rsidRDefault="00D95E66" w:rsidP="0098086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30%</w:t>
            </w:r>
          </w:p>
        </w:tc>
        <w:tc>
          <w:tcPr>
            <w:tcW w:w="2835" w:type="dxa"/>
            <w:vAlign w:val="center"/>
          </w:tcPr>
          <w:p w14:paraId="41F39406" w14:textId="67BEFEB7" w:rsidR="005C630C" w:rsidRPr="00DC47B7" w:rsidRDefault="00DC47B7" w:rsidP="00AE288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220,40</w:t>
            </w:r>
          </w:p>
        </w:tc>
      </w:tr>
      <w:tr w:rsidR="005C630C" w:rsidRPr="0098086D" w14:paraId="6D031340" w14:textId="77777777" w:rsidTr="005C630C">
        <w:tc>
          <w:tcPr>
            <w:tcW w:w="1985" w:type="dxa"/>
          </w:tcPr>
          <w:p w14:paraId="31B47036" w14:textId="593BC661" w:rsidR="005C630C" w:rsidRPr="00DC47B7" w:rsidRDefault="005C630C" w:rsidP="0098086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2028 (+5%)</w:t>
            </w:r>
          </w:p>
        </w:tc>
        <w:tc>
          <w:tcPr>
            <w:tcW w:w="1837" w:type="dxa"/>
          </w:tcPr>
          <w:p w14:paraId="72419EAE" w14:textId="0BF830EF" w:rsidR="005C630C" w:rsidRPr="00DC47B7" w:rsidRDefault="00D95E66" w:rsidP="00AE288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137,00</w:t>
            </w:r>
          </w:p>
        </w:tc>
        <w:tc>
          <w:tcPr>
            <w:tcW w:w="1848" w:type="dxa"/>
            <w:vAlign w:val="center"/>
          </w:tcPr>
          <w:p w14:paraId="5A717BF6" w14:textId="0D5E6DF5" w:rsidR="005C630C" w:rsidRPr="00DC47B7" w:rsidRDefault="00D95E66" w:rsidP="0098086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30%</w:t>
            </w:r>
          </w:p>
        </w:tc>
        <w:tc>
          <w:tcPr>
            <w:tcW w:w="2835" w:type="dxa"/>
            <w:vAlign w:val="center"/>
          </w:tcPr>
          <w:p w14:paraId="4EAD64DB" w14:textId="1A73F2D6" w:rsidR="005C630C" w:rsidRPr="00DC47B7" w:rsidRDefault="00DC47B7" w:rsidP="00AE288D">
            <w:pPr>
              <w:spacing w:after="0" w:line="240" w:lineRule="auto"/>
              <w:jc w:val="center"/>
              <w:rPr>
                <w:rFonts w:ascii="Times New Roman" w:hAnsi="Times New Roman" w:cs="Times New Roman"/>
                <w:b/>
                <w:bCs/>
                <w:sz w:val="24"/>
                <w:szCs w:val="24"/>
              </w:rPr>
            </w:pPr>
            <w:r w:rsidRPr="00DC47B7">
              <w:rPr>
                <w:rFonts w:ascii="Times New Roman" w:hAnsi="Times New Roman" w:cs="Times New Roman"/>
                <w:b/>
                <w:bCs/>
                <w:sz w:val="24"/>
                <w:szCs w:val="24"/>
              </w:rPr>
              <w:t>231,33</w:t>
            </w:r>
          </w:p>
        </w:tc>
      </w:tr>
      <w:bookmarkEnd w:id="15"/>
    </w:tbl>
    <w:p w14:paraId="5F5EE2FD" w14:textId="77777777" w:rsidR="0098086D" w:rsidRPr="0098086D" w:rsidRDefault="0098086D" w:rsidP="0098086D">
      <w:pPr>
        <w:spacing w:after="0" w:line="240" w:lineRule="auto"/>
        <w:rPr>
          <w:rFonts w:ascii="Times New Roman" w:hAnsi="Times New Roman" w:cs="Times New Roman"/>
          <w:sz w:val="24"/>
          <w:szCs w:val="24"/>
        </w:rPr>
      </w:pPr>
    </w:p>
    <w:p w14:paraId="5636E5C4" w14:textId="6206215B" w:rsidR="0098086D" w:rsidRDefault="00B669BF" w:rsidP="0098086D">
      <w:pPr>
        <w:spacing w:after="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Sigarettide 202</w:t>
      </w:r>
      <w:r w:rsidR="00DC47B7">
        <w:rPr>
          <w:rFonts w:ascii="Times New Roman" w:hAnsi="Times New Roman" w:cs="Times New Roman"/>
          <w:noProof/>
          <w:color w:val="000000" w:themeColor="text1"/>
          <w:sz w:val="24"/>
          <w:szCs w:val="24"/>
        </w:rPr>
        <w:t>6</w:t>
      </w:r>
      <w:r w:rsidR="0098086D" w:rsidRPr="0098086D">
        <w:rPr>
          <w:rFonts w:ascii="Times New Roman" w:hAnsi="Times New Roman" w:cs="Times New Roman"/>
          <w:noProof/>
          <w:color w:val="000000" w:themeColor="text1"/>
          <w:sz w:val="24"/>
          <w:szCs w:val="24"/>
        </w:rPr>
        <w:t>. aastal jõustuv</w:t>
      </w:r>
      <w:r w:rsidR="000A6F99">
        <w:rPr>
          <w:rFonts w:ascii="Times New Roman" w:hAnsi="Times New Roman" w:cs="Times New Roman"/>
          <w:noProof/>
          <w:color w:val="000000" w:themeColor="text1"/>
          <w:sz w:val="24"/>
          <w:szCs w:val="24"/>
        </w:rPr>
        <w:t>a</w:t>
      </w:r>
      <w:r w:rsidR="0098086D" w:rsidRPr="0098086D">
        <w:rPr>
          <w:rFonts w:ascii="Times New Roman" w:hAnsi="Times New Roman" w:cs="Times New Roman"/>
          <w:noProof/>
          <w:color w:val="000000" w:themeColor="text1"/>
          <w:sz w:val="24"/>
          <w:szCs w:val="24"/>
        </w:rPr>
        <w:t xml:space="preserve"> aktsiisimäär</w:t>
      </w:r>
      <w:r w:rsidR="000A6F99">
        <w:rPr>
          <w:rFonts w:ascii="Times New Roman" w:hAnsi="Times New Roman" w:cs="Times New Roman"/>
          <w:noProof/>
          <w:color w:val="000000" w:themeColor="text1"/>
          <w:sz w:val="24"/>
          <w:szCs w:val="24"/>
        </w:rPr>
        <w:t xml:space="preserve">a </w:t>
      </w:r>
      <w:r w:rsidR="0098086D" w:rsidRPr="0098086D">
        <w:rPr>
          <w:rFonts w:ascii="Times New Roman" w:hAnsi="Times New Roman" w:cs="Times New Roman"/>
          <w:noProof/>
          <w:color w:val="000000" w:themeColor="text1"/>
          <w:sz w:val="24"/>
          <w:szCs w:val="24"/>
        </w:rPr>
        <w:t>arvuta</w:t>
      </w:r>
      <w:r w:rsidR="000A6F99">
        <w:rPr>
          <w:rFonts w:ascii="Times New Roman" w:hAnsi="Times New Roman" w:cs="Times New Roman"/>
          <w:noProof/>
          <w:color w:val="000000" w:themeColor="text1"/>
          <w:sz w:val="24"/>
          <w:szCs w:val="24"/>
        </w:rPr>
        <w:t>misel on lähtutud 2</w:t>
      </w:r>
      <w:r w:rsidR="0098086D" w:rsidRPr="0098086D">
        <w:rPr>
          <w:rFonts w:ascii="Times New Roman" w:hAnsi="Times New Roman" w:cs="Times New Roman"/>
          <w:noProof/>
          <w:color w:val="000000" w:themeColor="text1"/>
          <w:sz w:val="24"/>
          <w:szCs w:val="24"/>
        </w:rPr>
        <w:t>0</w:t>
      </w:r>
      <w:r w:rsidR="00B80801">
        <w:rPr>
          <w:rFonts w:ascii="Times New Roman" w:hAnsi="Times New Roman" w:cs="Times New Roman"/>
          <w:noProof/>
          <w:color w:val="000000" w:themeColor="text1"/>
          <w:sz w:val="24"/>
          <w:szCs w:val="24"/>
        </w:rPr>
        <w:t>2</w:t>
      </w:r>
      <w:r w:rsidR="00DC47B7">
        <w:rPr>
          <w:rFonts w:ascii="Times New Roman" w:hAnsi="Times New Roman" w:cs="Times New Roman"/>
          <w:noProof/>
          <w:color w:val="000000" w:themeColor="text1"/>
          <w:sz w:val="24"/>
          <w:szCs w:val="24"/>
        </w:rPr>
        <w:t>5</w:t>
      </w:r>
      <w:r w:rsidR="0098086D" w:rsidRPr="0098086D">
        <w:rPr>
          <w:rFonts w:ascii="Times New Roman" w:hAnsi="Times New Roman" w:cs="Times New Roman"/>
          <w:noProof/>
          <w:color w:val="000000" w:themeColor="text1"/>
          <w:sz w:val="24"/>
          <w:szCs w:val="24"/>
        </w:rPr>
        <w:t>. aasta</w:t>
      </w:r>
      <w:r w:rsidR="0026651F">
        <w:rPr>
          <w:rFonts w:ascii="Times New Roman" w:hAnsi="Times New Roman" w:cs="Times New Roman"/>
          <w:noProof/>
          <w:color w:val="000000" w:themeColor="text1"/>
          <w:sz w:val="24"/>
          <w:szCs w:val="24"/>
        </w:rPr>
        <w:t xml:space="preserve"> eeldatavast </w:t>
      </w:r>
      <w:r w:rsidR="0098086D" w:rsidRPr="0098086D">
        <w:rPr>
          <w:rFonts w:ascii="Times New Roman" w:hAnsi="Times New Roman" w:cs="Times New Roman"/>
          <w:noProof/>
          <w:color w:val="000000" w:themeColor="text1"/>
          <w:sz w:val="24"/>
          <w:szCs w:val="24"/>
        </w:rPr>
        <w:t xml:space="preserve"> aktsiisisummast</w:t>
      </w:r>
      <w:r w:rsidR="000969A4">
        <w:rPr>
          <w:rFonts w:ascii="Times New Roman" w:hAnsi="Times New Roman" w:cs="Times New Roman"/>
          <w:noProof/>
          <w:color w:val="000000" w:themeColor="text1"/>
          <w:sz w:val="24"/>
          <w:szCs w:val="24"/>
        </w:rPr>
        <w:t xml:space="preserve">. </w:t>
      </w:r>
      <w:r w:rsidR="00D82DEF">
        <w:rPr>
          <w:rFonts w:ascii="Times New Roman" w:hAnsi="Times New Roman" w:cs="Times New Roman"/>
          <w:noProof/>
          <w:color w:val="000000" w:themeColor="text1"/>
          <w:sz w:val="24"/>
          <w:szCs w:val="24"/>
        </w:rPr>
        <w:t>2024. aasta esimese poolaasta andmetel on s</w:t>
      </w:r>
      <w:r w:rsidR="00B80801">
        <w:rPr>
          <w:rFonts w:ascii="Times New Roman" w:hAnsi="Times New Roman" w:cs="Times New Roman"/>
          <w:noProof/>
          <w:color w:val="000000" w:themeColor="text1"/>
          <w:sz w:val="24"/>
          <w:szCs w:val="24"/>
        </w:rPr>
        <w:t>igarettide maksudeta hind</w:t>
      </w:r>
      <w:r w:rsidR="00BD0881">
        <w:rPr>
          <w:rFonts w:ascii="Times New Roman" w:hAnsi="Times New Roman" w:cs="Times New Roman"/>
          <w:noProof/>
          <w:color w:val="000000" w:themeColor="text1"/>
          <w:sz w:val="24"/>
          <w:szCs w:val="24"/>
        </w:rPr>
        <w:t xml:space="preserve"> 0,77 eurot </w:t>
      </w:r>
      <w:r w:rsidR="00B80801">
        <w:rPr>
          <w:rFonts w:ascii="Times New Roman" w:hAnsi="Times New Roman" w:cs="Times New Roman"/>
          <w:noProof/>
          <w:color w:val="000000" w:themeColor="text1"/>
          <w:sz w:val="24"/>
          <w:szCs w:val="24"/>
        </w:rPr>
        <w:t xml:space="preserve">kaalutud keskmise jaehinna andmete </w:t>
      </w:r>
      <w:r w:rsidR="00BD0881">
        <w:rPr>
          <w:rFonts w:ascii="Times New Roman" w:hAnsi="Times New Roman" w:cs="Times New Roman"/>
          <w:noProof/>
          <w:color w:val="000000" w:themeColor="text1"/>
          <w:sz w:val="24"/>
          <w:szCs w:val="24"/>
        </w:rPr>
        <w:t xml:space="preserve">(5,35 €) </w:t>
      </w:r>
      <w:r w:rsidR="00B80801">
        <w:rPr>
          <w:rFonts w:ascii="Times New Roman" w:hAnsi="Times New Roman" w:cs="Times New Roman"/>
          <w:noProof/>
          <w:color w:val="000000" w:themeColor="text1"/>
          <w:sz w:val="24"/>
          <w:szCs w:val="24"/>
        </w:rPr>
        <w:t xml:space="preserve">alusel. </w:t>
      </w:r>
      <w:r w:rsidR="00BD0881">
        <w:rPr>
          <w:rFonts w:ascii="Times New Roman" w:hAnsi="Times New Roman" w:cs="Times New Roman"/>
          <w:noProof/>
          <w:color w:val="000000" w:themeColor="text1"/>
          <w:sz w:val="24"/>
          <w:szCs w:val="24"/>
        </w:rPr>
        <w:t>A</w:t>
      </w:r>
      <w:r w:rsidR="00D82DEF">
        <w:rPr>
          <w:rFonts w:ascii="Times New Roman" w:hAnsi="Times New Roman" w:cs="Times New Roman"/>
          <w:noProof/>
          <w:color w:val="000000" w:themeColor="text1"/>
          <w:sz w:val="24"/>
          <w:szCs w:val="24"/>
        </w:rPr>
        <w:t xml:space="preserve">astatel </w:t>
      </w:r>
      <w:r w:rsidR="00D82DEF" w:rsidRPr="00BD0881">
        <w:rPr>
          <w:rFonts w:ascii="Times New Roman" w:hAnsi="Times New Roman" w:cs="Times New Roman"/>
          <w:noProof/>
          <w:color w:val="000000" w:themeColor="text1"/>
          <w:sz w:val="24"/>
          <w:szCs w:val="24"/>
        </w:rPr>
        <w:t>2020</w:t>
      </w:r>
      <w:r w:rsidR="00D82DEF" w:rsidRPr="00BD0881">
        <w:rPr>
          <w:rFonts w:ascii="Times New Roman" w:eastAsiaTheme="majorEastAsia" w:hAnsi="Times New Roman" w:cs="Times New Roman"/>
          <w:color w:val="000000" w:themeColor="text1"/>
          <w:sz w:val="24"/>
          <w:szCs w:val="24"/>
        </w:rPr>
        <w:sym w:font="Symbol" w:char="F02D"/>
      </w:r>
      <w:r w:rsidR="00BD0881" w:rsidRPr="00BD0881">
        <w:rPr>
          <w:rFonts w:ascii="Times New Roman" w:eastAsiaTheme="majorEastAsia" w:hAnsi="Times New Roman" w:cs="Times New Roman"/>
          <w:color w:val="000000" w:themeColor="text1"/>
          <w:sz w:val="24"/>
          <w:szCs w:val="24"/>
        </w:rPr>
        <w:t>2</w:t>
      </w:r>
      <w:r w:rsidR="00D82DEF" w:rsidRPr="00BD0881">
        <w:rPr>
          <w:rFonts w:ascii="Times New Roman" w:hAnsi="Times New Roman" w:cs="Times New Roman"/>
          <w:noProof/>
          <w:color w:val="000000" w:themeColor="text1"/>
          <w:sz w:val="24"/>
          <w:szCs w:val="24"/>
        </w:rPr>
        <w:t>022</w:t>
      </w:r>
      <w:r w:rsidR="00D82DEF">
        <w:rPr>
          <w:rFonts w:ascii="Times New Roman" w:hAnsi="Times New Roman" w:cs="Times New Roman"/>
          <w:noProof/>
          <w:color w:val="000000" w:themeColor="text1"/>
          <w:sz w:val="24"/>
          <w:szCs w:val="24"/>
        </w:rPr>
        <w:t xml:space="preserve"> on maksudeta hind kasvanud keskmiselt 2,3%</w:t>
      </w:r>
      <w:r w:rsidR="00BD0881">
        <w:rPr>
          <w:rFonts w:ascii="Times New Roman" w:hAnsi="Times New Roman" w:cs="Times New Roman"/>
          <w:noProof/>
          <w:color w:val="000000" w:themeColor="text1"/>
          <w:sz w:val="24"/>
          <w:szCs w:val="24"/>
        </w:rPr>
        <w:t xml:space="preserve">. </w:t>
      </w:r>
      <w:r w:rsidR="00D82DEF">
        <w:rPr>
          <w:rFonts w:ascii="Times New Roman" w:hAnsi="Times New Roman" w:cs="Times New Roman"/>
          <w:noProof/>
          <w:color w:val="000000" w:themeColor="text1"/>
          <w:sz w:val="24"/>
          <w:szCs w:val="24"/>
        </w:rPr>
        <w:t xml:space="preserve">Järgnevatel aastatel </w:t>
      </w:r>
      <w:r w:rsidR="00BD0881">
        <w:rPr>
          <w:rFonts w:ascii="Times New Roman" w:hAnsi="Times New Roman" w:cs="Times New Roman"/>
          <w:noProof/>
          <w:color w:val="000000" w:themeColor="text1"/>
          <w:sz w:val="24"/>
          <w:szCs w:val="24"/>
        </w:rPr>
        <w:t xml:space="preserve">arvestatakse sama kasvuga. </w:t>
      </w:r>
      <w:r w:rsidR="000969A4">
        <w:rPr>
          <w:rFonts w:ascii="Times New Roman" w:hAnsi="Times New Roman" w:cs="Times New Roman"/>
          <w:noProof/>
          <w:color w:val="000000" w:themeColor="text1"/>
          <w:sz w:val="24"/>
          <w:szCs w:val="24"/>
        </w:rPr>
        <w:t>S</w:t>
      </w:r>
      <w:r w:rsidR="0098086D" w:rsidRPr="0098086D">
        <w:rPr>
          <w:rFonts w:ascii="Times New Roman" w:hAnsi="Times New Roman" w:cs="Times New Roman"/>
          <w:noProof/>
          <w:color w:val="000000" w:themeColor="text1"/>
          <w:sz w:val="24"/>
          <w:szCs w:val="24"/>
        </w:rPr>
        <w:t xml:space="preserve">igarettide maksudeta eeldatavad </w:t>
      </w:r>
      <w:r w:rsidR="0098086D" w:rsidRPr="00B80801">
        <w:rPr>
          <w:rFonts w:ascii="Times New Roman" w:hAnsi="Times New Roman" w:cs="Times New Roman"/>
          <w:noProof/>
          <w:color w:val="000000" w:themeColor="text1"/>
          <w:sz w:val="24"/>
          <w:szCs w:val="24"/>
        </w:rPr>
        <w:t xml:space="preserve">hinnad ja aktsiisimäära arvutuste aluseks olevad aktsiisisummad on toodud </w:t>
      </w:r>
      <w:r w:rsidR="00B80801" w:rsidRPr="00B80801">
        <w:rPr>
          <w:rFonts w:ascii="Times New Roman" w:hAnsi="Times New Roman" w:cs="Times New Roman"/>
          <w:noProof/>
          <w:color w:val="000000" w:themeColor="text1"/>
          <w:sz w:val="24"/>
          <w:szCs w:val="24"/>
        </w:rPr>
        <w:t>t</w:t>
      </w:r>
      <w:r w:rsidR="000A6F99" w:rsidRPr="00B80801">
        <w:rPr>
          <w:rFonts w:ascii="Times New Roman" w:hAnsi="Times New Roman" w:cs="Times New Roman"/>
          <w:noProof/>
          <w:color w:val="000000" w:themeColor="text1"/>
          <w:sz w:val="24"/>
          <w:szCs w:val="24"/>
        </w:rPr>
        <w:t xml:space="preserve">abelites </w:t>
      </w:r>
      <w:r w:rsidR="00C13798">
        <w:rPr>
          <w:rFonts w:ascii="Times New Roman" w:hAnsi="Times New Roman" w:cs="Times New Roman"/>
          <w:noProof/>
          <w:color w:val="000000" w:themeColor="text1"/>
          <w:sz w:val="24"/>
          <w:szCs w:val="24"/>
        </w:rPr>
        <w:t>3</w:t>
      </w:r>
      <w:r w:rsidR="000A6F99" w:rsidRPr="00B80801">
        <w:rPr>
          <w:rFonts w:ascii="Times New Roman" w:hAnsi="Times New Roman" w:cs="Times New Roman"/>
          <w:noProof/>
          <w:color w:val="000000" w:themeColor="text1"/>
          <w:sz w:val="24"/>
          <w:szCs w:val="24"/>
        </w:rPr>
        <w:t xml:space="preserve"> ja </w:t>
      </w:r>
      <w:r w:rsidR="00C13798">
        <w:rPr>
          <w:rFonts w:ascii="Times New Roman" w:hAnsi="Times New Roman" w:cs="Times New Roman"/>
          <w:noProof/>
          <w:color w:val="000000" w:themeColor="text1"/>
          <w:sz w:val="24"/>
          <w:szCs w:val="24"/>
        </w:rPr>
        <w:t>4</w:t>
      </w:r>
      <w:r w:rsidR="000A6F99" w:rsidRPr="00B80801">
        <w:rPr>
          <w:rFonts w:ascii="Times New Roman" w:hAnsi="Times New Roman" w:cs="Times New Roman"/>
          <w:noProof/>
          <w:color w:val="000000" w:themeColor="text1"/>
          <w:sz w:val="24"/>
          <w:szCs w:val="24"/>
        </w:rPr>
        <w:t>.</w:t>
      </w:r>
    </w:p>
    <w:p w14:paraId="38F1226A" w14:textId="77777777" w:rsidR="00D82DEF" w:rsidRDefault="00D82DEF" w:rsidP="0098086D">
      <w:pPr>
        <w:spacing w:after="0" w:line="240" w:lineRule="auto"/>
        <w:jc w:val="both"/>
        <w:rPr>
          <w:rFonts w:ascii="Times New Roman" w:hAnsi="Times New Roman" w:cs="Times New Roman"/>
          <w:noProof/>
          <w:color w:val="000000" w:themeColor="text1"/>
          <w:sz w:val="24"/>
          <w:szCs w:val="24"/>
        </w:rPr>
      </w:pPr>
    </w:p>
    <w:p w14:paraId="71FD627F" w14:textId="0051A7FD" w:rsidR="0098086D" w:rsidRPr="00B80801" w:rsidRDefault="0098086D" w:rsidP="0098086D">
      <w:pPr>
        <w:spacing w:after="0" w:line="240" w:lineRule="auto"/>
        <w:jc w:val="both"/>
        <w:rPr>
          <w:rFonts w:ascii="Times New Roman" w:hAnsi="Times New Roman" w:cs="Times New Roman"/>
          <w:noProof/>
          <w:color w:val="000000" w:themeColor="text1"/>
          <w:sz w:val="24"/>
          <w:szCs w:val="24"/>
        </w:rPr>
      </w:pPr>
      <w:r w:rsidRPr="009C4CCB">
        <w:rPr>
          <w:rFonts w:ascii="Times New Roman" w:hAnsi="Times New Roman" w:cs="Times New Roman"/>
          <w:b/>
          <w:bCs/>
          <w:noProof/>
          <w:color w:val="000000" w:themeColor="text1"/>
          <w:sz w:val="24"/>
          <w:szCs w:val="24"/>
        </w:rPr>
        <w:t>Tabel</w:t>
      </w:r>
      <w:r w:rsidR="000A6F99" w:rsidRPr="009C4CCB">
        <w:rPr>
          <w:rFonts w:ascii="Times New Roman" w:hAnsi="Times New Roman" w:cs="Times New Roman"/>
          <w:b/>
          <w:bCs/>
          <w:noProof/>
          <w:color w:val="000000" w:themeColor="text1"/>
          <w:sz w:val="24"/>
          <w:szCs w:val="24"/>
        </w:rPr>
        <w:t xml:space="preserve"> </w:t>
      </w:r>
      <w:r w:rsidR="00C13798">
        <w:rPr>
          <w:rFonts w:ascii="Times New Roman" w:hAnsi="Times New Roman" w:cs="Times New Roman"/>
          <w:b/>
          <w:bCs/>
          <w:noProof/>
          <w:color w:val="000000" w:themeColor="text1"/>
          <w:sz w:val="24"/>
          <w:szCs w:val="24"/>
        </w:rPr>
        <w:t>3</w:t>
      </w:r>
      <w:r w:rsidR="00BE6818" w:rsidRPr="009C4CCB">
        <w:rPr>
          <w:rFonts w:ascii="Times New Roman" w:hAnsi="Times New Roman" w:cs="Times New Roman"/>
          <w:b/>
          <w:bCs/>
          <w:noProof/>
          <w:color w:val="000000" w:themeColor="text1"/>
          <w:sz w:val="24"/>
          <w:szCs w:val="24"/>
        </w:rPr>
        <w:t>.</w:t>
      </w:r>
      <w:r w:rsidR="000A6F99" w:rsidRPr="00B80801">
        <w:rPr>
          <w:rFonts w:ascii="Times New Roman" w:hAnsi="Times New Roman" w:cs="Times New Roman"/>
          <w:noProof/>
          <w:color w:val="000000" w:themeColor="text1"/>
          <w:sz w:val="24"/>
          <w:szCs w:val="24"/>
        </w:rPr>
        <w:t xml:space="preserve"> S</w:t>
      </w:r>
      <w:r w:rsidRPr="00B80801">
        <w:rPr>
          <w:rFonts w:ascii="Times New Roman" w:hAnsi="Times New Roman" w:cs="Times New Roman"/>
          <w:noProof/>
          <w:color w:val="000000" w:themeColor="text1"/>
          <w:sz w:val="24"/>
          <w:szCs w:val="24"/>
        </w:rPr>
        <w:t>igarettide maksudeta hinnad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677"/>
      </w:tblGrid>
      <w:tr w:rsidR="0098086D" w:rsidRPr="00B80801" w14:paraId="01CD9E23" w14:textId="77777777" w:rsidTr="009C4CCB">
        <w:tc>
          <w:tcPr>
            <w:tcW w:w="1560" w:type="dxa"/>
            <w:shd w:val="clear" w:color="auto" w:fill="C6D9F1" w:themeFill="text2" w:themeFillTint="33"/>
          </w:tcPr>
          <w:p w14:paraId="20B8899D" w14:textId="77777777" w:rsidR="0098086D" w:rsidRPr="00B80801" w:rsidRDefault="0098086D" w:rsidP="0098086D">
            <w:pPr>
              <w:spacing w:after="0" w:line="240" w:lineRule="auto"/>
              <w:jc w:val="both"/>
              <w:rPr>
                <w:rFonts w:ascii="Times New Roman" w:hAnsi="Times New Roman" w:cs="Times New Roman"/>
                <w:noProof/>
                <w:sz w:val="24"/>
                <w:szCs w:val="24"/>
              </w:rPr>
            </w:pPr>
            <w:r w:rsidRPr="00B80801">
              <w:rPr>
                <w:rFonts w:ascii="Times New Roman" w:hAnsi="Times New Roman" w:cs="Times New Roman"/>
                <w:noProof/>
                <w:sz w:val="24"/>
                <w:szCs w:val="24"/>
              </w:rPr>
              <w:t>Aasta</w:t>
            </w:r>
          </w:p>
        </w:tc>
        <w:tc>
          <w:tcPr>
            <w:tcW w:w="4677" w:type="dxa"/>
            <w:shd w:val="clear" w:color="auto" w:fill="C6D9F1" w:themeFill="text2" w:themeFillTint="33"/>
          </w:tcPr>
          <w:p w14:paraId="0FB848FA" w14:textId="77777777" w:rsidR="007F19DA" w:rsidRDefault="0098086D" w:rsidP="007F19DA">
            <w:pPr>
              <w:spacing w:after="0" w:line="240" w:lineRule="auto"/>
              <w:jc w:val="center"/>
              <w:rPr>
                <w:rFonts w:ascii="Times New Roman" w:hAnsi="Times New Roman" w:cs="Times New Roman"/>
                <w:noProof/>
                <w:sz w:val="24"/>
                <w:szCs w:val="24"/>
              </w:rPr>
            </w:pPr>
            <w:r w:rsidRPr="00B80801">
              <w:rPr>
                <w:rFonts w:ascii="Times New Roman" w:hAnsi="Times New Roman" w:cs="Times New Roman"/>
                <w:noProof/>
                <w:sz w:val="24"/>
                <w:szCs w:val="24"/>
              </w:rPr>
              <w:t>Sigarettide maksudeta hind</w:t>
            </w:r>
          </w:p>
          <w:p w14:paraId="62842007" w14:textId="01F0311A" w:rsidR="0098086D" w:rsidRPr="00B80801" w:rsidRDefault="0098086D" w:rsidP="007F19DA">
            <w:pPr>
              <w:spacing w:after="0" w:line="240" w:lineRule="auto"/>
              <w:jc w:val="center"/>
              <w:rPr>
                <w:rFonts w:ascii="Times New Roman" w:hAnsi="Times New Roman" w:cs="Times New Roman"/>
                <w:noProof/>
                <w:sz w:val="24"/>
                <w:szCs w:val="24"/>
              </w:rPr>
            </w:pPr>
            <w:r w:rsidRPr="00B80801">
              <w:rPr>
                <w:rFonts w:ascii="Times New Roman" w:hAnsi="Times New Roman" w:cs="Times New Roman"/>
                <w:noProof/>
                <w:sz w:val="24"/>
                <w:szCs w:val="24"/>
              </w:rPr>
              <w:t>(</w:t>
            </w:r>
            <w:r w:rsidR="007F19DA">
              <w:rPr>
                <w:rFonts w:ascii="Times New Roman" w:hAnsi="Times New Roman" w:cs="Times New Roman"/>
                <w:noProof/>
                <w:sz w:val="24"/>
                <w:szCs w:val="24"/>
              </w:rPr>
              <w:t xml:space="preserve">eurot </w:t>
            </w:r>
            <w:r w:rsidRPr="00B80801">
              <w:rPr>
                <w:rFonts w:ascii="Times New Roman" w:hAnsi="Times New Roman" w:cs="Times New Roman"/>
                <w:noProof/>
                <w:sz w:val="24"/>
                <w:szCs w:val="24"/>
              </w:rPr>
              <w:t>p</w:t>
            </w:r>
            <w:r w:rsidR="007F19DA">
              <w:rPr>
                <w:rFonts w:ascii="Times New Roman" w:hAnsi="Times New Roman" w:cs="Times New Roman"/>
                <w:noProof/>
                <w:sz w:val="24"/>
                <w:szCs w:val="24"/>
              </w:rPr>
              <w:t>a</w:t>
            </w:r>
            <w:r w:rsidRPr="00B80801">
              <w:rPr>
                <w:rFonts w:ascii="Times New Roman" w:hAnsi="Times New Roman" w:cs="Times New Roman"/>
                <w:noProof/>
                <w:sz w:val="24"/>
                <w:szCs w:val="24"/>
              </w:rPr>
              <w:t>k</w:t>
            </w:r>
            <w:r w:rsidR="007F19DA">
              <w:rPr>
                <w:rFonts w:ascii="Times New Roman" w:hAnsi="Times New Roman" w:cs="Times New Roman"/>
                <w:noProof/>
                <w:sz w:val="24"/>
                <w:szCs w:val="24"/>
              </w:rPr>
              <w:t>i</w:t>
            </w:r>
            <w:r w:rsidRPr="00B80801">
              <w:rPr>
                <w:rFonts w:ascii="Times New Roman" w:hAnsi="Times New Roman" w:cs="Times New Roman"/>
                <w:noProof/>
                <w:sz w:val="24"/>
                <w:szCs w:val="24"/>
              </w:rPr>
              <w:t xml:space="preserve"> kohta)</w:t>
            </w:r>
          </w:p>
        </w:tc>
      </w:tr>
      <w:tr w:rsidR="0098086D" w:rsidRPr="00B80801" w14:paraId="2409F2E7" w14:textId="77777777" w:rsidTr="009C4CCB">
        <w:tc>
          <w:tcPr>
            <w:tcW w:w="1560" w:type="dxa"/>
          </w:tcPr>
          <w:p w14:paraId="17100560" w14:textId="660D4EBF" w:rsidR="0098086D" w:rsidRPr="00B80801" w:rsidRDefault="0098086D" w:rsidP="00903B7B">
            <w:pPr>
              <w:spacing w:after="0" w:line="240" w:lineRule="auto"/>
              <w:jc w:val="both"/>
              <w:rPr>
                <w:rFonts w:ascii="Times New Roman" w:hAnsi="Times New Roman" w:cs="Times New Roman"/>
                <w:noProof/>
                <w:sz w:val="24"/>
                <w:szCs w:val="24"/>
              </w:rPr>
            </w:pPr>
            <w:r w:rsidRPr="00B80801">
              <w:rPr>
                <w:rFonts w:ascii="Times New Roman" w:hAnsi="Times New Roman" w:cs="Times New Roman"/>
                <w:noProof/>
                <w:sz w:val="24"/>
                <w:szCs w:val="24"/>
              </w:rPr>
              <w:t>20</w:t>
            </w:r>
            <w:r w:rsidR="00B669BF" w:rsidRPr="00B80801">
              <w:rPr>
                <w:rFonts w:ascii="Times New Roman" w:hAnsi="Times New Roman" w:cs="Times New Roman"/>
                <w:noProof/>
                <w:sz w:val="24"/>
                <w:szCs w:val="24"/>
              </w:rPr>
              <w:t>2</w:t>
            </w:r>
            <w:r w:rsidR="00B80801">
              <w:rPr>
                <w:rFonts w:ascii="Times New Roman" w:hAnsi="Times New Roman" w:cs="Times New Roman"/>
                <w:noProof/>
                <w:sz w:val="24"/>
                <w:szCs w:val="24"/>
              </w:rPr>
              <w:t xml:space="preserve">4 </w:t>
            </w:r>
          </w:p>
        </w:tc>
        <w:tc>
          <w:tcPr>
            <w:tcW w:w="4677" w:type="dxa"/>
          </w:tcPr>
          <w:p w14:paraId="5CAAEB19" w14:textId="783A68D7" w:rsidR="0098086D" w:rsidRPr="00B80801" w:rsidRDefault="00903B7B" w:rsidP="0098086D">
            <w:pPr>
              <w:spacing w:after="0" w:line="240" w:lineRule="auto"/>
              <w:jc w:val="center"/>
              <w:rPr>
                <w:rFonts w:ascii="Times New Roman" w:hAnsi="Times New Roman" w:cs="Times New Roman"/>
                <w:noProof/>
                <w:sz w:val="24"/>
                <w:szCs w:val="24"/>
              </w:rPr>
            </w:pPr>
            <w:r w:rsidRPr="00B80801">
              <w:rPr>
                <w:rFonts w:ascii="Times New Roman" w:hAnsi="Times New Roman" w:cs="Times New Roman"/>
                <w:noProof/>
                <w:sz w:val="24"/>
                <w:szCs w:val="24"/>
              </w:rPr>
              <w:t>0,</w:t>
            </w:r>
            <w:r w:rsidR="0026651F">
              <w:rPr>
                <w:rFonts w:ascii="Times New Roman" w:hAnsi="Times New Roman" w:cs="Times New Roman"/>
                <w:noProof/>
                <w:sz w:val="24"/>
                <w:szCs w:val="24"/>
              </w:rPr>
              <w:t>77</w:t>
            </w:r>
          </w:p>
        </w:tc>
      </w:tr>
      <w:tr w:rsidR="0098086D" w:rsidRPr="00B80801" w14:paraId="5E9A759F" w14:textId="77777777" w:rsidTr="009C4CCB">
        <w:tc>
          <w:tcPr>
            <w:tcW w:w="1560" w:type="dxa"/>
          </w:tcPr>
          <w:p w14:paraId="2CB85313" w14:textId="24FA3995" w:rsidR="0098086D" w:rsidRPr="00B80801" w:rsidRDefault="0098086D" w:rsidP="00903B7B">
            <w:pPr>
              <w:spacing w:after="0" w:line="240" w:lineRule="auto"/>
              <w:jc w:val="both"/>
              <w:rPr>
                <w:rFonts w:ascii="Times New Roman" w:hAnsi="Times New Roman" w:cs="Times New Roman"/>
                <w:noProof/>
                <w:sz w:val="24"/>
                <w:szCs w:val="24"/>
              </w:rPr>
            </w:pPr>
            <w:r w:rsidRPr="00B80801">
              <w:rPr>
                <w:rFonts w:ascii="Times New Roman" w:hAnsi="Times New Roman" w:cs="Times New Roman"/>
                <w:noProof/>
                <w:sz w:val="24"/>
                <w:szCs w:val="24"/>
              </w:rPr>
              <w:t>20</w:t>
            </w:r>
            <w:r w:rsidR="00B669BF" w:rsidRPr="00B80801">
              <w:rPr>
                <w:rFonts w:ascii="Times New Roman" w:hAnsi="Times New Roman" w:cs="Times New Roman"/>
                <w:noProof/>
                <w:sz w:val="24"/>
                <w:szCs w:val="24"/>
              </w:rPr>
              <w:t>2</w:t>
            </w:r>
            <w:r w:rsidR="00B80801">
              <w:rPr>
                <w:rFonts w:ascii="Times New Roman" w:hAnsi="Times New Roman" w:cs="Times New Roman"/>
                <w:noProof/>
                <w:sz w:val="24"/>
                <w:szCs w:val="24"/>
              </w:rPr>
              <w:t>5 (+</w:t>
            </w:r>
            <w:r w:rsidR="0026651F">
              <w:rPr>
                <w:rFonts w:ascii="Times New Roman" w:hAnsi="Times New Roman" w:cs="Times New Roman"/>
                <w:noProof/>
                <w:sz w:val="24"/>
                <w:szCs w:val="24"/>
              </w:rPr>
              <w:t>2,3</w:t>
            </w:r>
            <w:r w:rsidR="00B80801">
              <w:rPr>
                <w:rFonts w:ascii="Times New Roman" w:hAnsi="Times New Roman" w:cs="Times New Roman"/>
                <w:noProof/>
                <w:sz w:val="24"/>
                <w:szCs w:val="24"/>
              </w:rPr>
              <w:t>%)</w:t>
            </w:r>
          </w:p>
        </w:tc>
        <w:tc>
          <w:tcPr>
            <w:tcW w:w="4677" w:type="dxa"/>
          </w:tcPr>
          <w:p w14:paraId="3657BA7F" w14:textId="29C7D3EB" w:rsidR="0098086D" w:rsidRPr="00B80801" w:rsidRDefault="00903B7B" w:rsidP="0098086D">
            <w:pPr>
              <w:spacing w:after="0" w:line="240" w:lineRule="auto"/>
              <w:jc w:val="center"/>
              <w:rPr>
                <w:rFonts w:ascii="Times New Roman" w:hAnsi="Times New Roman" w:cs="Times New Roman"/>
                <w:noProof/>
                <w:sz w:val="24"/>
                <w:szCs w:val="24"/>
              </w:rPr>
            </w:pPr>
            <w:r w:rsidRPr="00B80801">
              <w:rPr>
                <w:rFonts w:ascii="Times New Roman" w:hAnsi="Times New Roman" w:cs="Times New Roman"/>
                <w:noProof/>
                <w:sz w:val="24"/>
                <w:szCs w:val="24"/>
              </w:rPr>
              <w:t>0,</w:t>
            </w:r>
            <w:r w:rsidR="0026651F">
              <w:rPr>
                <w:rFonts w:ascii="Times New Roman" w:hAnsi="Times New Roman" w:cs="Times New Roman"/>
                <w:noProof/>
                <w:sz w:val="24"/>
                <w:szCs w:val="24"/>
              </w:rPr>
              <w:t>79</w:t>
            </w:r>
          </w:p>
        </w:tc>
      </w:tr>
      <w:tr w:rsidR="00B80801" w:rsidRPr="00B80801" w14:paraId="7E5AA1E3" w14:textId="77777777" w:rsidTr="009C4CCB">
        <w:tc>
          <w:tcPr>
            <w:tcW w:w="1560" w:type="dxa"/>
          </w:tcPr>
          <w:p w14:paraId="6943E186" w14:textId="61642993" w:rsidR="00B80801" w:rsidRPr="00B80801" w:rsidRDefault="00B80801" w:rsidP="00903B7B">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2026 (+</w:t>
            </w:r>
            <w:r w:rsidR="0026651F">
              <w:rPr>
                <w:rFonts w:ascii="Times New Roman" w:hAnsi="Times New Roman" w:cs="Times New Roman"/>
                <w:noProof/>
                <w:sz w:val="24"/>
                <w:szCs w:val="24"/>
              </w:rPr>
              <w:t>2,3</w:t>
            </w:r>
            <w:r>
              <w:rPr>
                <w:rFonts w:ascii="Times New Roman" w:hAnsi="Times New Roman" w:cs="Times New Roman"/>
                <w:noProof/>
                <w:sz w:val="24"/>
                <w:szCs w:val="24"/>
              </w:rPr>
              <w:t>%)</w:t>
            </w:r>
          </w:p>
        </w:tc>
        <w:tc>
          <w:tcPr>
            <w:tcW w:w="4677" w:type="dxa"/>
          </w:tcPr>
          <w:p w14:paraId="6C2FBC60" w14:textId="051FC466" w:rsidR="00B80801" w:rsidRPr="00B80801" w:rsidRDefault="00B80801"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0,</w:t>
            </w:r>
            <w:r w:rsidR="0026651F">
              <w:rPr>
                <w:rFonts w:ascii="Times New Roman" w:hAnsi="Times New Roman" w:cs="Times New Roman"/>
                <w:noProof/>
                <w:sz w:val="24"/>
                <w:szCs w:val="24"/>
              </w:rPr>
              <w:t>81</w:t>
            </w:r>
          </w:p>
        </w:tc>
      </w:tr>
      <w:tr w:rsidR="0026651F" w:rsidRPr="00B80801" w14:paraId="6E94AED7" w14:textId="77777777" w:rsidTr="009C4CCB">
        <w:tc>
          <w:tcPr>
            <w:tcW w:w="1560" w:type="dxa"/>
          </w:tcPr>
          <w:p w14:paraId="7F519441" w14:textId="234848F0" w:rsidR="0026651F" w:rsidRDefault="0026651F" w:rsidP="00903B7B">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2027 (+2,3%)</w:t>
            </w:r>
          </w:p>
        </w:tc>
        <w:tc>
          <w:tcPr>
            <w:tcW w:w="4677" w:type="dxa"/>
          </w:tcPr>
          <w:p w14:paraId="77B179A5" w14:textId="39B36753" w:rsidR="0026651F" w:rsidRDefault="0026651F"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0,83</w:t>
            </w:r>
          </w:p>
        </w:tc>
      </w:tr>
      <w:tr w:rsidR="0026651F" w:rsidRPr="00B80801" w14:paraId="461B6234" w14:textId="77777777" w:rsidTr="009C4CCB">
        <w:tc>
          <w:tcPr>
            <w:tcW w:w="1560" w:type="dxa"/>
          </w:tcPr>
          <w:p w14:paraId="20809846" w14:textId="40CB1799" w:rsidR="0026651F" w:rsidRDefault="0026651F" w:rsidP="00903B7B">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2028 (+2,3%)</w:t>
            </w:r>
          </w:p>
        </w:tc>
        <w:tc>
          <w:tcPr>
            <w:tcW w:w="4677" w:type="dxa"/>
          </w:tcPr>
          <w:p w14:paraId="005E8B87" w14:textId="0CB353C8" w:rsidR="0026651F" w:rsidRDefault="0026651F"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0,85</w:t>
            </w:r>
          </w:p>
        </w:tc>
      </w:tr>
    </w:tbl>
    <w:p w14:paraId="61786896" w14:textId="77777777" w:rsidR="00B669BF" w:rsidRPr="00B80801" w:rsidRDefault="00B669BF" w:rsidP="00B669BF">
      <w:pPr>
        <w:spacing w:after="0" w:line="240" w:lineRule="auto"/>
        <w:jc w:val="both"/>
        <w:rPr>
          <w:rFonts w:ascii="Times New Roman" w:hAnsi="Times New Roman" w:cs="Times New Roman"/>
          <w:noProof/>
          <w:color w:val="000000" w:themeColor="text1"/>
          <w:sz w:val="24"/>
          <w:szCs w:val="24"/>
        </w:rPr>
      </w:pPr>
    </w:p>
    <w:p w14:paraId="1138388C" w14:textId="77777777" w:rsidR="006C221E" w:rsidRDefault="006C221E" w:rsidP="0098086D">
      <w:pPr>
        <w:spacing w:after="0" w:line="240" w:lineRule="auto"/>
        <w:jc w:val="both"/>
        <w:rPr>
          <w:rFonts w:ascii="Times New Roman" w:hAnsi="Times New Roman" w:cs="Times New Roman"/>
          <w:b/>
          <w:bCs/>
          <w:noProof/>
          <w:color w:val="000000" w:themeColor="text1"/>
          <w:sz w:val="24"/>
          <w:szCs w:val="24"/>
        </w:rPr>
      </w:pPr>
    </w:p>
    <w:p w14:paraId="45F353EA" w14:textId="77777777" w:rsidR="006C221E" w:rsidRDefault="006C221E" w:rsidP="0098086D">
      <w:pPr>
        <w:spacing w:after="0" w:line="240" w:lineRule="auto"/>
        <w:jc w:val="both"/>
        <w:rPr>
          <w:rFonts w:ascii="Times New Roman" w:hAnsi="Times New Roman" w:cs="Times New Roman"/>
          <w:b/>
          <w:bCs/>
          <w:noProof/>
          <w:color w:val="000000" w:themeColor="text1"/>
          <w:sz w:val="24"/>
          <w:szCs w:val="24"/>
        </w:rPr>
      </w:pPr>
    </w:p>
    <w:p w14:paraId="60811E4B" w14:textId="34DE0F07" w:rsidR="0098086D" w:rsidRPr="00B80801" w:rsidRDefault="0098086D" w:rsidP="0098086D">
      <w:pPr>
        <w:spacing w:after="0" w:line="240" w:lineRule="auto"/>
        <w:jc w:val="both"/>
        <w:rPr>
          <w:rFonts w:ascii="Times New Roman" w:hAnsi="Times New Roman" w:cs="Times New Roman"/>
          <w:noProof/>
          <w:color w:val="000000" w:themeColor="text1"/>
          <w:sz w:val="24"/>
          <w:szCs w:val="24"/>
        </w:rPr>
      </w:pPr>
      <w:r w:rsidRPr="009C4CCB">
        <w:rPr>
          <w:rFonts w:ascii="Times New Roman" w:hAnsi="Times New Roman" w:cs="Times New Roman"/>
          <w:b/>
          <w:bCs/>
          <w:noProof/>
          <w:color w:val="000000" w:themeColor="text1"/>
          <w:sz w:val="24"/>
          <w:szCs w:val="24"/>
        </w:rPr>
        <w:lastRenderedPageBreak/>
        <w:t>Tabel</w:t>
      </w:r>
      <w:r w:rsidR="000A6F99" w:rsidRPr="009C4CCB">
        <w:rPr>
          <w:rFonts w:ascii="Times New Roman" w:hAnsi="Times New Roman" w:cs="Times New Roman"/>
          <w:b/>
          <w:bCs/>
          <w:noProof/>
          <w:color w:val="000000" w:themeColor="text1"/>
          <w:sz w:val="24"/>
          <w:szCs w:val="24"/>
        </w:rPr>
        <w:t xml:space="preserve"> </w:t>
      </w:r>
      <w:r w:rsidR="00C13798">
        <w:rPr>
          <w:rFonts w:ascii="Times New Roman" w:hAnsi="Times New Roman" w:cs="Times New Roman"/>
          <w:b/>
          <w:bCs/>
          <w:noProof/>
          <w:color w:val="000000" w:themeColor="text1"/>
          <w:sz w:val="24"/>
          <w:szCs w:val="24"/>
        </w:rPr>
        <w:t>4</w:t>
      </w:r>
      <w:r w:rsidR="00BE6818" w:rsidRPr="009C4CCB">
        <w:rPr>
          <w:rFonts w:ascii="Times New Roman" w:hAnsi="Times New Roman" w:cs="Times New Roman"/>
          <w:b/>
          <w:bCs/>
          <w:noProof/>
          <w:color w:val="000000" w:themeColor="text1"/>
          <w:sz w:val="24"/>
          <w:szCs w:val="24"/>
        </w:rPr>
        <w:t>.</w:t>
      </w:r>
      <w:r w:rsidRPr="00B80801">
        <w:rPr>
          <w:rFonts w:ascii="Times New Roman" w:hAnsi="Times New Roman" w:cs="Times New Roman"/>
          <w:noProof/>
          <w:color w:val="000000" w:themeColor="text1"/>
          <w:sz w:val="24"/>
          <w:szCs w:val="24"/>
        </w:rPr>
        <w:t xml:space="preserve"> Sigarettide aktsiisisummad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677"/>
      </w:tblGrid>
      <w:tr w:rsidR="004953C4" w:rsidRPr="0098086D" w14:paraId="32516AE9" w14:textId="77777777" w:rsidTr="009C4CCB">
        <w:tc>
          <w:tcPr>
            <w:tcW w:w="1560" w:type="dxa"/>
            <w:shd w:val="clear" w:color="auto" w:fill="C6D9F1" w:themeFill="text2" w:themeFillTint="33"/>
          </w:tcPr>
          <w:p w14:paraId="54741FC7" w14:textId="77777777" w:rsidR="004953C4" w:rsidRPr="00B80801" w:rsidRDefault="004953C4" w:rsidP="0098086D">
            <w:pPr>
              <w:spacing w:after="0" w:line="240" w:lineRule="auto"/>
              <w:jc w:val="both"/>
              <w:rPr>
                <w:rFonts w:ascii="Times New Roman" w:hAnsi="Times New Roman" w:cs="Times New Roman"/>
                <w:noProof/>
                <w:sz w:val="24"/>
                <w:szCs w:val="24"/>
              </w:rPr>
            </w:pPr>
            <w:r w:rsidRPr="00B80801">
              <w:rPr>
                <w:rFonts w:ascii="Times New Roman" w:hAnsi="Times New Roman" w:cs="Times New Roman"/>
                <w:noProof/>
                <w:sz w:val="24"/>
                <w:szCs w:val="24"/>
              </w:rPr>
              <w:t>Aasta</w:t>
            </w:r>
          </w:p>
        </w:tc>
        <w:tc>
          <w:tcPr>
            <w:tcW w:w="4677" w:type="dxa"/>
            <w:shd w:val="clear" w:color="auto" w:fill="C6D9F1" w:themeFill="text2" w:themeFillTint="33"/>
          </w:tcPr>
          <w:p w14:paraId="05F3EACA" w14:textId="303EBF8B" w:rsidR="004953C4" w:rsidRPr="0098086D" w:rsidRDefault="004953C4" w:rsidP="000969A4">
            <w:pPr>
              <w:spacing w:after="0" w:line="240" w:lineRule="auto"/>
              <w:jc w:val="center"/>
              <w:rPr>
                <w:rFonts w:ascii="Times New Roman" w:hAnsi="Times New Roman" w:cs="Times New Roman"/>
                <w:noProof/>
                <w:sz w:val="24"/>
                <w:szCs w:val="24"/>
              </w:rPr>
            </w:pPr>
            <w:r w:rsidRPr="00B80801">
              <w:rPr>
                <w:rFonts w:ascii="Times New Roman" w:hAnsi="Times New Roman" w:cs="Times New Roman"/>
                <w:noProof/>
                <w:sz w:val="24"/>
                <w:szCs w:val="24"/>
              </w:rPr>
              <w:t>Sigarettide kaalutud keskmise jaehinna suhtes arvutatud aktsiisisumma (</w:t>
            </w:r>
            <w:r w:rsidR="007F19DA">
              <w:rPr>
                <w:rFonts w:ascii="Times New Roman" w:hAnsi="Times New Roman" w:cs="Times New Roman"/>
                <w:noProof/>
                <w:sz w:val="24"/>
                <w:szCs w:val="24"/>
              </w:rPr>
              <w:t xml:space="preserve">eurot paki </w:t>
            </w:r>
            <w:r w:rsidRPr="00B80801">
              <w:rPr>
                <w:rFonts w:ascii="Times New Roman" w:hAnsi="Times New Roman" w:cs="Times New Roman"/>
                <w:noProof/>
                <w:sz w:val="24"/>
                <w:szCs w:val="24"/>
              </w:rPr>
              <w:t>kohta), mis on aktsiisimäära arvutamise aluseks</w:t>
            </w:r>
          </w:p>
        </w:tc>
      </w:tr>
      <w:tr w:rsidR="004953C4" w:rsidRPr="0098086D" w14:paraId="1E17C528" w14:textId="77777777" w:rsidTr="009C4CCB">
        <w:tc>
          <w:tcPr>
            <w:tcW w:w="1560" w:type="dxa"/>
          </w:tcPr>
          <w:p w14:paraId="025EC6CF" w14:textId="51E1F775" w:rsidR="004953C4" w:rsidRPr="0098086D" w:rsidRDefault="004953C4" w:rsidP="00903B7B">
            <w:pPr>
              <w:spacing w:after="0" w:line="240" w:lineRule="auto"/>
              <w:jc w:val="both"/>
              <w:rPr>
                <w:rFonts w:ascii="Times New Roman" w:hAnsi="Times New Roman" w:cs="Times New Roman"/>
                <w:noProof/>
                <w:sz w:val="24"/>
                <w:szCs w:val="24"/>
              </w:rPr>
            </w:pPr>
            <w:r w:rsidRPr="0098086D">
              <w:rPr>
                <w:rFonts w:ascii="Times New Roman" w:hAnsi="Times New Roman" w:cs="Times New Roman"/>
                <w:noProof/>
                <w:sz w:val="24"/>
                <w:szCs w:val="24"/>
              </w:rPr>
              <w:t>20</w:t>
            </w:r>
            <w:r>
              <w:rPr>
                <w:rFonts w:ascii="Times New Roman" w:hAnsi="Times New Roman" w:cs="Times New Roman"/>
                <w:noProof/>
                <w:sz w:val="24"/>
                <w:szCs w:val="24"/>
              </w:rPr>
              <w:t>2</w:t>
            </w:r>
            <w:r w:rsidR="00281EC6">
              <w:rPr>
                <w:rFonts w:ascii="Times New Roman" w:hAnsi="Times New Roman" w:cs="Times New Roman"/>
                <w:noProof/>
                <w:sz w:val="24"/>
                <w:szCs w:val="24"/>
              </w:rPr>
              <w:t>4</w:t>
            </w:r>
            <w:r>
              <w:rPr>
                <w:rFonts w:ascii="Times New Roman" w:hAnsi="Times New Roman" w:cs="Times New Roman"/>
                <w:noProof/>
                <w:sz w:val="24"/>
                <w:szCs w:val="24"/>
              </w:rPr>
              <w:t xml:space="preserve"> </w:t>
            </w:r>
          </w:p>
        </w:tc>
        <w:tc>
          <w:tcPr>
            <w:tcW w:w="4677" w:type="dxa"/>
          </w:tcPr>
          <w:p w14:paraId="08FDABD9" w14:textId="3B59A29D" w:rsidR="004953C4" w:rsidRPr="0098086D" w:rsidRDefault="00281EC6"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3,</w:t>
            </w:r>
            <w:r w:rsidR="00BD0881">
              <w:rPr>
                <w:rFonts w:ascii="Times New Roman" w:hAnsi="Times New Roman" w:cs="Times New Roman"/>
                <w:noProof/>
                <w:sz w:val="24"/>
                <w:szCs w:val="24"/>
              </w:rPr>
              <w:t>62</w:t>
            </w:r>
          </w:p>
        </w:tc>
      </w:tr>
      <w:tr w:rsidR="004953C4" w:rsidRPr="0098086D" w14:paraId="6454A265" w14:textId="77777777" w:rsidTr="009C4CCB">
        <w:tc>
          <w:tcPr>
            <w:tcW w:w="1560" w:type="dxa"/>
          </w:tcPr>
          <w:p w14:paraId="10F35F49" w14:textId="531DAE26" w:rsidR="004953C4" w:rsidRPr="0098086D" w:rsidRDefault="004953C4" w:rsidP="00903B7B">
            <w:pPr>
              <w:spacing w:after="0" w:line="240" w:lineRule="auto"/>
              <w:jc w:val="both"/>
              <w:rPr>
                <w:rFonts w:ascii="Times New Roman" w:hAnsi="Times New Roman" w:cs="Times New Roman"/>
                <w:noProof/>
                <w:sz w:val="24"/>
                <w:szCs w:val="24"/>
              </w:rPr>
            </w:pPr>
            <w:r w:rsidRPr="0098086D">
              <w:rPr>
                <w:rFonts w:ascii="Times New Roman" w:hAnsi="Times New Roman" w:cs="Times New Roman"/>
                <w:noProof/>
                <w:sz w:val="24"/>
                <w:szCs w:val="24"/>
              </w:rPr>
              <w:t>20</w:t>
            </w:r>
            <w:r>
              <w:rPr>
                <w:rFonts w:ascii="Times New Roman" w:hAnsi="Times New Roman" w:cs="Times New Roman"/>
                <w:noProof/>
                <w:sz w:val="24"/>
                <w:szCs w:val="24"/>
              </w:rPr>
              <w:t>2</w:t>
            </w:r>
            <w:r w:rsidR="00281EC6">
              <w:rPr>
                <w:rFonts w:ascii="Times New Roman" w:hAnsi="Times New Roman" w:cs="Times New Roman"/>
                <w:noProof/>
                <w:sz w:val="24"/>
                <w:szCs w:val="24"/>
              </w:rPr>
              <w:t>5</w:t>
            </w:r>
            <w:r>
              <w:rPr>
                <w:rFonts w:ascii="Times New Roman" w:hAnsi="Times New Roman" w:cs="Times New Roman"/>
                <w:noProof/>
                <w:sz w:val="24"/>
                <w:szCs w:val="24"/>
              </w:rPr>
              <w:t xml:space="preserve"> </w:t>
            </w:r>
          </w:p>
        </w:tc>
        <w:tc>
          <w:tcPr>
            <w:tcW w:w="4677" w:type="dxa"/>
          </w:tcPr>
          <w:p w14:paraId="639B389A" w14:textId="678F15D8" w:rsidR="004953C4" w:rsidRPr="0098086D" w:rsidRDefault="00BD0881" w:rsidP="004953C4">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4,02</w:t>
            </w:r>
          </w:p>
        </w:tc>
      </w:tr>
      <w:tr w:rsidR="004953C4" w:rsidRPr="0098086D" w14:paraId="68306B71" w14:textId="77777777" w:rsidTr="009C4CCB">
        <w:tc>
          <w:tcPr>
            <w:tcW w:w="1560" w:type="dxa"/>
          </w:tcPr>
          <w:p w14:paraId="1DE6D63C" w14:textId="3F8714E6" w:rsidR="004953C4" w:rsidRPr="0098086D" w:rsidRDefault="004953C4" w:rsidP="00903B7B">
            <w:pPr>
              <w:spacing w:after="0" w:line="240" w:lineRule="auto"/>
              <w:jc w:val="both"/>
              <w:rPr>
                <w:rFonts w:ascii="Times New Roman" w:hAnsi="Times New Roman" w:cs="Times New Roman"/>
                <w:noProof/>
                <w:sz w:val="24"/>
                <w:szCs w:val="24"/>
              </w:rPr>
            </w:pPr>
            <w:r w:rsidRPr="0098086D">
              <w:rPr>
                <w:rFonts w:ascii="Times New Roman" w:hAnsi="Times New Roman" w:cs="Times New Roman"/>
                <w:noProof/>
                <w:sz w:val="24"/>
                <w:szCs w:val="24"/>
              </w:rPr>
              <w:t>20</w:t>
            </w:r>
            <w:r>
              <w:rPr>
                <w:rFonts w:ascii="Times New Roman" w:hAnsi="Times New Roman" w:cs="Times New Roman"/>
                <w:noProof/>
                <w:sz w:val="24"/>
                <w:szCs w:val="24"/>
              </w:rPr>
              <w:t>2</w:t>
            </w:r>
            <w:r w:rsidR="00281EC6">
              <w:rPr>
                <w:rFonts w:ascii="Times New Roman" w:hAnsi="Times New Roman" w:cs="Times New Roman"/>
                <w:noProof/>
                <w:sz w:val="24"/>
                <w:szCs w:val="24"/>
              </w:rPr>
              <w:t>6</w:t>
            </w:r>
            <w:r w:rsidRPr="0098086D">
              <w:rPr>
                <w:rFonts w:ascii="Times New Roman" w:hAnsi="Times New Roman" w:cs="Times New Roman"/>
                <w:noProof/>
                <w:sz w:val="24"/>
                <w:szCs w:val="24"/>
              </w:rPr>
              <w:t xml:space="preserve"> (+</w:t>
            </w:r>
            <w:r w:rsidR="00BD0881">
              <w:rPr>
                <w:rFonts w:ascii="Times New Roman" w:hAnsi="Times New Roman" w:cs="Times New Roman"/>
                <w:noProof/>
                <w:sz w:val="24"/>
                <w:szCs w:val="24"/>
              </w:rPr>
              <w:t>10</w:t>
            </w:r>
            <w:r w:rsidRPr="0098086D">
              <w:rPr>
                <w:rFonts w:ascii="Times New Roman" w:hAnsi="Times New Roman" w:cs="Times New Roman"/>
                <w:noProof/>
                <w:sz w:val="24"/>
                <w:szCs w:val="24"/>
              </w:rPr>
              <w:t xml:space="preserve">%) </w:t>
            </w:r>
          </w:p>
        </w:tc>
        <w:tc>
          <w:tcPr>
            <w:tcW w:w="4677" w:type="dxa"/>
          </w:tcPr>
          <w:p w14:paraId="3BB57199" w14:textId="1FF8EF74" w:rsidR="004953C4" w:rsidRPr="0098086D" w:rsidRDefault="00BD0881"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4,42</w:t>
            </w:r>
          </w:p>
        </w:tc>
      </w:tr>
      <w:tr w:rsidR="00BD0881" w:rsidRPr="0098086D" w14:paraId="2DC16307" w14:textId="77777777" w:rsidTr="009C4CCB">
        <w:tc>
          <w:tcPr>
            <w:tcW w:w="1560" w:type="dxa"/>
          </w:tcPr>
          <w:p w14:paraId="757F0772" w14:textId="1D4AEF56" w:rsidR="00BD0881" w:rsidRPr="0098086D" w:rsidRDefault="00BD0881" w:rsidP="00903B7B">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2027 (+5%)</w:t>
            </w:r>
          </w:p>
        </w:tc>
        <w:tc>
          <w:tcPr>
            <w:tcW w:w="4677" w:type="dxa"/>
          </w:tcPr>
          <w:p w14:paraId="254D9E5F" w14:textId="14D32515" w:rsidR="00BD0881" w:rsidRDefault="00BD0881"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4,64</w:t>
            </w:r>
          </w:p>
        </w:tc>
      </w:tr>
      <w:tr w:rsidR="00BD0881" w:rsidRPr="0098086D" w14:paraId="27123D00" w14:textId="77777777" w:rsidTr="009C4CCB">
        <w:tc>
          <w:tcPr>
            <w:tcW w:w="1560" w:type="dxa"/>
          </w:tcPr>
          <w:p w14:paraId="4E9BF1B9" w14:textId="523EB991" w:rsidR="00BD0881" w:rsidRPr="0098086D" w:rsidRDefault="00BD0881" w:rsidP="00903B7B">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2028 (+5%)</w:t>
            </w:r>
          </w:p>
        </w:tc>
        <w:tc>
          <w:tcPr>
            <w:tcW w:w="4677" w:type="dxa"/>
          </w:tcPr>
          <w:p w14:paraId="4F9520A5" w14:textId="1FB50E8D" w:rsidR="00BD0881" w:rsidRDefault="00BD0881" w:rsidP="0098086D">
            <w:pPr>
              <w:spacing w:after="0" w:line="240" w:lineRule="auto"/>
              <w:jc w:val="center"/>
              <w:rPr>
                <w:rFonts w:ascii="Times New Roman" w:hAnsi="Times New Roman" w:cs="Times New Roman"/>
                <w:noProof/>
                <w:sz w:val="24"/>
                <w:szCs w:val="24"/>
              </w:rPr>
            </w:pPr>
            <w:r>
              <w:rPr>
                <w:rFonts w:ascii="Times New Roman" w:hAnsi="Times New Roman" w:cs="Times New Roman"/>
                <w:noProof/>
                <w:sz w:val="24"/>
                <w:szCs w:val="24"/>
              </w:rPr>
              <w:t>4,87</w:t>
            </w:r>
          </w:p>
        </w:tc>
      </w:tr>
    </w:tbl>
    <w:p w14:paraId="02F05221" w14:textId="77777777" w:rsidR="00281EC6" w:rsidRDefault="00281EC6" w:rsidP="0098086D">
      <w:pPr>
        <w:spacing w:after="0" w:line="240" w:lineRule="auto"/>
        <w:jc w:val="both"/>
        <w:rPr>
          <w:rFonts w:ascii="Times New Roman" w:hAnsi="Times New Roman" w:cs="Times New Roman"/>
          <w:noProof/>
          <w:color w:val="000000" w:themeColor="text1"/>
          <w:sz w:val="24"/>
          <w:szCs w:val="24"/>
        </w:rPr>
      </w:pPr>
    </w:p>
    <w:p w14:paraId="71E0765D" w14:textId="22D8844D" w:rsidR="0098086D" w:rsidRPr="004C3363" w:rsidRDefault="00BD0881" w:rsidP="0098086D">
      <w:pPr>
        <w:spacing w:after="0" w:line="240" w:lineRule="auto"/>
        <w:jc w:val="both"/>
        <w:rPr>
          <w:rFonts w:ascii="Times New Roman" w:hAnsi="Times New Roman" w:cs="Times New Roman"/>
          <w:noProof/>
          <w:sz w:val="24"/>
          <w:szCs w:val="24"/>
        </w:rPr>
      </w:pPr>
      <w:r>
        <w:rPr>
          <w:rFonts w:ascii="Times New Roman" w:hAnsi="Times New Roman" w:cs="Times New Roman"/>
          <w:noProof/>
          <w:color w:val="000000" w:themeColor="text1"/>
          <w:sz w:val="24"/>
          <w:szCs w:val="24"/>
        </w:rPr>
        <w:t xml:space="preserve">2025. aasta aktsiisisumma on arvutatud lähtudes eeldatavast maksudeta hinnast ja </w:t>
      </w:r>
      <w:r w:rsidR="00FA14CE">
        <w:rPr>
          <w:rFonts w:ascii="Times New Roman" w:hAnsi="Times New Roman" w:cs="Times New Roman"/>
          <w:noProof/>
          <w:color w:val="000000" w:themeColor="text1"/>
          <w:sz w:val="24"/>
          <w:szCs w:val="24"/>
        </w:rPr>
        <w:t>aktsiisiseaduses 2026. aastaks sätestatud aktsiisimäärast</w:t>
      </w:r>
      <w:r w:rsidR="00262A3E">
        <w:rPr>
          <w:rFonts w:ascii="Times New Roman" w:hAnsi="Times New Roman" w:cs="Times New Roman"/>
          <w:noProof/>
          <w:color w:val="000000" w:themeColor="text1"/>
          <w:sz w:val="24"/>
          <w:szCs w:val="24"/>
        </w:rPr>
        <w:t xml:space="preserve"> (111,50 eurot ja 30%)</w:t>
      </w:r>
      <w:r w:rsidR="00FA14CE">
        <w:rPr>
          <w:rFonts w:ascii="Times New Roman" w:hAnsi="Times New Roman" w:cs="Times New Roman"/>
          <w:noProof/>
          <w:color w:val="000000" w:themeColor="text1"/>
          <w:sz w:val="24"/>
          <w:szCs w:val="24"/>
        </w:rPr>
        <w:t>, mi</w:t>
      </w:r>
      <w:r w:rsidR="00262A3E">
        <w:rPr>
          <w:rFonts w:ascii="Times New Roman" w:hAnsi="Times New Roman" w:cs="Times New Roman"/>
          <w:noProof/>
          <w:color w:val="000000" w:themeColor="text1"/>
          <w:sz w:val="24"/>
          <w:szCs w:val="24"/>
        </w:rPr>
        <w:t xml:space="preserve">lle </w:t>
      </w:r>
      <w:r w:rsidR="00FA14CE">
        <w:rPr>
          <w:rFonts w:ascii="Times New Roman" w:hAnsi="Times New Roman" w:cs="Times New Roman"/>
          <w:noProof/>
          <w:color w:val="000000" w:themeColor="text1"/>
          <w:sz w:val="24"/>
          <w:szCs w:val="24"/>
        </w:rPr>
        <w:t>jõustu</w:t>
      </w:r>
      <w:r w:rsidR="00262A3E">
        <w:rPr>
          <w:rFonts w:ascii="Times New Roman" w:hAnsi="Times New Roman" w:cs="Times New Roman"/>
          <w:noProof/>
          <w:color w:val="000000" w:themeColor="text1"/>
          <w:sz w:val="24"/>
          <w:szCs w:val="24"/>
        </w:rPr>
        <w:t xml:space="preserve">mine tuuakse varasemaks, see on </w:t>
      </w:r>
      <w:r w:rsidR="00FA14CE">
        <w:rPr>
          <w:rFonts w:ascii="Times New Roman" w:hAnsi="Times New Roman" w:cs="Times New Roman"/>
          <w:noProof/>
          <w:color w:val="000000" w:themeColor="text1"/>
          <w:sz w:val="24"/>
          <w:szCs w:val="24"/>
        </w:rPr>
        <w:t xml:space="preserve">2025. aasta </w:t>
      </w:r>
      <w:r w:rsidR="00262A3E">
        <w:rPr>
          <w:rFonts w:ascii="Times New Roman" w:hAnsi="Times New Roman" w:cs="Times New Roman"/>
          <w:noProof/>
          <w:color w:val="000000" w:themeColor="text1"/>
          <w:sz w:val="24"/>
          <w:szCs w:val="24"/>
        </w:rPr>
        <w:t xml:space="preserve">1. </w:t>
      </w:r>
      <w:r w:rsidR="00FA14CE">
        <w:rPr>
          <w:rFonts w:ascii="Times New Roman" w:hAnsi="Times New Roman" w:cs="Times New Roman"/>
          <w:noProof/>
          <w:color w:val="000000" w:themeColor="text1"/>
          <w:sz w:val="24"/>
          <w:szCs w:val="24"/>
        </w:rPr>
        <w:t>juulis</w:t>
      </w:r>
      <w:r w:rsidR="00262A3E">
        <w:rPr>
          <w:rFonts w:ascii="Times New Roman" w:hAnsi="Times New Roman" w:cs="Times New Roman"/>
          <w:noProof/>
          <w:color w:val="000000" w:themeColor="text1"/>
          <w:sz w:val="24"/>
          <w:szCs w:val="24"/>
        </w:rPr>
        <w:t>t</w:t>
      </w:r>
      <w:r w:rsidR="00FA14CE">
        <w:rPr>
          <w:rFonts w:ascii="Times New Roman" w:hAnsi="Times New Roman" w:cs="Times New Roman"/>
          <w:noProof/>
          <w:color w:val="000000" w:themeColor="text1"/>
          <w:sz w:val="24"/>
          <w:szCs w:val="24"/>
        </w:rPr>
        <w:t xml:space="preserve">. Aktsiisisumma 4,02 eurot tõstmise tulemusena 10% saadakse 2026. aasta aktsiisisumma 4,42 eurot. </w:t>
      </w:r>
      <w:r w:rsidR="0098086D" w:rsidRPr="0098086D">
        <w:rPr>
          <w:rFonts w:ascii="Times New Roman" w:hAnsi="Times New Roman" w:cs="Times New Roman"/>
          <w:noProof/>
          <w:color w:val="000000" w:themeColor="text1"/>
          <w:sz w:val="24"/>
          <w:szCs w:val="24"/>
        </w:rPr>
        <w:t xml:space="preserve">Aktsiisisumma koosneb fikseeritud ja proportsionaalse määra alusel arvutatud summast. Aktsiisimäära proportsionaalne osa </w:t>
      </w:r>
      <w:r w:rsidR="000A6F99">
        <w:rPr>
          <w:rFonts w:ascii="Times New Roman" w:hAnsi="Times New Roman" w:cs="Times New Roman"/>
          <w:noProof/>
          <w:color w:val="000000" w:themeColor="text1"/>
          <w:sz w:val="24"/>
          <w:szCs w:val="24"/>
        </w:rPr>
        <w:t xml:space="preserve">ei muutu, </w:t>
      </w:r>
      <w:r w:rsidR="0098086D" w:rsidRPr="0098086D">
        <w:rPr>
          <w:rFonts w:ascii="Times New Roman" w:hAnsi="Times New Roman" w:cs="Times New Roman"/>
          <w:noProof/>
          <w:color w:val="000000" w:themeColor="text1"/>
          <w:sz w:val="24"/>
          <w:szCs w:val="24"/>
        </w:rPr>
        <w:t>see on 30%.</w:t>
      </w:r>
      <w:r w:rsidR="00523FE0">
        <w:rPr>
          <w:rFonts w:ascii="Times New Roman" w:hAnsi="Times New Roman" w:cs="Times New Roman"/>
          <w:noProof/>
          <w:color w:val="000000" w:themeColor="text1"/>
          <w:sz w:val="24"/>
          <w:szCs w:val="24"/>
        </w:rPr>
        <w:t xml:space="preserve"> </w:t>
      </w:r>
      <w:r w:rsidR="0098086D" w:rsidRPr="004C3363">
        <w:rPr>
          <w:rFonts w:ascii="Times New Roman" w:hAnsi="Times New Roman" w:cs="Times New Roman"/>
          <w:noProof/>
          <w:sz w:val="24"/>
          <w:szCs w:val="24"/>
        </w:rPr>
        <w:t xml:space="preserve">Aktsiisimäära fikseeritud osa leidmiseks arvutatakse sigarettide eeldatav kaalutud keskmine </w:t>
      </w:r>
      <w:r w:rsidR="00CF278B">
        <w:rPr>
          <w:rFonts w:ascii="Times New Roman" w:hAnsi="Times New Roman" w:cs="Times New Roman"/>
          <w:noProof/>
          <w:sz w:val="24"/>
          <w:szCs w:val="24"/>
        </w:rPr>
        <w:t>jae</w:t>
      </w:r>
      <w:r w:rsidR="0098086D" w:rsidRPr="004C3363">
        <w:rPr>
          <w:rFonts w:ascii="Times New Roman" w:hAnsi="Times New Roman" w:cs="Times New Roman"/>
          <w:noProof/>
          <w:sz w:val="24"/>
          <w:szCs w:val="24"/>
        </w:rPr>
        <w:t xml:space="preserve">hind. Selleks liidetakse maksudeta hind ja aktsiisisumma ning lisatakse </w:t>
      </w:r>
      <w:r w:rsidR="009D6521">
        <w:rPr>
          <w:rFonts w:ascii="Times New Roman" w:hAnsi="Times New Roman" w:cs="Times New Roman"/>
          <w:noProof/>
          <w:sz w:val="24"/>
          <w:szCs w:val="24"/>
        </w:rPr>
        <w:t>202</w:t>
      </w:r>
      <w:r w:rsidR="00FA14CE">
        <w:rPr>
          <w:rFonts w:ascii="Times New Roman" w:hAnsi="Times New Roman" w:cs="Times New Roman"/>
          <w:noProof/>
          <w:sz w:val="24"/>
          <w:szCs w:val="24"/>
        </w:rPr>
        <w:t>5</w:t>
      </w:r>
      <w:r w:rsidR="009D6521">
        <w:rPr>
          <w:rFonts w:ascii="Times New Roman" w:hAnsi="Times New Roman" w:cs="Times New Roman"/>
          <w:noProof/>
          <w:sz w:val="24"/>
          <w:szCs w:val="24"/>
        </w:rPr>
        <w:t xml:space="preserve">. aastaks planeeritud </w:t>
      </w:r>
      <w:r w:rsidR="0098086D" w:rsidRPr="004C3363">
        <w:rPr>
          <w:rFonts w:ascii="Times New Roman" w:hAnsi="Times New Roman" w:cs="Times New Roman"/>
          <w:noProof/>
          <w:sz w:val="24"/>
          <w:szCs w:val="24"/>
        </w:rPr>
        <w:t>käibemaks</w:t>
      </w:r>
      <w:r w:rsidR="006110E7" w:rsidRPr="004C3363">
        <w:rPr>
          <w:rFonts w:ascii="Times New Roman" w:hAnsi="Times New Roman" w:cs="Times New Roman"/>
          <w:noProof/>
          <w:sz w:val="24"/>
          <w:szCs w:val="24"/>
        </w:rPr>
        <w:t xml:space="preserve"> 2</w:t>
      </w:r>
      <w:r w:rsidR="00FA14CE">
        <w:rPr>
          <w:rFonts w:ascii="Times New Roman" w:hAnsi="Times New Roman" w:cs="Times New Roman"/>
          <w:noProof/>
          <w:sz w:val="24"/>
          <w:szCs w:val="24"/>
        </w:rPr>
        <w:t>4</w:t>
      </w:r>
      <w:r w:rsidR="006110E7" w:rsidRPr="004C3363">
        <w:rPr>
          <w:rFonts w:ascii="Times New Roman" w:hAnsi="Times New Roman" w:cs="Times New Roman"/>
          <w:noProof/>
          <w:sz w:val="24"/>
          <w:szCs w:val="24"/>
        </w:rPr>
        <w:t>%</w:t>
      </w:r>
      <w:r w:rsidR="0098086D" w:rsidRPr="004C3363">
        <w:rPr>
          <w:rFonts w:ascii="Times New Roman" w:hAnsi="Times New Roman" w:cs="Times New Roman"/>
          <w:noProof/>
          <w:sz w:val="24"/>
          <w:szCs w:val="24"/>
        </w:rPr>
        <w:t xml:space="preserve">. </w:t>
      </w:r>
      <w:r w:rsidR="00FA14CE">
        <w:rPr>
          <w:rFonts w:ascii="Times New Roman" w:hAnsi="Times New Roman" w:cs="Times New Roman"/>
          <w:noProof/>
          <w:sz w:val="24"/>
          <w:szCs w:val="24"/>
        </w:rPr>
        <w:t>Siga</w:t>
      </w:r>
      <w:r w:rsidR="0098086D" w:rsidRPr="00DD67B7">
        <w:rPr>
          <w:rFonts w:ascii="Times New Roman" w:hAnsi="Times New Roman" w:cs="Times New Roman"/>
          <w:noProof/>
          <w:sz w:val="24"/>
          <w:szCs w:val="24"/>
        </w:rPr>
        <w:t xml:space="preserve">rettide kaalutud keskmine </w:t>
      </w:r>
      <w:r w:rsidR="00CF278B">
        <w:rPr>
          <w:rFonts w:ascii="Times New Roman" w:hAnsi="Times New Roman" w:cs="Times New Roman"/>
          <w:noProof/>
          <w:sz w:val="24"/>
          <w:szCs w:val="24"/>
        </w:rPr>
        <w:t>jae</w:t>
      </w:r>
      <w:r w:rsidR="0098086D" w:rsidRPr="00DD67B7">
        <w:rPr>
          <w:rFonts w:ascii="Times New Roman" w:hAnsi="Times New Roman" w:cs="Times New Roman"/>
          <w:noProof/>
          <w:sz w:val="24"/>
          <w:szCs w:val="24"/>
        </w:rPr>
        <w:t>hin</w:t>
      </w:r>
      <w:r w:rsidR="00FA14CE">
        <w:rPr>
          <w:rFonts w:ascii="Times New Roman" w:hAnsi="Times New Roman" w:cs="Times New Roman"/>
          <w:noProof/>
          <w:sz w:val="24"/>
          <w:szCs w:val="24"/>
        </w:rPr>
        <w:t>na alusel arvuta</w:t>
      </w:r>
      <w:r w:rsidR="00E45437">
        <w:rPr>
          <w:rFonts w:ascii="Times New Roman" w:hAnsi="Times New Roman" w:cs="Times New Roman"/>
          <w:noProof/>
          <w:sz w:val="24"/>
          <w:szCs w:val="24"/>
        </w:rPr>
        <w:t>ta</w:t>
      </w:r>
      <w:r w:rsidR="00FA14CE">
        <w:rPr>
          <w:rFonts w:ascii="Times New Roman" w:hAnsi="Times New Roman" w:cs="Times New Roman"/>
          <w:noProof/>
          <w:sz w:val="24"/>
          <w:szCs w:val="24"/>
        </w:rPr>
        <w:t>kse aktsiisi proportsionaalne osa</w:t>
      </w:r>
      <w:r w:rsidR="00CF278B">
        <w:rPr>
          <w:rFonts w:ascii="Times New Roman" w:hAnsi="Times New Roman" w:cs="Times New Roman"/>
          <w:noProof/>
          <w:sz w:val="24"/>
          <w:szCs w:val="24"/>
        </w:rPr>
        <w:t xml:space="preserve">, mis on 30% jaehinnast. </w:t>
      </w:r>
      <w:bookmarkStart w:id="17" w:name="_Hlk176954766"/>
      <w:r w:rsidR="00CF278B">
        <w:rPr>
          <w:rFonts w:ascii="Times New Roman" w:hAnsi="Times New Roman" w:cs="Times New Roman"/>
          <w:noProof/>
          <w:sz w:val="24"/>
          <w:szCs w:val="24"/>
        </w:rPr>
        <w:t>Lahutades aktsiisisummast 4,42 eurot</w:t>
      </w:r>
      <w:r w:rsidR="00523FE0">
        <w:rPr>
          <w:rFonts w:ascii="Times New Roman" w:hAnsi="Times New Roman" w:cs="Times New Roman"/>
          <w:noProof/>
          <w:sz w:val="24"/>
          <w:szCs w:val="24"/>
        </w:rPr>
        <w:t xml:space="preserve"> aktsiisi</w:t>
      </w:r>
      <w:r w:rsidR="00CF278B">
        <w:rPr>
          <w:rFonts w:ascii="Times New Roman" w:hAnsi="Times New Roman" w:cs="Times New Roman"/>
          <w:noProof/>
          <w:sz w:val="24"/>
          <w:szCs w:val="24"/>
        </w:rPr>
        <w:t xml:space="preserve"> proportsionaalse osa, mis on 1,95 eurot, saadakse fikseeritud aktsiisimäära osa, mis on 2,47 eurot ehk 123,50 eurot 1000 sigareti kohta.</w:t>
      </w:r>
      <w:r w:rsidR="00E62A19">
        <w:rPr>
          <w:rFonts w:ascii="Times New Roman" w:hAnsi="Times New Roman" w:cs="Times New Roman"/>
          <w:noProof/>
          <w:color w:val="FF0000"/>
          <w:sz w:val="24"/>
          <w:szCs w:val="24"/>
        </w:rPr>
        <w:t xml:space="preserve"> </w:t>
      </w:r>
      <w:r w:rsidR="0098086D" w:rsidRPr="004C3363">
        <w:rPr>
          <w:rFonts w:ascii="Times New Roman" w:hAnsi="Times New Roman" w:cs="Times New Roman"/>
          <w:noProof/>
          <w:sz w:val="24"/>
          <w:szCs w:val="24"/>
        </w:rPr>
        <w:t>Sigarettide aktsiisimäär edaspidisteks aastateks on arvutatud samal põhimõttel.</w:t>
      </w:r>
    </w:p>
    <w:bookmarkEnd w:id="17"/>
    <w:p w14:paraId="3C183185" w14:textId="77777777" w:rsidR="00C21A71" w:rsidRDefault="00C21A71" w:rsidP="0098086D">
      <w:pPr>
        <w:spacing w:after="0" w:line="240" w:lineRule="auto"/>
        <w:jc w:val="both"/>
        <w:rPr>
          <w:rFonts w:ascii="Times New Roman" w:hAnsi="Times New Roman" w:cs="Times New Roman"/>
          <w:bCs/>
          <w:color w:val="000000" w:themeColor="text1"/>
          <w:sz w:val="24"/>
          <w:szCs w:val="24"/>
        </w:rPr>
      </w:pPr>
    </w:p>
    <w:p w14:paraId="3ACD0240" w14:textId="693B9D37" w:rsidR="008055DD" w:rsidRDefault="0058700C" w:rsidP="0098086D">
      <w:pPr>
        <w:spacing w:after="0" w:line="240" w:lineRule="auto"/>
        <w:jc w:val="both"/>
        <w:rPr>
          <w:rFonts w:ascii="Times New Roman" w:hAnsi="Times New Roman" w:cs="Times New Roman"/>
          <w:sz w:val="24"/>
          <w:szCs w:val="24"/>
          <w:lang w:eastAsia="et-EE"/>
        </w:rPr>
      </w:pPr>
      <w:r>
        <w:rPr>
          <w:rFonts w:ascii="Times New Roman" w:hAnsi="Times New Roman" w:cs="Times New Roman"/>
          <w:bCs/>
          <w:color w:val="000000" w:themeColor="text1"/>
          <w:sz w:val="24"/>
          <w:szCs w:val="24"/>
        </w:rPr>
        <w:t>S</w:t>
      </w:r>
      <w:r w:rsidR="0098086D" w:rsidRPr="00D82C87">
        <w:rPr>
          <w:rFonts w:ascii="Times New Roman" w:hAnsi="Times New Roman" w:cs="Times New Roman"/>
          <w:bCs/>
          <w:color w:val="000000" w:themeColor="text1"/>
          <w:sz w:val="24"/>
          <w:szCs w:val="24"/>
        </w:rPr>
        <w:t>igarettidelt m</w:t>
      </w:r>
      <w:r w:rsidR="0098086D" w:rsidRPr="00D82C87">
        <w:rPr>
          <w:rFonts w:ascii="Times New Roman" w:hAnsi="Times New Roman" w:cs="Times New Roman"/>
          <w:noProof/>
          <w:color w:val="000000" w:themeColor="text1"/>
          <w:sz w:val="24"/>
          <w:szCs w:val="24"/>
        </w:rPr>
        <w:t>inimaalselt makstav aktsiisisumma</w:t>
      </w:r>
      <w:r w:rsidR="00884A32" w:rsidRPr="00D82C87">
        <w:rPr>
          <w:rFonts w:ascii="Times New Roman" w:hAnsi="Times New Roman" w:cs="Times New Roman"/>
          <w:noProof/>
          <w:color w:val="000000" w:themeColor="text1"/>
          <w:sz w:val="24"/>
          <w:szCs w:val="24"/>
        </w:rPr>
        <w:t xml:space="preserve"> </w:t>
      </w:r>
      <w:r>
        <w:rPr>
          <w:rFonts w:ascii="Times New Roman" w:hAnsi="Times New Roman" w:cs="Times New Roman"/>
          <w:noProof/>
          <w:color w:val="000000" w:themeColor="text1"/>
          <w:sz w:val="24"/>
          <w:szCs w:val="24"/>
        </w:rPr>
        <w:t xml:space="preserve">moodustab </w:t>
      </w:r>
      <w:r w:rsidR="00884A32" w:rsidRPr="00D82C87">
        <w:rPr>
          <w:rFonts w:ascii="Times New Roman" w:hAnsi="Times New Roman" w:cs="Times New Roman"/>
          <w:noProof/>
          <w:color w:val="000000" w:themeColor="text1"/>
          <w:sz w:val="24"/>
          <w:szCs w:val="24"/>
        </w:rPr>
        <w:t xml:space="preserve">95% </w:t>
      </w:r>
      <w:r w:rsidR="00F44B5F" w:rsidRPr="00D82C87">
        <w:rPr>
          <w:rFonts w:ascii="Times New Roman" w:hAnsi="Times New Roman" w:cs="Times New Roman"/>
          <w:noProof/>
          <w:color w:val="000000" w:themeColor="text1"/>
          <w:sz w:val="24"/>
          <w:szCs w:val="24"/>
        </w:rPr>
        <w:t>aktsiisimäära arvutamise aluseks olevast a</w:t>
      </w:r>
      <w:r w:rsidR="00884A32" w:rsidRPr="00D82C87">
        <w:rPr>
          <w:rFonts w:ascii="Times New Roman" w:hAnsi="Times New Roman" w:cs="Times New Roman"/>
          <w:noProof/>
          <w:color w:val="000000" w:themeColor="text1"/>
          <w:sz w:val="24"/>
          <w:szCs w:val="24"/>
        </w:rPr>
        <w:t>ktsiisisummast</w:t>
      </w:r>
      <w:r>
        <w:rPr>
          <w:rFonts w:ascii="Times New Roman" w:hAnsi="Times New Roman" w:cs="Times New Roman"/>
          <w:noProof/>
          <w:color w:val="000000" w:themeColor="text1"/>
          <w:sz w:val="24"/>
          <w:szCs w:val="24"/>
        </w:rPr>
        <w:t>.</w:t>
      </w:r>
      <w:r w:rsidR="008055DD">
        <w:rPr>
          <w:rFonts w:ascii="Times New Roman" w:hAnsi="Times New Roman" w:cs="Times New Roman"/>
          <w:noProof/>
          <w:color w:val="000000" w:themeColor="text1"/>
          <w:sz w:val="24"/>
          <w:szCs w:val="24"/>
        </w:rPr>
        <w:t xml:space="preserve"> Minimaalselt makstava aktsiisisumma</w:t>
      </w:r>
      <w:r w:rsidR="00077458">
        <w:rPr>
          <w:rFonts w:ascii="Times New Roman" w:hAnsi="Times New Roman" w:cs="Times New Roman"/>
          <w:noProof/>
          <w:color w:val="000000" w:themeColor="text1"/>
          <w:sz w:val="24"/>
          <w:szCs w:val="24"/>
        </w:rPr>
        <w:t xml:space="preserve"> osatähtsuse </w:t>
      </w:r>
      <w:r w:rsidR="008055DD">
        <w:rPr>
          <w:rFonts w:ascii="Times New Roman" w:hAnsi="Times New Roman" w:cs="Times New Roman"/>
          <w:noProof/>
          <w:color w:val="000000" w:themeColor="text1"/>
          <w:sz w:val="24"/>
          <w:szCs w:val="24"/>
        </w:rPr>
        <w:t>puhul on arvestatud liikmesriikide praktikaga</w:t>
      </w:r>
      <w:r w:rsidR="00BC71D6">
        <w:rPr>
          <w:rFonts w:ascii="Times New Roman" w:hAnsi="Times New Roman" w:cs="Times New Roman"/>
          <w:noProof/>
          <w:color w:val="000000" w:themeColor="text1"/>
          <w:sz w:val="24"/>
          <w:szCs w:val="24"/>
        </w:rPr>
        <w:t xml:space="preserve"> ning </w:t>
      </w:r>
      <w:r w:rsidR="008055DD">
        <w:rPr>
          <w:rFonts w:ascii="Times New Roman" w:hAnsi="Times New Roman" w:cs="Times New Roman"/>
          <w:noProof/>
          <w:color w:val="000000" w:themeColor="text1"/>
          <w:sz w:val="24"/>
          <w:szCs w:val="24"/>
        </w:rPr>
        <w:t xml:space="preserve">asjaoluga, et piirikaubanduse riski vähendamiseks on otstarbekas mõjutada odavamate sigarettide hinnatõusu mõõdukalt. </w:t>
      </w:r>
      <w:r w:rsidR="00125398" w:rsidRPr="00D82C87">
        <w:rPr>
          <w:rFonts w:ascii="Times New Roman" w:hAnsi="Times New Roman" w:cs="Times New Roman"/>
          <w:noProof/>
          <w:color w:val="000000" w:themeColor="text1"/>
          <w:sz w:val="24"/>
          <w:szCs w:val="24"/>
        </w:rPr>
        <w:t>Minimaalselt makstav aktsiisisumma piira</w:t>
      </w:r>
      <w:r w:rsidR="00C21A71">
        <w:rPr>
          <w:rFonts w:ascii="Times New Roman" w:hAnsi="Times New Roman" w:cs="Times New Roman"/>
          <w:noProof/>
          <w:color w:val="000000" w:themeColor="text1"/>
          <w:sz w:val="24"/>
          <w:szCs w:val="24"/>
        </w:rPr>
        <w:t>b</w:t>
      </w:r>
      <w:r w:rsidR="00125398" w:rsidRPr="00D82C87">
        <w:rPr>
          <w:rFonts w:ascii="Times New Roman" w:hAnsi="Times New Roman" w:cs="Times New Roman"/>
          <w:noProof/>
          <w:color w:val="000000" w:themeColor="text1"/>
          <w:sz w:val="24"/>
          <w:szCs w:val="24"/>
        </w:rPr>
        <w:t xml:space="preserve"> </w:t>
      </w:r>
      <w:r w:rsidR="00125398" w:rsidRPr="00D82C87">
        <w:rPr>
          <w:rFonts w:ascii="Times New Roman" w:hAnsi="Times New Roman" w:cs="Times New Roman"/>
          <w:sz w:val="24"/>
          <w:szCs w:val="24"/>
          <w:lang w:eastAsia="et-EE"/>
        </w:rPr>
        <w:t>hinna alapakkumist</w:t>
      </w:r>
      <w:r w:rsidR="00481BFF" w:rsidRPr="00D82C87">
        <w:rPr>
          <w:rFonts w:ascii="Times New Roman" w:hAnsi="Times New Roman" w:cs="Times New Roman"/>
          <w:sz w:val="24"/>
          <w:szCs w:val="24"/>
          <w:lang w:eastAsia="et-EE"/>
        </w:rPr>
        <w:t xml:space="preserve"> ja </w:t>
      </w:r>
      <w:r w:rsidR="00125398" w:rsidRPr="00D82C87">
        <w:rPr>
          <w:rFonts w:ascii="Times New Roman" w:hAnsi="Times New Roman" w:cs="Times New Roman"/>
          <w:sz w:val="24"/>
          <w:szCs w:val="24"/>
          <w:lang w:eastAsia="et-EE"/>
        </w:rPr>
        <w:t xml:space="preserve">kindlustab stabiilsema maksulaekumise. </w:t>
      </w:r>
    </w:p>
    <w:p w14:paraId="4D6DE6FC" w14:textId="77777777" w:rsidR="0058700C" w:rsidRDefault="0058700C" w:rsidP="0098086D">
      <w:pPr>
        <w:spacing w:after="0" w:line="240" w:lineRule="auto"/>
        <w:jc w:val="both"/>
        <w:rPr>
          <w:rFonts w:ascii="Times New Roman" w:hAnsi="Times New Roman" w:cs="Times New Roman"/>
          <w:sz w:val="24"/>
          <w:szCs w:val="24"/>
          <w:lang w:eastAsia="et-EE"/>
        </w:rPr>
      </w:pPr>
    </w:p>
    <w:p w14:paraId="5F1E5659" w14:textId="6B6C2092" w:rsidR="00DF5C43" w:rsidRPr="009C0700" w:rsidRDefault="00DF5C43" w:rsidP="008055DD">
      <w:pPr>
        <w:spacing w:after="0" w:line="240" w:lineRule="auto"/>
        <w:jc w:val="both"/>
        <w:outlineLvl w:val="8"/>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Sigarite ja sigarillode puhul tõstetakse</w:t>
      </w:r>
      <w:r w:rsidR="00F6436C">
        <w:rPr>
          <w:rFonts w:ascii="Times New Roman" w:eastAsiaTheme="majorEastAsia" w:hAnsi="Times New Roman" w:cs="Times New Roman"/>
          <w:color w:val="000000" w:themeColor="text1"/>
          <w:sz w:val="24"/>
          <w:szCs w:val="24"/>
        </w:rPr>
        <w:t xml:space="preserve"> vaid minimaalselt makstavat aktsiisisummat.</w:t>
      </w:r>
      <w:r>
        <w:rPr>
          <w:rFonts w:ascii="Times New Roman" w:eastAsiaTheme="majorEastAsia" w:hAnsi="Times New Roman" w:cs="Times New Roman"/>
          <w:color w:val="000000" w:themeColor="text1"/>
          <w:sz w:val="24"/>
          <w:szCs w:val="24"/>
        </w:rPr>
        <w:t xml:space="preserve"> </w:t>
      </w:r>
      <w:r w:rsidR="00F6436C">
        <w:rPr>
          <w:rFonts w:ascii="Times New Roman" w:eastAsiaTheme="majorEastAsia" w:hAnsi="Times New Roman" w:cs="Times New Roman"/>
          <w:color w:val="000000" w:themeColor="text1"/>
          <w:sz w:val="24"/>
          <w:szCs w:val="24"/>
        </w:rPr>
        <w:t xml:space="preserve">Sigarite ja sigarillode kahest komponendist koosnev aktsiisimäär võimaldab kallimatelt toodetelt </w:t>
      </w:r>
      <w:r w:rsidR="003A19D3">
        <w:rPr>
          <w:rFonts w:ascii="Times New Roman" w:eastAsiaTheme="majorEastAsia" w:hAnsi="Times New Roman" w:cs="Times New Roman"/>
          <w:color w:val="000000" w:themeColor="text1"/>
          <w:sz w:val="24"/>
          <w:szCs w:val="24"/>
        </w:rPr>
        <w:t xml:space="preserve">koguda </w:t>
      </w:r>
      <w:r w:rsidR="00F6436C">
        <w:rPr>
          <w:rFonts w:ascii="Times New Roman" w:eastAsiaTheme="majorEastAsia" w:hAnsi="Times New Roman" w:cs="Times New Roman"/>
          <w:color w:val="000000" w:themeColor="text1"/>
          <w:sz w:val="24"/>
          <w:szCs w:val="24"/>
        </w:rPr>
        <w:t>rohkem aktsiisi</w:t>
      </w:r>
      <w:r w:rsidR="00832429">
        <w:rPr>
          <w:rFonts w:ascii="Times New Roman" w:eastAsiaTheme="majorEastAsia" w:hAnsi="Times New Roman" w:cs="Times New Roman"/>
          <w:color w:val="000000" w:themeColor="text1"/>
          <w:sz w:val="24"/>
          <w:szCs w:val="24"/>
        </w:rPr>
        <w:t xml:space="preserve"> ning proportsionaalne aktsiisimäära osa käib kaasas hinnatõusuga. </w:t>
      </w:r>
      <w:r w:rsidR="00F6436C">
        <w:rPr>
          <w:rFonts w:ascii="Times New Roman" w:eastAsiaTheme="majorEastAsia" w:hAnsi="Times New Roman" w:cs="Times New Roman"/>
          <w:color w:val="000000" w:themeColor="text1"/>
          <w:sz w:val="24"/>
          <w:szCs w:val="24"/>
        </w:rPr>
        <w:t>202</w:t>
      </w:r>
      <w:r w:rsidR="00796161">
        <w:rPr>
          <w:rFonts w:ascii="Times New Roman" w:eastAsiaTheme="majorEastAsia" w:hAnsi="Times New Roman" w:cs="Times New Roman"/>
          <w:color w:val="000000" w:themeColor="text1"/>
          <w:sz w:val="24"/>
          <w:szCs w:val="24"/>
        </w:rPr>
        <w:t>3</w:t>
      </w:r>
      <w:r w:rsidR="00F6436C">
        <w:rPr>
          <w:rFonts w:ascii="Times New Roman" w:eastAsiaTheme="majorEastAsia" w:hAnsi="Times New Roman" w:cs="Times New Roman"/>
          <w:color w:val="000000" w:themeColor="text1"/>
          <w:sz w:val="24"/>
          <w:szCs w:val="24"/>
        </w:rPr>
        <w:t xml:space="preserve">. aasta andmetel on ühe sigari kaalutud keskmine jaehind </w:t>
      </w:r>
      <w:r w:rsidR="00796161">
        <w:rPr>
          <w:rFonts w:ascii="Times New Roman" w:eastAsiaTheme="majorEastAsia" w:hAnsi="Times New Roman" w:cs="Times New Roman"/>
          <w:color w:val="000000" w:themeColor="text1"/>
          <w:sz w:val="24"/>
          <w:szCs w:val="24"/>
        </w:rPr>
        <w:t>7</w:t>
      </w:r>
      <w:r w:rsidR="00F6436C">
        <w:rPr>
          <w:rFonts w:ascii="Times New Roman" w:eastAsiaTheme="majorEastAsia" w:hAnsi="Times New Roman" w:cs="Times New Roman"/>
          <w:color w:val="000000" w:themeColor="text1"/>
          <w:sz w:val="24"/>
          <w:szCs w:val="24"/>
        </w:rPr>
        <w:t>,</w:t>
      </w:r>
      <w:r w:rsidR="00796161">
        <w:rPr>
          <w:rFonts w:ascii="Times New Roman" w:eastAsiaTheme="majorEastAsia" w:hAnsi="Times New Roman" w:cs="Times New Roman"/>
          <w:color w:val="000000" w:themeColor="text1"/>
          <w:sz w:val="24"/>
          <w:szCs w:val="24"/>
        </w:rPr>
        <w:t>27</w:t>
      </w:r>
      <w:r w:rsidR="00F6436C">
        <w:rPr>
          <w:rFonts w:ascii="Times New Roman" w:eastAsiaTheme="majorEastAsia" w:hAnsi="Times New Roman" w:cs="Times New Roman"/>
          <w:color w:val="000000" w:themeColor="text1"/>
          <w:sz w:val="24"/>
          <w:szCs w:val="24"/>
        </w:rPr>
        <w:t xml:space="preserve"> eurot ja sigarillo puhul on see 0,5</w:t>
      </w:r>
      <w:r w:rsidR="00796161">
        <w:rPr>
          <w:rFonts w:ascii="Times New Roman" w:eastAsiaTheme="majorEastAsia" w:hAnsi="Times New Roman" w:cs="Times New Roman"/>
          <w:color w:val="000000" w:themeColor="text1"/>
          <w:sz w:val="24"/>
          <w:szCs w:val="24"/>
        </w:rPr>
        <w:t>6</w:t>
      </w:r>
      <w:r w:rsidR="00F6436C">
        <w:rPr>
          <w:rFonts w:ascii="Times New Roman" w:eastAsiaTheme="majorEastAsia" w:hAnsi="Times New Roman" w:cs="Times New Roman"/>
          <w:color w:val="000000" w:themeColor="text1"/>
          <w:sz w:val="24"/>
          <w:szCs w:val="24"/>
        </w:rPr>
        <w:t xml:space="preserve"> eurot. Sigarite kaalutud keskmiselt jaehinnalt </w:t>
      </w:r>
      <w:r w:rsidR="00523FE0">
        <w:rPr>
          <w:rFonts w:ascii="Times New Roman" w:eastAsiaTheme="majorEastAsia" w:hAnsi="Times New Roman" w:cs="Times New Roman"/>
          <w:color w:val="000000" w:themeColor="text1"/>
          <w:sz w:val="24"/>
          <w:szCs w:val="24"/>
        </w:rPr>
        <w:t xml:space="preserve">arvutatud </w:t>
      </w:r>
      <w:r w:rsidR="00F6436C">
        <w:rPr>
          <w:rFonts w:ascii="Times New Roman" w:eastAsiaTheme="majorEastAsia" w:hAnsi="Times New Roman" w:cs="Times New Roman"/>
          <w:color w:val="000000" w:themeColor="text1"/>
          <w:sz w:val="24"/>
          <w:szCs w:val="24"/>
        </w:rPr>
        <w:t>aktsiis</w:t>
      </w:r>
      <w:r w:rsidR="00523FE0">
        <w:rPr>
          <w:rFonts w:ascii="Times New Roman" w:eastAsiaTheme="majorEastAsia" w:hAnsi="Times New Roman" w:cs="Times New Roman"/>
          <w:color w:val="000000" w:themeColor="text1"/>
          <w:sz w:val="24"/>
          <w:szCs w:val="24"/>
        </w:rPr>
        <w:t>isumma</w:t>
      </w:r>
      <w:r w:rsidR="00C731DF">
        <w:rPr>
          <w:rFonts w:ascii="Times New Roman" w:eastAsiaTheme="majorEastAsia" w:hAnsi="Times New Roman" w:cs="Times New Roman"/>
          <w:color w:val="000000" w:themeColor="text1"/>
          <w:sz w:val="24"/>
          <w:szCs w:val="24"/>
        </w:rPr>
        <w:t xml:space="preserve"> </w:t>
      </w:r>
      <w:r w:rsidR="00C731DF" w:rsidRPr="00441CB5">
        <w:rPr>
          <w:rFonts w:ascii="Times New Roman" w:eastAsiaTheme="majorEastAsia" w:hAnsi="Times New Roman" w:cs="Times New Roman"/>
          <w:color w:val="000000" w:themeColor="text1"/>
          <w:sz w:val="24"/>
          <w:szCs w:val="24"/>
        </w:rPr>
        <w:t>(0,</w:t>
      </w:r>
      <w:r w:rsidR="00441CB5" w:rsidRPr="00441CB5">
        <w:rPr>
          <w:rFonts w:ascii="Times New Roman" w:eastAsiaTheme="majorEastAsia" w:hAnsi="Times New Roman" w:cs="Times New Roman"/>
          <w:color w:val="000000" w:themeColor="text1"/>
          <w:sz w:val="24"/>
          <w:szCs w:val="24"/>
        </w:rPr>
        <w:t>878</w:t>
      </w:r>
      <w:r w:rsidR="00C731DF" w:rsidRPr="00441CB5">
        <w:rPr>
          <w:rFonts w:ascii="Times New Roman" w:eastAsiaTheme="majorEastAsia" w:hAnsi="Times New Roman" w:cs="Times New Roman"/>
          <w:color w:val="000000" w:themeColor="text1"/>
          <w:sz w:val="24"/>
          <w:szCs w:val="24"/>
        </w:rPr>
        <w:t xml:space="preserve"> </w:t>
      </w:r>
      <w:r w:rsidR="00002695" w:rsidRPr="00441CB5">
        <w:rPr>
          <w:rFonts w:ascii="Times New Roman" w:eastAsiaTheme="majorEastAsia" w:hAnsi="Times New Roman" w:cs="Times New Roman"/>
          <w:color w:val="000000" w:themeColor="text1"/>
          <w:sz w:val="24"/>
          <w:szCs w:val="24"/>
        </w:rPr>
        <w:t>eurot</w:t>
      </w:r>
      <w:r w:rsidR="00C731DF" w:rsidRPr="00441CB5">
        <w:rPr>
          <w:rFonts w:ascii="Times New Roman" w:eastAsiaTheme="majorEastAsia" w:hAnsi="Times New Roman" w:cs="Times New Roman"/>
          <w:color w:val="000000" w:themeColor="text1"/>
          <w:sz w:val="24"/>
          <w:szCs w:val="24"/>
        </w:rPr>
        <w:t>)</w:t>
      </w:r>
      <w:r w:rsidR="00F6436C">
        <w:rPr>
          <w:rFonts w:ascii="Times New Roman" w:eastAsiaTheme="majorEastAsia" w:hAnsi="Times New Roman" w:cs="Times New Roman"/>
          <w:color w:val="000000" w:themeColor="text1"/>
          <w:sz w:val="24"/>
          <w:szCs w:val="24"/>
        </w:rPr>
        <w:t xml:space="preserve"> </w:t>
      </w:r>
      <w:r w:rsidR="00523FE0">
        <w:rPr>
          <w:rFonts w:ascii="Times New Roman" w:eastAsiaTheme="majorEastAsia" w:hAnsi="Times New Roman" w:cs="Times New Roman"/>
          <w:color w:val="000000" w:themeColor="text1"/>
          <w:sz w:val="24"/>
          <w:szCs w:val="24"/>
        </w:rPr>
        <w:t xml:space="preserve">on </w:t>
      </w:r>
      <w:r w:rsidR="00441CB5">
        <w:rPr>
          <w:rFonts w:ascii="Times New Roman" w:eastAsiaTheme="majorEastAsia" w:hAnsi="Times New Roman" w:cs="Times New Roman"/>
          <w:color w:val="000000" w:themeColor="text1"/>
          <w:sz w:val="24"/>
          <w:szCs w:val="24"/>
        </w:rPr>
        <w:t>4</w:t>
      </w:r>
      <w:r w:rsidR="00F6436C">
        <w:rPr>
          <w:rFonts w:ascii="Times New Roman" w:eastAsiaTheme="majorEastAsia" w:hAnsi="Times New Roman" w:cs="Times New Roman"/>
          <w:color w:val="000000" w:themeColor="text1"/>
          <w:sz w:val="24"/>
          <w:szCs w:val="24"/>
        </w:rPr>
        <w:t xml:space="preserve"> kor</w:t>
      </w:r>
      <w:r w:rsidR="00441CB5">
        <w:rPr>
          <w:rFonts w:ascii="Times New Roman" w:eastAsiaTheme="majorEastAsia" w:hAnsi="Times New Roman" w:cs="Times New Roman"/>
          <w:color w:val="000000" w:themeColor="text1"/>
          <w:sz w:val="24"/>
          <w:szCs w:val="24"/>
        </w:rPr>
        <w:t>da</w:t>
      </w:r>
      <w:r w:rsidR="00F6436C">
        <w:rPr>
          <w:rFonts w:ascii="Times New Roman" w:eastAsiaTheme="majorEastAsia" w:hAnsi="Times New Roman" w:cs="Times New Roman"/>
          <w:color w:val="000000" w:themeColor="text1"/>
          <w:sz w:val="24"/>
          <w:szCs w:val="24"/>
        </w:rPr>
        <w:t xml:space="preserve"> </w:t>
      </w:r>
      <w:r w:rsidR="00523FE0">
        <w:rPr>
          <w:rFonts w:ascii="Times New Roman" w:eastAsiaTheme="majorEastAsia" w:hAnsi="Times New Roman" w:cs="Times New Roman"/>
          <w:color w:val="000000" w:themeColor="text1"/>
          <w:sz w:val="24"/>
          <w:szCs w:val="24"/>
        </w:rPr>
        <w:t>suurem</w:t>
      </w:r>
      <w:r w:rsidR="00F6436C">
        <w:rPr>
          <w:rFonts w:ascii="Times New Roman" w:eastAsiaTheme="majorEastAsia" w:hAnsi="Times New Roman" w:cs="Times New Roman"/>
          <w:color w:val="000000" w:themeColor="text1"/>
          <w:sz w:val="24"/>
          <w:szCs w:val="24"/>
        </w:rPr>
        <w:t xml:space="preserve"> minimaalselt makstav</w:t>
      </w:r>
      <w:r w:rsidR="00523FE0">
        <w:rPr>
          <w:rFonts w:ascii="Times New Roman" w:eastAsiaTheme="majorEastAsia" w:hAnsi="Times New Roman" w:cs="Times New Roman"/>
          <w:color w:val="000000" w:themeColor="text1"/>
          <w:sz w:val="24"/>
          <w:szCs w:val="24"/>
        </w:rPr>
        <w:t>ast</w:t>
      </w:r>
      <w:r w:rsidR="00F6436C">
        <w:rPr>
          <w:rFonts w:ascii="Times New Roman" w:eastAsiaTheme="majorEastAsia" w:hAnsi="Times New Roman" w:cs="Times New Roman"/>
          <w:color w:val="000000" w:themeColor="text1"/>
          <w:sz w:val="24"/>
          <w:szCs w:val="24"/>
        </w:rPr>
        <w:t xml:space="preserve"> aktsiisisumma</w:t>
      </w:r>
      <w:r w:rsidR="00523FE0">
        <w:rPr>
          <w:rFonts w:ascii="Times New Roman" w:eastAsiaTheme="majorEastAsia" w:hAnsi="Times New Roman" w:cs="Times New Roman"/>
          <w:color w:val="000000" w:themeColor="text1"/>
          <w:sz w:val="24"/>
          <w:szCs w:val="24"/>
        </w:rPr>
        <w:t>st</w:t>
      </w:r>
      <w:r w:rsidR="00441CB5">
        <w:rPr>
          <w:rFonts w:ascii="Times New Roman" w:eastAsiaTheme="majorEastAsia" w:hAnsi="Times New Roman" w:cs="Times New Roman"/>
          <w:color w:val="000000" w:themeColor="text1"/>
          <w:sz w:val="24"/>
          <w:szCs w:val="24"/>
        </w:rPr>
        <w:t xml:space="preserve"> samal perioodil</w:t>
      </w:r>
      <w:r w:rsidR="00F6436C">
        <w:rPr>
          <w:rFonts w:ascii="Times New Roman" w:eastAsiaTheme="majorEastAsia" w:hAnsi="Times New Roman" w:cs="Times New Roman"/>
          <w:color w:val="000000" w:themeColor="text1"/>
          <w:sz w:val="24"/>
          <w:szCs w:val="24"/>
        </w:rPr>
        <w:t xml:space="preserve"> (0,211 eurot). Samas sigarillode kaalutud keskmise hinna alusel arvutatud aktsiis</w:t>
      </w:r>
      <w:r w:rsidR="00441CB5">
        <w:rPr>
          <w:rFonts w:ascii="Times New Roman" w:eastAsiaTheme="majorEastAsia" w:hAnsi="Times New Roman" w:cs="Times New Roman"/>
          <w:color w:val="000000" w:themeColor="text1"/>
          <w:sz w:val="24"/>
          <w:szCs w:val="24"/>
        </w:rPr>
        <w:t>isumma</w:t>
      </w:r>
      <w:r w:rsidR="00F6436C">
        <w:rPr>
          <w:rFonts w:ascii="Times New Roman" w:eastAsiaTheme="majorEastAsia" w:hAnsi="Times New Roman" w:cs="Times New Roman"/>
          <w:color w:val="000000" w:themeColor="text1"/>
          <w:sz w:val="24"/>
          <w:szCs w:val="24"/>
        </w:rPr>
        <w:t xml:space="preserve"> on </w:t>
      </w:r>
      <w:r w:rsidR="00441CB5">
        <w:rPr>
          <w:rFonts w:ascii="Times New Roman" w:eastAsiaTheme="majorEastAsia" w:hAnsi="Times New Roman" w:cs="Times New Roman"/>
          <w:color w:val="000000" w:themeColor="text1"/>
          <w:sz w:val="24"/>
          <w:szCs w:val="24"/>
        </w:rPr>
        <w:t xml:space="preserve">veidi madalam </w:t>
      </w:r>
      <w:r w:rsidR="00F6436C">
        <w:rPr>
          <w:rFonts w:ascii="Times New Roman" w:eastAsiaTheme="majorEastAsia" w:hAnsi="Times New Roman" w:cs="Times New Roman"/>
          <w:color w:val="000000" w:themeColor="text1"/>
          <w:sz w:val="24"/>
          <w:szCs w:val="24"/>
        </w:rPr>
        <w:t>minimaalselt makstava</w:t>
      </w:r>
      <w:r w:rsidR="00441CB5">
        <w:rPr>
          <w:rFonts w:ascii="Times New Roman" w:eastAsiaTheme="majorEastAsia" w:hAnsi="Times New Roman" w:cs="Times New Roman"/>
          <w:color w:val="000000" w:themeColor="text1"/>
          <w:sz w:val="24"/>
          <w:szCs w:val="24"/>
        </w:rPr>
        <w:t xml:space="preserve"> </w:t>
      </w:r>
      <w:r w:rsidR="00F6436C">
        <w:rPr>
          <w:rFonts w:ascii="Times New Roman" w:eastAsiaTheme="majorEastAsia" w:hAnsi="Times New Roman" w:cs="Times New Roman"/>
          <w:color w:val="000000" w:themeColor="text1"/>
          <w:sz w:val="24"/>
          <w:szCs w:val="24"/>
        </w:rPr>
        <w:t xml:space="preserve"> aktsiisisumma</w:t>
      </w:r>
      <w:r w:rsidR="00441CB5">
        <w:rPr>
          <w:rFonts w:ascii="Times New Roman" w:eastAsiaTheme="majorEastAsia" w:hAnsi="Times New Roman" w:cs="Times New Roman"/>
          <w:color w:val="000000" w:themeColor="text1"/>
          <w:sz w:val="24"/>
          <w:szCs w:val="24"/>
        </w:rPr>
        <w:t xml:space="preserve"> nõudest (0,207 eurot</w:t>
      </w:r>
      <w:r w:rsidR="0078139B">
        <w:rPr>
          <w:rFonts w:ascii="Times New Roman" w:eastAsiaTheme="majorEastAsia" w:hAnsi="Times New Roman" w:cs="Times New Roman"/>
          <w:color w:val="000000" w:themeColor="text1"/>
          <w:sz w:val="24"/>
          <w:szCs w:val="24"/>
        </w:rPr>
        <w:t xml:space="preserve"> versus</w:t>
      </w:r>
      <w:r w:rsidR="00441CB5">
        <w:rPr>
          <w:rFonts w:ascii="Times New Roman" w:eastAsiaTheme="majorEastAsia" w:hAnsi="Times New Roman" w:cs="Times New Roman"/>
          <w:color w:val="000000" w:themeColor="text1"/>
          <w:sz w:val="24"/>
          <w:szCs w:val="24"/>
        </w:rPr>
        <w:t xml:space="preserve"> 0,211 eurot)</w:t>
      </w:r>
      <w:r w:rsidR="00523FE0">
        <w:rPr>
          <w:rFonts w:ascii="Times New Roman" w:eastAsiaTheme="majorEastAsia" w:hAnsi="Times New Roman" w:cs="Times New Roman"/>
          <w:color w:val="000000" w:themeColor="text1"/>
          <w:sz w:val="24"/>
          <w:szCs w:val="24"/>
        </w:rPr>
        <w:t xml:space="preserve">. </w:t>
      </w:r>
      <w:r w:rsidR="00C731DF">
        <w:rPr>
          <w:rFonts w:ascii="Times New Roman" w:eastAsiaTheme="majorEastAsia" w:hAnsi="Times New Roman" w:cs="Times New Roman"/>
          <w:color w:val="000000" w:themeColor="text1"/>
          <w:sz w:val="24"/>
          <w:szCs w:val="24"/>
        </w:rPr>
        <w:t xml:space="preserve">Minimaalset makstava aktsiisisumma tõstmise </w:t>
      </w:r>
      <w:r w:rsidR="0001058E">
        <w:rPr>
          <w:rFonts w:ascii="Times New Roman" w:eastAsiaTheme="majorEastAsia" w:hAnsi="Times New Roman" w:cs="Times New Roman"/>
          <w:color w:val="000000" w:themeColor="text1"/>
          <w:sz w:val="24"/>
          <w:szCs w:val="24"/>
        </w:rPr>
        <w:t xml:space="preserve">tulemusena </w:t>
      </w:r>
      <w:r w:rsidR="00C731DF">
        <w:rPr>
          <w:rFonts w:ascii="Times New Roman" w:eastAsiaTheme="majorEastAsia" w:hAnsi="Times New Roman" w:cs="Times New Roman"/>
          <w:color w:val="000000" w:themeColor="text1"/>
          <w:sz w:val="24"/>
          <w:szCs w:val="24"/>
        </w:rPr>
        <w:t xml:space="preserve">tuleb aktsiisi rohkem maksta eelkõige sigarillodelt. </w:t>
      </w:r>
    </w:p>
    <w:p w14:paraId="7D3BA854" w14:textId="52FD8073" w:rsidR="00DF5C43" w:rsidRPr="009C0700" w:rsidRDefault="00DF5C43" w:rsidP="008055DD">
      <w:pPr>
        <w:spacing w:after="0" w:line="240" w:lineRule="auto"/>
        <w:jc w:val="both"/>
        <w:outlineLvl w:val="8"/>
        <w:rPr>
          <w:rFonts w:ascii="Times New Roman" w:eastAsiaTheme="majorEastAsia" w:hAnsi="Times New Roman" w:cs="Times New Roman"/>
          <w:color w:val="000000" w:themeColor="text1"/>
          <w:sz w:val="24"/>
          <w:szCs w:val="24"/>
        </w:rPr>
      </w:pPr>
    </w:p>
    <w:p w14:paraId="6B0EB422" w14:textId="0C349204" w:rsidR="00F6436C" w:rsidRPr="009C0700" w:rsidRDefault="00C731DF" w:rsidP="00C731DF">
      <w:pPr>
        <w:spacing w:after="0" w:line="240" w:lineRule="auto"/>
        <w:jc w:val="both"/>
        <w:outlineLvl w:val="8"/>
        <w:rPr>
          <w:rFonts w:ascii="Times New Roman" w:hAnsi="Times New Roman" w:cs="Times New Roman"/>
          <w:sz w:val="24"/>
          <w:szCs w:val="24"/>
        </w:rPr>
      </w:pPr>
      <w:r w:rsidRPr="009C4CCB">
        <w:rPr>
          <w:rFonts w:ascii="Times New Roman" w:eastAsiaTheme="majorEastAsia" w:hAnsi="Times New Roman" w:cs="Times New Roman"/>
          <w:b/>
          <w:bCs/>
          <w:color w:val="000000" w:themeColor="text1"/>
          <w:sz w:val="24"/>
          <w:szCs w:val="24"/>
        </w:rPr>
        <w:t>Tabel</w:t>
      </w:r>
      <w:r w:rsidR="009C0700" w:rsidRPr="009C4CCB">
        <w:rPr>
          <w:rFonts w:ascii="Times New Roman" w:eastAsiaTheme="majorEastAsia" w:hAnsi="Times New Roman" w:cs="Times New Roman"/>
          <w:b/>
          <w:bCs/>
          <w:color w:val="000000" w:themeColor="text1"/>
          <w:sz w:val="24"/>
          <w:szCs w:val="24"/>
        </w:rPr>
        <w:t xml:space="preserve"> </w:t>
      </w:r>
      <w:r w:rsidR="00C13798">
        <w:rPr>
          <w:rFonts w:ascii="Times New Roman" w:eastAsiaTheme="majorEastAsia" w:hAnsi="Times New Roman" w:cs="Times New Roman"/>
          <w:b/>
          <w:bCs/>
          <w:color w:val="000000" w:themeColor="text1"/>
          <w:sz w:val="24"/>
          <w:szCs w:val="24"/>
        </w:rPr>
        <w:t>5</w:t>
      </w:r>
      <w:r w:rsidR="00BE6818">
        <w:rPr>
          <w:rFonts w:ascii="Times New Roman" w:eastAsiaTheme="majorEastAsia" w:hAnsi="Times New Roman" w:cs="Times New Roman"/>
          <w:color w:val="000000" w:themeColor="text1"/>
          <w:sz w:val="24"/>
          <w:szCs w:val="24"/>
        </w:rPr>
        <w:t>.</w:t>
      </w:r>
      <w:r w:rsidRPr="009C0700">
        <w:rPr>
          <w:rFonts w:ascii="Times New Roman" w:eastAsiaTheme="majorEastAsia" w:hAnsi="Times New Roman" w:cs="Times New Roman"/>
          <w:color w:val="000000" w:themeColor="text1"/>
          <w:sz w:val="24"/>
          <w:szCs w:val="24"/>
        </w:rPr>
        <w:t xml:space="preserve"> Sigarite ja sigarillode kavandatav aktsiisimäär kuni 202</w:t>
      </w:r>
      <w:r w:rsidR="0078139B">
        <w:rPr>
          <w:rFonts w:ascii="Times New Roman" w:eastAsiaTheme="majorEastAsia" w:hAnsi="Times New Roman" w:cs="Times New Roman"/>
          <w:color w:val="000000" w:themeColor="text1"/>
          <w:sz w:val="24"/>
          <w:szCs w:val="24"/>
        </w:rPr>
        <w:t>8</w:t>
      </w:r>
      <w:r w:rsidR="001B6F92">
        <w:rPr>
          <w:rFonts w:ascii="Times New Roman" w:eastAsiaTheme="majorEastAsia" w:hAnsi="Times New Roman" w:cs="Times New Roman"/>
          <w:color w:val="000000" w:themeColor="text1"/>
          <w:sz w:val="24"/>
          <w:szCs w:val="24"/>
        </w:rPr>
        <w:t>.</w:t>
      </w:r>
      <w:r w:rsidRPr="009C0700">
        <w:rPr>
          <w:rFonts w:ascii="Times New Roman" w:eastAsiaTheme="majorEastAsia" w:hAnsi="Times New Roman" w:cs="Times New Roman"/>
          <w:color w:val="000000" w:themeColor="text1"/>
          <w:sz w:val="24"/>
          <w:szCs w:val="24"/>
        </w:rPr>
        <w:t xml:space="preserve"> aastani</w:t>
      </w:r>
    </w:p>
    <w:tbl>
      <w:tblPr>
        <w:tblStyle w:val="Kontuurtabel"/>
        <w:tblW w:w="0" w:type="auto"/>
        <w:tblLook w:val="04A0" w:firstRow="1" w:lastRow="0" w:firstColumn="1" w:lastColumn="0" w:noHBand="0" w:noVBand="1"/>
      </w:tblPr>
      <w:tblGrid>
        <w:gridCol w:w="2263"/>
        <w:gridCol w:w="1560"/>
        <w:gridCol w:w="2043"/>
        <w:gridCol w:w="2043"/>
      </w:tblGrid>
      <w:tr w:rsidR="00C731DF" w:rsidRPr="009C0700" w14:paraId="073E7829" w14:textId="6FEB196F" w:rsidTr="009C0700">
        <w:tc>
          <w:tcPr>
            <w:tcW w:w="2263" w:type="dxa"/>
            <w:shd w:val="clear" w:color="auto" w:fill="C6D9F1" w:themeFill="text2" w:themeFillTint="33"/>
          </w:tcPr>
          <w:p w14:paraId="41605268" w14:textId="33C08247" w:rsidR="00C731DF" w:rsidRPr="009C0700" w:rsidRDefault="00C731DF" w:rsidP="00FD1396">
            <w:pPr>
              <w:rPr>
                <w:rFonts w:ascii="Times New Roman" w:hAnsi="Times New Roman" w:cs="Times New Roman"/>
                <w:sz w:val="24"/>
                <w:szCs w:val="24"/>
              </w:rPr>
            </w:pPr>
            <w:bookmarkStart w:id="18" w:name="_Hlk130392552"/>
            <w:r w:rsidRPr="009C0700">
              <w:rPr>
                <w:rFonts w:ascii="Times New Roman" w:hAnsi="Times New Roman" w:cs="Times New Roman"/>
                <w:sz w:val="24"/>
                <w:szCs w:val="24"/>
              </w:rPr>
              <w:t>Aasta</w:t>
            </w:r>
          </w:p>
        </w:tc>
        <w:tc>
          <w:tcPr>
            <w:tcW w:w="1560" w:type="dxa"/>
            <w:shd w:val="clear" w:color="auto" w:fill="C6D9F1" w:themeFill="text2" w:themeFillTint="33"/>
          </w:tcPr>
          <w:p w14:paraId="073069BF" w14:textId="77777777" w:rsidR="00C731DF" w:rsidRPr="009C0700" w:rsidRDefault="00C731DF" w:rsidP="00C731DF">
            <w:pPr>
              <w:jc w:val="center"/>
              <w:rPr>
                <w:rFonts w:ascii="Times New Roman" w:hAnsi="Times New Roman" w:cs="Times New Roman"/>
                <w:sz w:val="24"/>
                <w:szCs w:val="24"/>
              </w:rPr>
            </w:pPr>
            <w:r w:rsidRPr="009C0700">
              <w:rPr>
                <w:rFonts w:ascii="Times New Roman" w:hAnsi="Times New Roman" w:cs="Times New Roman"/>
                <w:sz w:val="24"/>
                <w:szCs w:val="24"/>
              </w:rPr>
              <w:t>Fikseeritud aktsiis</w:t>
            </w:r>
          </w:p>
          <w:p w14:paraId="274642EA" w14:textId="48C32FB1" w:rsidR="00C731DF" w:rsidRPr="009C0700" w:rsidRDefault="00C731DF" w:rsidP="00C731DF">
            <w:pPr>
              <w:jc w:val="center"/>
              <w:rPr>
                <w:rFonts w:ascii="Times New Roman" w:hAnsi="Times New Roman" w:cs="Times New Roman"/>
                <w:sz w:val="24"/>
                <w:szCs w:val="24"/>
              </w:rPr>
            </w:pPr>
            <w:r w:rsidRPr="009C0700">
              <w:rPr>
                <w:rFonts w:ascii="Times New Roman" w:hAnsi="Times New Roman" w:cs="Times New Roman"/>
                <w:sz w:val="24"/>
                <w:szCs w:val="24"/>
              </w:rPr>
              <w:t>(</w:t>
            </w:r>
            <w:r w:rsidR="00002695">
              <w:rPr>
                <w:rFonts w:ascii="Times New Roman" w:hAnsi="Times New Roman" w:cs="Times New Roman"/>
                <w:sz w:val="24"/>
                <w:szCs w:val="24"/>
              </w:rPr>
              <w:t>eurot</w:t>
            </w:r>
            <w:r w:rsidRPr="009C0700">
              <w:rPr>
                <w:rFonts w:ascii="Times New Roman" w:hAnsi="Times New Roman" w:cs="Times New Roman"/>
                <w:sz w:val="24"/>
                <w:szCs w:val="24"/>
              </w:rPr>
              <w:t>/1000 tk)</w:t>
            </w:r>
          </w:p>
        </w:tc>
        <w:tc>
          <w:tcPr>
            <w:tcW w:w="2043" w:type="dxa"/>
            <w:shd w:val="clear" w:color="auto" w:fill="C6D9F1" w:themeFill="text2" w:themeFillTint="33"/>
          </w:tcPr>
          <w:p w14:paraId="7285E75D" w14:textId="77777777" w:rsidR="00C731DF" w:rsidRPr="009C0700" w:rsidRDefault="00C731DF" w:rsidP="009C0700">
            <w:pPr>
              <w:jc w:val="center"/>
              <w:rPr>
                <w:rFonts w:ascii="Times New Roman" w:hAnsi="Times New Roman" w:cs="Times New Roman"/>
                <w:sz w:val="24"/>
                <w:szCs w:val="24"/>
              </w:rPr>
            </w:pPr>
            <w:r w:rsidRPr="009C0700">
              <w:rPr>
                <w:rFonts w:ascii="Times New Roman" w:hAnsi="Times New Roman" w:cs="Times New Roman"/>
                <w:sz w:val="24"/>
                <w:szCs w:val="24"/>
              </w:rPr>
              <w:t>Proportsionaalne aktsiis</w:t>
            </w:r>
          </w:p>
          <w:p w14:paraId="4D81CA66" w14:textId="2BADD475" w:rsidR="00C731DF" w:rsidRPr="009C0700" w:rsidRDefault="00C731DF" w:rsidP="009C0700">
            <w:pPr>
              <w:jc w:val="center"/>
              <w:rPr>
                <w:rFonts w:ascii="Times New Roman" w:hAnsi="Times New Roman" w:cs="Times New Roman"/>
                <w:sz w:val="24"/>
                <w:szCs w:val="24"/>
              </w:rPr>
            </w:pPr>
            <w:r w:rsidRPr="009C0700">
              <w:rPr>
                <w:rFonts w:ascii="Times New Roman" w:hAnsi="Times New Roman" w:cs="Times New Roman"/>
                <w:sz w:val="24"/>
                <w:szCs w:val="24"/>
              </w:rPr>
              <w:t xml:space="preserve">(% </w:t>
            </w:r>
            <w:r w:rsidR="009C0700" w:rsidRPr="009C0700">
              <w:rPr>
                <w:rFonts w:ascii="Times New Roman" w:hAnsi="Times New Roman" w:cs="Times New Roman"/>
                <w:sz w:val="24"/>
                <w:szCs w:val="24"/>
              </w:rPr>
              <w:t>ma</w:t>
            </w:r>
            <w:r w:rsidR="003A19D3">
              <w:rPr>
                <w:rFonts w:ascii="Times New Roman" w:hAnsi="Times New Roman" w:cs="Times New Roman"/>
                <w:sz w:val="24"/>
                <w:szCs w:val="24"/>
              </w:rPr>
              <w:t xml:space="preserve">ksimaalsest </w:t>
            </w:r>
            <w:r w:rsidR="009C0700" w:rsidRPr="009C0700">
              <w:rPr>
                <w:rFonts w:ascii="Times New Roman" w:hAnsi="Times New Roman" w:cs="Times New Roman"/>
                <w:sz w:val="24"/>
                <w:szCs w:val="24"/>
              </w:rPr>
              <w:t xml:space="preserve"> </w:t>
            </w:r>
            <w:r w:rsidRPr="009C0700">
              <w:rPr>
                <w:rFonts w:ascii="Times New Roman" w:hAnsi="Times New Roman" w:cs="Times New Roman"/>
                <w:sz w:val="24"/>
                <w:szCs w:val="24"/>
              </w:rPr>
              <w:t>jaehinnast)</w:t>
            </w:r>
          </w:p>
        </w:tc>
        <w:tc>
          <w:tcPr>
            <w:tcW w:w="2043" w:type="dxa"/>
            <w:shd w:val="clear" w:color="auto" w:fill="C6D9F1" w:themeFill="text2" w:themeFillTint="33"/>
          </w:tcPr>
          <w:p w14:paraId="7B1885E4" w14:textId="3EDF16FB" w:rsidR="00C731DF" w:rsidRPr="009C0700" w:rsidRDefault="00C731DF" w:rsidP="009C0700">
            <w:pPr>
              <w:jc w:val="center"/>
              <w:rPr>
                <w:rFonts w:ascii="Times New Roman" w:hAnsi="Times New Roman" w:cs="Times New Roman"/>
                <w:sz w:val="24"/>
                <w:szCs w:val="24"/>
              </w:rPr>
            </w:pPr>
            <w:r w:rsidRPr="009C0700">
              <w:rPr>
                <w:rFonts w:ascii="Times New Roman" w:hAnsi="Times New Roman" w:cs="Times New Roman"/>
                <w:sz w:val="24"/>
                <w:szCs w:val="24"/>
              </w:rPr>
              <w:t>Minimaalselt</w:t>
            </w:r>
          </w:p>
          <w:p w14:paraId="24A2F6BB" w14:textId="77777777" w:rsidR="00C731DF" w:rsidRPr="009C0700" w:rsidRDefault="00C731DF" w:rsidP="009C0700">
            <w:pPr>
              <w:jc w:val="center"/>
              <w:rPr>
                <w:rFonts w:ascii="Times New Roman" w:hAnsi="Times New Roman" w:cs="Times New Roman"/>
                <w:sz w:val="24"/>
                <w:szCs w:val="24"/>
              </w:rPr>
            </w:pPr>
            <w:r w:rsidRPr="009C0700">
              <w:rPr>
                <w:rFonts w:ascii="Times New Roman" w:hAnsi="Times New Roman" w:cs="Times New Roman"/>
                <w:sz w:val="24"/>
                <w:szCs w:val="24"/>
              </w:rPr>
              <w:t>makstav aktsiisisumma</w:t>
            </w:r>
          </w:p>
          <w:p w14:paraId="293BA971" w14:textId="5CE2763C" w:rsidR="009C0700" w:rsidRPr="009C0700" w:rsidRDefault="009C0700" w:rsidP="009C0700">
            <w:pPr>
              <w:jc w:val="center"/>
              <w:rPr>
                <w:rFonts w:ascii="Times New Roman" w:hAnsi="Times New Roman" w:cs="Times New Roman"/>
                <w:sz w:val="24"/>
                <w:szCs w:val="24"/>
              </w:rPr>
            </w:pPr>
            <w:r w:rsidRPr="009C0700">
              <w:rPr>
                <w:rFonts w:ascii="Times New Roman" w:hAnsi="Times New Roman" w:cs="Times New Roman"/>
                <w:sz w:val="24"/>
                <w:szCs w:val="24"/>
              </w:rPr>
              <w:t>(</w:t>
            </w:r>
            <w:r w:rsidR="00002695">
              <w:rPr>
                <w:rFonts w:ascii="Times New Roman" w:hAnsi="Times New Roman" w:cs="Times New Roman"/>
                <w:sz w:val="24"/>
                <w:szCs w:val="24"/>
              </w:rPr>
              <w:t>eurot</w:t>
            </w:r>
            <w:r w:rsidRPr="009C0700">
              <w:rPr>
                <w:rFonts w:ascii="Times New Roman" w:hAnsi="Times New Roman" w:cs="Times New Roman"/>
                <w:sz w:val="24"/>
                <w:szCs w:val="24"/>
              </w:rPr>
              <w:t>/1000 tk)</w:t>
            </w:r>
          </w:p>
        </w:tc>
      </w:tr>
      <w:tr w:rsidR="00C731DF" w:rsidRPr="009C0700" w14:paraId="2B5CF6FE" w14:textId="6639CD28" w:rsidTr="009C0700">
        <w:tc>
          <w:tcPr>
            <w:tcW w:w="2263" w:type="dxa"/>
          </w:tcPr>
          <w:p w14:paraId="3782C1A9" w14:textId="5F83309C" w:rsidR="00C731DF" w:rsidRPr="009C0700" w:rsidRDefault="00C731DF" w:rsidP="00FD1396">
            <w:pPr>
              <w:rPr>
                <w:rFonts w:ascii="Times New Roman" w:hAnsi="Times New Roman" w:cs="Times New Roman"/>
                <w:sz w:val="24"/>
                <w:szCs w:val="24"/>
              </w:rPr>
            </w:pPr>
            <w:r w:rsidRPr="009C0700">
              <w:rPr>
                <w:rFonts w:ascii="Times New Roman" w:hAnsi="Times New Roman" w:cs="Times New Roman"/>
                <w:sz w:val="24"/>
                <w:szCs w:val="24"/>
              </w:rPr>
              <w:t>2024</w:t>
            </w:r>
          </w:p>
        </w:tc>
        <w:tc>
          <w:tcPr>
            <w:tcW w:w="1560" w:type="dxa"/>
          </w:tcPr>
          <w:p w14:paraId="2E4C37BA" w14:textId="6576E756"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151</w:t>
            </w:r>
          </w:p>
        </w:tc>
        <w:tc>
          <w:tcPr>
            <w:tcW w:w="2043" w:type="dxa"/>
          </w:tcPr>
          <w:p w14:paraId="3D02B16A" w14:textId="74CB9A05"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10%</w:t>
            </w:r>
          </w:p>
        </w:tc>
        <w:tc>
          <w:tcPr>
            <w:tcW w:w="2043" w:type="dxa"/>
          </w:tcPr>
          <w:p w14:paraId="52805B7C" w14:textId="50E1D39C"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2</w:t>
            </w:r>
            <w:r w:rsidR="00832429">
              <w:rPr>
                <w:rFonts w:ascii="Times New Roman" w:hAnsi="Times New Roman" w:cs="Times New Roman"/>
                <w:sz w:val="24"/>
                <w:szCs w:val="24"/>
              </w:rPr>
              <w:t xml:space="preserve">22 </w:t>
            </w:r>
          </w:p>
        </w:tc>
      </w:tr>
      <w:tr w:rsidR="00C731DF" w:rsidRPr="009C0700" w14:paraId="2455E52A" w14:textId="214289BA" w:rsidTr="009C0700">
        <w:tc>
          <w:tcPr>
            <w:tcW w:w="2263" w:type="dxa"/>
          </w:tcPr>
          <w:p w14:paraId="25522437" w14:textId="1B8E49CA" w:rsidR="00C731DF" w:rsidRPr="009C0700" w:rsidRDefault="00C731DF" w:rsidP="00FD1396">
            <w:pPr>
              <w:rPr>
                <w:rFonts w:ascii="Times New Roman" w:hAnsi="Times New Roman" w:cs="Times New Roman"/>
                <w:sz w:val="24"/>
                <w:szCs w:val="24"/>
              </w:rPr>
            </w:pPr>
            <w:r w:rsidRPr="009C0700">
              <w:rPr>
                <w:rFonts w:ascii="Times New Roman" w:hAnsi="Times New Roman" w:cs="Times New Roman"/>
                <w:sz w:val="24"/>
                <w:szCs w:val="24"/>
              </w:rPr>
              <w:t>2025</w:t>
            </w:r>
            <w:r w:rsidR="00D90D65">
              <w:rPr>
                <w:rFonts w:ascii="Times New Roman" w:hAnsi="Times New Roman" w:cs="Times New Roman"/>
                <w:sz w:val="24"/>
                <w:szCs w:val="24"/>
              </w:rPr>
              <w:t>.01</w:t>
            </w:r>
          </w:p>
        </w:tc>
        <w:tc>
          <w:tcPr>
            <w:tcW w:w="1560" w:type="dxa"/>
          </w:tcPr>
          <w:p w14:paraId="5B442A2B" w14:textId="1C432A86"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151</w:t>
            </w:r>
          </w:p>
        </w:tc>
        <w:tc>
          <w:tcPr>
            <w:tcW w:w="2043" w:type="dxa"/>
          </w:tcPr>
          <w:p w14:paraId="6112ABCE" w14:textId="58E528FD"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10%</w:t>
            </w:r>
          </w:p>
        </w:tc>
        <w:tc>
          <w:tcPr>
            <w:tcW w:w="2043" w:type="dxa"/>
          </w:tcPr>
          <w:p w14:paraId="10AA6AB5" w14:textId="2CE450FE"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23</w:t>
            </w:r>
            <w:r w:rsidR="00832429">
              <w:rPr>
                <w:rFonts w:ascii="Times New Roman" w:hAnsi="Times New Roman" w:cs="Times New Roman"/>
                <w:sz w:val="24"/>
                <w:szCs w:val="24"/>
              </w:rPr>
              <w:t>3</w:t>
            </w:r>
            <w:r w:rsidR="003A19D3">
              <w:rPr>
                <w:rFonts w:ascii="Times New Roman" w:hAnsi="Times New Roman" w:cs="Times New Roman"/>
                <w:sz w:val="24"/>
                <w:szCs w:val="24"/>
              </w:rPr>
              <w:t xml:space="preserve"> (+</w:t>
            </w:r>
            <w:r w:rsidR="00832429">
              <w:rPr>
                <w:rFonts w:ascii="Times New Roman" w:hAnsi="Times New Roman" w:cs="Times New Roman"/>
                <w:sz w:val="24"/>
                <w:szCs w:val="24"/>
              </w:rPr>
              <w:t>5%</w:t>
            </w:r>
            <w:r w:rsidR="003A19D3">
              <w:rPr>
                <w:rFonts w:ascii="Times New Roman" w:hAnsi="Times New Roman" w:cs="Times New Roman"/>
                <w:sz w:val="24"/>
                <w:szCs w:val="24"/>
              </w:rPr>
              <w:t>)</w:t>
            </w:r>
          </w:p>
        </w:tc>
      </w:tr>
      <w:tr w:rsidR="00D90D65" w:rsidRPr="009C0700" w14:paraId="5CA2FE02" w14:textId="77777777" w:rsidTr="009C0700">
        <w:tc>
          <w:tcPr>
            <w:tcW w:w="2263" w:type="dxa"/>
          </w:tcPr>
          <w:p w14:paraId="35698C41" w14:textId="7485A797"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2025.07</w:t>
            </w:r>
          </w:p>
        </w:tc>
        <w:tc>
          <w:tcPr>
            <w:tcW w:w="1560" w:type="dxa"/>
          </w:tcPr>
          <w:p w14:paraId="2D365C3A" w14:textId="744B34E6"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151</w:t>
            </w:r>
          </w:p>
        </w:tc>
        <w:tc>
          <w:tcPr>
            <w:tcW w:w="2043" w:type="dxa"/>
          </w:tcPr>
          <w:p w14:paraId="197CE2E8" w14:textId="219E320A"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10%</w:t>
            </w:r>
          </w:p>
        </w:tc>
        <w:tc>
          <w:tcPr>
            <w:tcW w:w="2043" w:type="dxa"/>
          </w:tcPr>
          <w:p w14:paraId="67199CD8" w14:textId="1FB63E8E" w:rsidR="00D90D65" w:rsidRPr="009C0700" w:rsidRDefault="00D90D65" w:rsidP="00FD1396">
            <w:pPr>
              <w:rPr>
                <w:rFonts w:ascii="Times New Roman" w:hAnsi="Times New Roman" w:cs="Times New Roman"/>
                <w:sz w:val="24"/>
                <w:szCs w:val="24"/>
              </w:rPr>
            </w:pPr>
            <w:r w:rsidRPr="009C0700">
              <w:rPr>
                <w:rFonts w:ascii="Times New Roman" w:hAnsi="Times New Roman" w:cs="Times New Roman"/>
                <w:sz w:val="24"/>
                <w:szCs w:val="24"/>
              </w:rPr>
              <w:t>24</w:t>
            </w:r>
            <w:r>
              <w:rPr>
                <w:rFonts w:ascii="Times New Roman" w:hAnsi="Times New Roman" w:cs="Times New Roman"/>
                <w:sz w:val="24"/>
                <w:szCs w:val="24"/>
              </w:rPr>
              <w:t>4 (+5%)</w:t>
            </w:r>
          </w:p>
        </w:tc>
      </w:tr>
      <w:tr w:rsidR="00C731DF" w:rsidRPr="009C0700" w14:paraId="782CE9DB" w14:textId="74CC55D4" w:rsidTr="009C0700">
        <w:tc>
          <w:tcPr>
            <w:tcW w:w="2263" w:type="dxa"/>
          </w:tcPr>
          <w:p w14:paraId="47357FDD" w14:textId="76373F63" w:rsidR="00C731DF" w:rsidRPr="00D90D65" w:rsidRDefault="00C731DF" w:rsidP="00FD1396">
            <w:pPr>
              <w:rPr>
                <w:rFonts w:ascii="Times New Roman" w:hAnsi="Times New Roman" w:cs="Times New Roman"/>
                <w:b/>
                <w:bCs/>
                <w:sz w:val="24"/>
                <w:szCs w:val="24"/>
              </w:rPr>
            </w:pPr>
            <w:r w:rsidRPr="00D90D65">
              <w:rPr>
                <w:rFonts w:ascii="Times New Roman" w:hAnsi="Times New Roman" w:cs="Times New Roman"/>
                <w:b/>
                <w:bCs/>
                <w:sz w:val="24"/>
                <w:szCs w:val="24"/>
              </w:rPr>
              <w:t>2026</w:t>
            </w:r>
          </w:p>
        </w:tc>
        <w:tc>
          <w:tcPr>
            <w:tcW w:w="1560" w:type="dxa"/>
          </w:tcPr>
          <w:p w14:paraId="6A771EA5" w14:textId="13FF22E7"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151</w:t>
            </w:r>
          </w:p>
        </w:tc>
        <w:tc>
          <w:tcPr>
            <w:tcW w:w="2043" w:type="dxa"/>
          </w:tcPr>
          <w:p w14:paraId="76DF8637" w14:textId="1AC6610D" w:rsidR="00C731DF" w:rsidRPr="009C0700" w:rsidRDefault="009C0700" w:rsidP="00FD1396">
            <w:pPr>
              <w:rPr>
                <w:rFonts w:ascii="Times New Roman" w:hAnsi="Times New Roman" w:cs="Times New Roman"/>
                <w:sz w:val="24"/>
                <w:szCs w:val="24"/>
              </w:rPr>
            </w:pPr>
            <w:r w:rsidRPr="009C0700">
              <w:rPr>
                <w:rFonts w:ascii="Times New Roman" w:hAnsi="Times New Roman" w:cs="Times New Roman"/>
                <w:sz w:val="24"/>
                <w:szCs w:val="24"/>
              </w:rPr>
              <w:t>10%</w:t>
            </w:r>
          </w:p>
        </w:tc>
        <w:tc>
          <w:tcPr>
            <w:tcW w:w="2043" w:type="dxa"/>
          </w:tcPr>
          <w:p w14:paraId="5E058912" w14:textId="1A95A3E5" w:rsidR="00C731DF" w:rsidRPr="00D90D65" w:rsidRDefault="00D90D65" w:rsidP="00FD1396">
            <w:pPr>
              <w:rPr>
                <w:rFonts w:ascii="Times New Roman" w:hAnsi="Times New Roman" w:cs="Times New Roman"/>
                <w:b/>
                <w:bCs/>
                <w:sz w:val="24"/>
                <w:szCs w:val="24"/>
              </w:rPr>
            </w:pPr>
            <w:r w:rsidRPr="00D90D65">
              <w:rPr>
                <w:rFonts w:ascii="Times New Roman" w:hAnsi="Times New Roman" w:cs="Times New Roman"/>
                <w:b/>
                <w:bCs/>
                <w:sz w:val="24"/>
                <w:szCs w:val="24"/>
              </w:rPr>
              <w:t>268,40 (+10%)</w:t>
            </w:r>
          </w:p>
        </w:tc>
      </w:tr>
      <w:tr w:rsidR="00D90D65" w:rsidRPr="009C0700" w14:paraId="348FF5B8" w14:textId="77777777" w:rsidTr="009C0700">
        <w:tc>
          <w:tcPr>
            <w:tcW w:w="2263" w:type="dxa"/>
          </w:tcPr>
          <w:p w14:paraId="116ADC92" w14:textId="1C1EA8EF" w:rsidR="00D90D65" w:rsidRPr="00D90D65" w:rsidRDefault="00D90D65" w:rsidP="00FD1396">
            <w:pPr>
              <w:rPr>
                <w:rFonts w:ascii="Times New Roman" w:hAnsi="Times New Roman" w:cs="Times New Roman"/>
                <w:b/>
                <w:bCs/>
                <w:sz w:val="24"/>
                <w:szCs w:val="24"/>
              </w:rPr>
            </w:pPr>
            <w:r w:rsidRPr="00D90D65">
              <w:rPr>
                <w:rFonts w:ascii="Times New Roman" w:hAnsi="Times New Roman" w:cs="Times New Roman"/>
                <w:b/>
                <w:bCs/>
                <w:sz w:val="24"/>
                <w:szCs w:val="24"/>
              </w:rPr>
              <w:t>2027</w:t>
            </w:r>
          </w:p>
        </w:tc>
        <w:tc>
          <w:tcPr>
            <w:tcW w:w="1560" w:type="dxa"/>
          </w:tcPr>
          <w:p w14:paraId="4B9C8F20" w14:textId="2845F6AF"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151</w:t>
            </w:r>
          </w:p>
        </w:tc>
        <w:tc>
          <w:tcPr>
            <w:tcW w:w="2043" w:type="dxa"/>
          </w:tcPr>
          <w:p w14:paraId="502BA068" w14:textId="22F5941E"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10%</w:t>
            </w:r>
          </w:p>
        </w:tc>
        <w:tc>
          <w:tcPr>
            <w:tcW w:w="2043" w:type="dxa"/>
          </w:tcPr>
          <w:p w14:paraId="34B59132" w14:textId="3DF69943" w:rsidR="00D90D65" w:rsidRPr="00D90D65" w:rsidRDefault="00D90D65" w:rsidP="00FD1396">
            <w:pPr>
              <w:rPr>
                <w:rFonts w:ascii="Times New Roman" w:hAnsi="Times New Roman" w:cs="Times New Roman"/>
                <w:b/>
                <w:bCs/>
                <w:sz w:val="24"/>
                <w:szCs w:val="24"/>
              </w:rPr>
            </w:pPr>
            <w:r w:rsidRPr="00D90D65">
              <w:rPr>
                <w:rFonts w:ascii="Times New Roman" w:hAnsi="Times New Roman" w:cs="Times New Roman"/>
                <w:b/>
                <w:bCs/>
                <w:sz w:val="24"/>
                <w:szCs w:val="24"/>
              </w:rPr>
              <w:t>282,00 (+5%)</w:t>
            </w:r>
          </w:p>
        </w:tc>
      </w:tr>
      <w:tr w:rsidR="00D90D65" w:rsidRPr="009C0700" w14:paraId="02FA94C2" w14:textId="77777777" w:rsidTr="009C0700">
        <w:tc>
          <w:tcPr>
            <w:tcW w:w="2263" w:type="dxa"/>
          </w:tcPr>
          <w:p w14:paraId="408E0217" w14:textId="7D74ED44" w:rsidR="00D90D65" w:rsidRPr="00D90D65" w:rsidRDefault="00D90D65" w:rsidP="00FD1396">
            <w:pPr>
              <w:rPr>
                <w:rFonts w:ascii="Times New Roman" w:hAnsi="Times New Roman" w:cs="Times New Roman"/>
                <w:b/>
                <w:bCs/>
                <w:sz w:val="24"/>
                <w:szCs w:val="24"/>
              </w:rPr>
            </w:pPr>
            <w:r w:rsidRPr="00D90D65">
              <w:rPr>
                <w:rFonts w:ascii="Times New Roman" w:hAnsi="Times New Roman" w:cs="Times New Roman"/>
                <w:b/>
                <w:bCs/>
                <w:sz w:val="24"/>
                <w:szCs w:val="24"/>
              </w:rPr>
              <w:lastRenderedPageBreak/>
              <w:t>2028</w:t>
            </w:r>
          </w:p>
        </w:tc>
        <w:tc>
          <w:tcPr>
            <w:tcW w:w="1560" w:type="dxa"/>
          </w:tcPr>
          <w:p w14:paraId="22F315C8" w14:textId="6F24264B"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151</w:t>
            </w:r>
          </w:p>
        </w:tc>
        <w:tc>
          <w:tcPr>
            <w:tcW w:w="2043" w:type="dxa"/>
          </w:tcPr>
          <w:p w14:paraId="629762EF" w14:textId="315C5C03" w:rsidR="00D90D65" w:rsidRPr="009C0700" w:rsidRDefault="00D90D65" w:rsidP="00FD1396">
            <w:pPr>
              <w:rPr>
                <w:rFonts w:ascii="Times New Roman" w:hAnsi="Times New Roman" w:cs="Times New Roman"/>
                <w:sz w:val="24"/>
                <w:szCs w:val="24"/>
              </w:rPr>
            </w:pPr>
            <w:r>
              <w:rPr>
                <w:rFonts w:ascii="Times New Roman" w:hAnsi="Times New Roman" w:cs="Times New Roman"/>
                <w:sz w:val="24"/>
                <w:szCs w:val="24"/>
              </w:rPr>
              <w:t>10%</w:t>
            </w:r>
          </w:p>
        </w:tc>
        <w:tc>
          <w:tcPr>
            <w:tcW w:w="2043" w:type="dxa"/>
          </w:tcPr>
          <w:p w14:paraId="64BB5D63" w14:textId="7FF47819" w:rsidR="00D90D65" w:rsidRPr="00D90D65" w:rsidRDefault="00D90D65" w:rsidP="00FD1396">
            <w:pPr>
              <w:rPr>
                <w:rFonts w:ascii="Times New Roman" w:hAnsi="Times New Roman" w:cs="Times New Roman"/>
                <w:b/>
                <w:bCs/>
                <w:sz w:val="24"/>
                <w:szCs w:val="24"/>
              </w:rPr>
            </w:pPr>
            <w:r w:rsidRPr="00D90D65">
              <w:rPr>
                <w:rFonts w:ascii="Times New Roman" w:hAnsi="Times New Roman" w:cs="Times New Roman"/>
                <w:b/>
                <w:bCs/>
                <w:sz w:val="24"/>
                <w:szCs w:val="24"/>
              </w:rPr>
              <w:t>296,00 (+5%)</w:t>
            </w:r>
          </w:p>
        </w:tc>
      </w:tr>
      <w:bookmarkEnd w:id="18"/>
    </w:tbl>
    <w:p w14:paraId="3E2E0010" w14:textId="77777777" w:rsidR="00F6436C" w:rsidRPr="009C0700" w:rsidRDefault="00F6436C" w:rsidP="008055DD">
      <w:pPr>
        <w:spacing w:after="0" w:line="240" w:lineRule="auto"/>
        <w:jc w:val="both"/>
        <w:outlineLvl w:val="8"/>
        <w:rPr>
          <w:rFonts w:ascii="Times New Roman" w:eastAsiaTheme="majorEastAsia" w:hAnsi="Times New Roman" w:cs="Times New Roman"/>
          <w:color w:val="000000" w:themeColor="text1"/>
          <w:sz w:val="24"/>
          <w:szCs w:val="24"/>
        </w:rPr>
      </w:pPr>
    </w:p>
    <w:p w14:paraId="6BDA064B" w14:textId="66CDF9C9" w:rsidR="008055DD" w:rsidRDefault="008055DD" w:rsidP="008055DD">
      <w:pPr>
        <w:spacing w:after="0" w:line="240" w:lineRule="auto"/>
        <w:jc w:val="both"/>
        <w:outlineLvl w:val="8"/>
        <w:rPr>
          <w:rFonts w:ascii="Times New Roman" w:eastAsiaTheme="majorEastAsia" w:hAnsi="Times New Roman" w:cs="Times New Roman"/>
          <w:color w:val="000000" w:themeColor="text1"/>
          <w:sz w:val="24"/>
          <w:szCs w:val="24"/>
        </w:rPr>
      </w:pPr>
      <w:r w:rsidRPr="00D925CC">
        <w:rPr>
          <w:rFonts w:ascii="Times New Roman" w:eastAsiaTheme="majorEastAsia" w:hAnsi="Times New Roman" w:cs="Times New Roman"/>
          <w:color w:val="000000" w:themeColor="text1"/>
          <w:sz w:val="24"/>
          <w:szCs w:val="24"/>
        </w:rPr>
        <w:t>S</w:t>
      </w:r>
      <w:r>
        <w:rPr>
          <w:rFonts w:ascii="Times New Roman" w:eastAsiaTheme="majorEastAsia" w:hAnsi="Times New Roman" w:cs="Times New Roman"/>
          <w:color w:val="000000" w:themeColor="text1"/>
          <w:sz w:val="24"/>
          <w:szCs w:val="24"/>
        </w:rPr>
        <w:t xml:space="preserve">uitsetamistubaka </w:t>
      </w:r>
      <w:r w:rsidRPr="00D925CC">
        <w:rPr>
          <w:rFonts w:ascii="Times New Roman" w:eastAsiaTheme="majorEastAsia" w:hAnsi="Times New Roman" w:cs="Times New Roman"/>
          <w:color w:val="000000" w:themeColor="text1"/>
          <w:sz w:val="24"/>
          <w:szCs w:val="24"/>
        </w:rPr>
        <w:t xml:space="preserve">kavandatavad aktsiisimäärad aastateks </w:t>
      </w:r>
      <w:bookmarkStart w:id="19" w:name="_Hlk131428230"/>
      <w:r w:rsidRPr="00D925CC">
        <w:rPr>
          <w:rFonts w:ascii="Times New Roman" w:eastAsiaTheme="majorEastAsia" w:hAnsi="Times New Roman" w:cs="Times New Roman"/>
          <w:color w:val="000000" w:themeColor="text1"/>
          <w:sz w:val="24"/>
          <w:szCs w:val="24"/>
        </w:rPr>
        <w:t>202</w:t>
      </w:r>
      <w:r w:rsidR="00D90D65">
        <w:rPr>
          <w:rFonts w:ascii="Times New Roman" w:eastAsiaTheme="majorEastAsia" w:hAnsi="Times New Roman" w:cs="Times New Roman"/>
          <w:color w:val="000000" w:themeColor="text1"/>
          <w:sz w:val="24"/>
          <w:szCs w:val="24"/>
        </w:rPr>
        <w:t>5</w:t>
      </w:r>
      <w:r w:rsidRPr="00D925CC">
        <w:rPr>
          <w:rFonts w:ascii="Times New Roman" w:eastAsiaTheme="majorEastAsia" w:hAnsi="Times New Roman" w:cs="Times New Roman"/>
          <w:color w:val="000000" w:themeColor="text1"/>
          <w:sz w:val="24"/>
          <w:szCs w:val="24"/>
        </w:rPr>
        <w:t>–202</w:t>
      </w:r>
      <w:r w:rsidR="00D90D65">
        <w:rPr>
          <w:rFonts w:ascii="Times New Roman" w:eastAsiaTheme="majorEastAsia" w:hAnsi="Times New Roman" w:cs="Times New Roman"/>
          <w:color w:val="000000" w:themeColor="text1"/>
          <w:sz w:val="24"/>
          <w:szCs w:val="24"/>
        </w:rPr>
        <w:t>8</w:t>
      </w:r>
      <w:r w:rsidRPr="00D925CC">
        <w:rPr>
          <w:rFonts w:ascii="Times New Roman" w:eastAsiaTheme="majorEastAsia" w:hAnsi="Times New Roman" w:cs="Times New Roman"/>
          <w:color w:val="000000" w:themeColor="text1"/>
          <w:sz w:val="24"/>
          <w:szCs w:val="24"/>
        </w:rPr>
        <w:t xml:space="preserve"> on toodud </w:t>
      </w:r>
      <w:r>
        <w:rPr>
          <w:rFonts w:ascii="Times New Roman" w:eastAsiaTheme="majorEastAsia" w:hAnsi="Times New Roman" w:cs="Times New Roman"/>
          <w:color w:val="000000" w:themeColor="text1"/>
          <w:sz w:val="24"/>
          <w:szCs w:val="24"/>
        </w:rPr>
        <w:t>t</w:t>
      </w:r>
      <w:r w:rsidRPr="00D925CC">
        <w:rPr>
          <w:rFonts w:ascii="Times New Roman" w:eastAsiaTheme="majorEastAsia" w:hAnsi="Times New Roman" w:cs="Times New Roman"/>
          <w:color w:val="000000" w:themeColor="text1"/>
          <w:sz w:val="24"/>
          <w:szCs w:val="24"/>
        </w:rPr>
        <w:t xml:space="preserve">abelis </w:t>
      </w:r>
      <w:r w:rsidR="00C13798">
        <w:rPr>
          <w:rFonts w:ascii="Times New Roman" w:eastAsiaTheme="majorEastAsia" w:hAnsi="Times New Roman" w:cs="Times New Roman"/>
          <w:color w:val="000000" w:themeColor="text1"/>
          <w:sz w:val="24"/>
          <w:szCs w:val="24"/>
        </w:rPr>
        <w:t>6</w:t>
      </w:r>
      <w:r w:rsidRPr="00D925CC">
        <w:rPr>
          <w:rFonts w:ascii="Times New Roman" w:eastAsiaTheme="majorEastAsia" w:hAnsi="Times New Roman" w:cs="Times New Roman"/>
          <w:color w:val="000000" w:themeColor="text1"/>
          <w:sz w:val="24"/>
          <w:szCs w:val="24"/>
        </w:rPr>
        <w:t>.</w:t>
      </w:r>
      <w:bookmarkEnd w:id="19"/>
    </w:p>
    <w:p w14:paraId="018A59F4" w14:textId="595EE961" w:rsidR="009D0821" w:rsidRPr="00D925CC" w:rsidRDefault="009D0821" w:rsidP="008055DD">
      <w:pPr>
        <w:spacing w:after="0" w:line="240" w:lineRule="auto"/>
        <w:jc w:val="both"/>
        <w:outlineLvl w:val="8"/>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Suitsetamistubaka aktsiisi tõstetakse 2026. aastal veidi rohkem kui 10%, see on 11,3%, et see moodustaks 66% sigarettidelt minimaalselt makstavast aktsiisisummast. Euroopa Liidus moodustab suitsetamistubaka aktsiisi alammäär (60 eurot kilogramm) 2/3 sigarettide aktsiisi alammäärast (90 eurot 1000 tk). </w:t>
      </w:r>
      <w:r w:rsidR="00C560E1">
        <w:rPr>
          <w:rFonts w:ascii="Times New Roman" w:eastAsiaTheme="majorEastAsia" w:hAnsi="Times New Roman" w:cs="Times New Roman"/>
          <w:color w:val="000000" w:themeColor="text1"/>
          <w:sz w:val="24"/>
          <w:szCs w:val="24"/>
        </w:rPr>
        <w:t>Nii loetakse tavapärased sigaretid ja suitsetamistubakas võrdsemalt maksustatuks.</w:t>
      </w:r>
    </w:p>
    <w:p w14:paraId="4284E612" w14:textId="77777777" w:rsidR="00D90D65" w:rsidRDefault="00D90D65" w:rsidP="00186B2B">
      <w:pPr>
        <w:spacing w:after="0" w:line="240" w:lineRule="auto"/>
        <w:rPr>
          <w:rFonts w:ascii="Times New Roman" w:hAnsi="Times New Roman" w:cs="Times New Roman"/>
          <w:b/>
          <w:bCs/>
          <w:color w:val="000000" w:themeColor="text1"/>
          <w:sz w:val="24"/>
          <w:szCs w:val="24"/>
        </w:rPr>
      </w:pPr>
    </w:p>
    <w:p w14:paraId="630566AF" w14:textId="3B1E7CFB" w:rsidR="00186B2B" w:rsidRPr="008055DD" w:rsidRDefault="00186B2B" w:rsidP="00186B2B">
      <w:pPr>
        <w:spacing w:after="0" w:line="240" w:lineRule="auto"/>
        <w:rPr>
          <w:rFonts w:ascii="Times New Roman" w:hAnsi="Times New Roman" w:cs="Times New Roman"/>
          <w:color w:val="000000" w:themeColor="text1"/>
          <w:sz w:val="24"/>
          <w:szCs w:val="24"/>
        </w:rPr>
      </w:pPr>
      <w:r w:rsidRPr="009C4CCB">
        <w:rPr>
          <w:rFonts w:ascii="Times New Roman" w:hAnsi="Times New Roman" w:cs="Times New Roman"/>
          <w:b/>
          <w:bCs/>
          <w:color w:val="000000" w:themeColor="text1"/>
          <w:sz w:val="24"/>
          <w:szCs w:val="24"/>
        </w:rPr>
        <w:t xml:space="preserve">Tabel </w:t>
      </w:r>
      <w:r w:rsidR="00C13798">
        <w:rPr>
          <w:rFonts w:ascii="Times New Roman" w:hAnsi="Times New Roman" w:cs="Times New Roman"/>
          <w:b/>
          <w:bCs/>
          <w:color w:val="000000" w:themeColor="text1"/>
          <w:sz w:val="24"/>
          <w:szCs w:val="24"/>
        </w:rPr>
        <w:t>6</w:t>
      </w:r>
      <w:r w:rsidR="00BE6818" w:rsidRPr="009C4CCB">
        <w:rPr>
          <w:rFonts w:ascii="Times New Roman" w:hAnsi="Times New Roman" w:cs="Times New Roman"/>
          <w:b/>
          <w:bCs/>
          <w:color w:val="000000" w:themeColor="text1"/>
          <w:sz w:val="24"/>
          <w:szCs w:val="24"/>
        </w:rPr>
        <w:t>.</w:t>
      </w:r>
      <w:r w:rsidRPr="008055DD">
        <w:rPr>
          <w:rFonts w:ascii="Times New Roman" w:hAnsi="Times New Roman" w:cs="Times New Roman"/>
          <w:color w:val="000000" w:themeColor="text1"/>
          <w:sz w:val="24"/>
          <w:szCs w:val="24"/>
        </w:rPr>
        <w:t xml:space="preserve"> Suitsetamistubaka aktsiisimäärad</w:t>
      </w:r>
    </w:p>
    <w:tbl>
      <w:tblPr>
        <w:tblStyle w:val="Kontuurtabel"/>
        <w:tblW w:w="0" w:type="auto"/>
        <w:tblLook w:val="04A0" w:firstRow="1" w:lastRow="0" w:firstColumn="1" w:lastColumn="0" w:noHBand="0" w:noVBand="1"/>
      </w:tblPr>
      <w:tblGrid>
        <w:gridCol w:w="2265"/>
        <w:gridCol w:w="3542"/>
      </w:tblGrid>
      <w:tr w:rsidR="00186B2B" w:rsidRPr="008055DD" w14:paraId="4D52021A" w14:textId="77777777" w:rsidTr="007203B9">
        <w:tc>
          <w:tcPr>
            <w:tcW w:w="2265" w:type="dxa"/>
            <w:shd w:val="clear" w:color="auto" w:fill="C6D9F1" w:themeFill="text2" w:themeFillTint="33"/>
          </w:tcPr>
          <w:p w14:paraId="5487AC04" w14:textId="0BB6F8AC" w:rsidR="00186B2B" w:rsidRPr="008055DD" w:rsidRDefault="00186B2B" w:rsidP="00186B2B">
            <w:pPr>
              <w:rPr>
                <w:rFonts w:ascii="Times New Roman" w:hAnsi="Times New Roman" w:cs="Times New Roman"/>
                <w:sz w:val="24"/>
                <w:szCs w:val="24"/>
              </w:rPr>
            </w:pPr>
            <w:r w:rsidRPr="008055DD">
              <w:rPr>
                <w:rFonts w:ascii="Times New Roman" w:hAnsi="Times New Roman" w:cs="Times New Roman"/>
                <w:sz w:val="24"/>
                <w:szCs w:val="24"/>
              </w:rPr>
              <w:t>Aasta</w:t>
            </w:r>
          </w:p>
        </w:tc>
        <w:tc>
          <w:tcPr>
            <w:tcW w:w="3542" w:type="dxa"/>
            <w:shd w:val="clear" w:color="auto" w:fill="C6D9F1" w:themeFill="text2" w:themeFillTint="33"/>
            <w:vAlign w:val="center"/>
          </w:tcPr>
          <w:p w14:paraId="73DF01B9" w14:textId="5685A26F" w:rsidR="00186B2B" w:rsidRPr="008055DD" w:rsidRDefault="00186B2B" w:rsidP="00186B2B">
            <w:pPr>
              <w:jc w:val="center"/>
              <w:rPr>
                <w:rFonts w:ascii="Times New Roman" w:hAnsi="Times New Roman" w:cs="Times New Roman"/>
                <w:sz w:val="24"/>
                <w:szCs w:val="24"/>
              </w:rPr>
            </w:pPr>
            <w:r w:rsidRPr="008055DD">
              <w:rPr>
                <w:rFonts w:ascii="Times New Roman" w:hAnsi="Times New Roman" w:cs="Times New Roman"/>
                <w:sz w:val="24"/>
                <w:szCs w:val="24"/>
              </w:rPr>
              <w:t>Aktsiis eurodes suitsetamistubaka kilogrammi kohta</w:t>
            </w:r>
          </w:p>
        </w:tc>
      </w:tr>
      <w:tr w:rsidR="00186B2B" w:rsidRPr="00186B2B" w14:paraId="70A21EA4" w14:textId="77777777" w:rsidTr="00186B2B">
        <w:tc>
          <w:tcPr>
            <w:tcW w:w="2265" w:type="dxa"/>
          </w:tcPr>
          <w:p w14:paraId="1CB8DC6D" w14:textId="4E60DBFF" w:rsidR="00186B2B" w:rsidRPr="00EC09E9" w:rsidRDefault="00186B2B" w:rsidP="00186B2B">
            <w:pPr>
              <w:rPr>
                <w:rFonts w:ascii="Times New Roman" w:hAnsi="Times New Roman" w:cs="Times New Roman"/>
                <w:sz w:val="24"/>
                <w:szCs w:val="24"/>
              </w:rPr>
            </w:pPr>
            <w:r w:rsidRPr="00EC09E9">
              <w:rPr>
                <w:rFonts w:ascii="Times New Roman" w:hAnsi="Times New Roman" w:cs="Times New Roman"/>
                <w:sz w:val="24"/>
                <w:szCs w:val="24"/>
              </w:rPr>
              <w:t xml:space="preserve">2024 </w:t>
            </w:r>
          </w:p>
        </w:tc>
        <w:tc>
          <w:tcPr>
            <w:tcW w:w="3542" w:type="dxa"/>
          </w:tcPr>
          <w:p w14:paraId="7AECFC90" w14:textId="7FEF0E32" w:rsidR="00186B2B" w:rsidRPr="00EC09E9" w:rsidRDefault="00186B2B" w:rsidP="00186B2B">
            <w:pPr>
              <w:rPr>
                <w:rFonts w:ascii="Times New Roman" w:hAnsi="Times New Roman" w:cs="Times New Roman"/>
                <w:sz w:val="24"/>
                <w:szCs w:val="24"/>
              </w:rPr>
            </w:pPr>
            <w:r w:rsidRPr="00EC09E9">
              <w:rPr>
                <w:rFonts w:ascii="Times New Roman" w:hAnsi="Times New Roman" w:cs="Times New Roman"/>
                <w:sz w:val="24"/>
                <w:szCs w:val="24"/>
              </w:rPr>
              <w:t>112,</w:t>
            </w:r>
            <w:r w:rsidR="00290A4A" w:rsidRPr="00EC09E9">
              <w:rPr>
                <w:rFonts w:ascii="Times New Roman" w:hAnsi="Times New Roman" w:cs="Times New Roman"/>
                <w:sz w:val="24"/>
                <w:szCs w:val="24"/>
              </w:rPr>
              <w:t>40</w:t>
            </w:r>
          </w:p>
        </w:tc>
      </w:tr>
      <w:tr w:rsidR="00186B2B" w:rsidRPr="00186B2B" w14:paraId="39A6DCC3" w14:textId="77777777" w:rsidTr="00186B2B">
        <w:tc>
          <w:tcPr>
            <w:tcW w:w="2265" w:type="dxa"/>
          </w:tcPr>
          <w:p w14:paraId="167E5D03" w14:textId="041C40EC" w:rsidR="00186B2B" w:rsidRPr="00EC09E9" w:rsidRDefault="00186B2B" w:rsidP="00186B2B">
            <w:pPr>
              <w:rPr>
                <w:rFonts w:ascii="Times New Roman" w:hAnsi="Times New Roman" w:cs="Times New Roman"/>
                <w:sz w:val="24"/>
                <w:szCs w:val="24"/>
              </w:rPr>
            </w:pPr>
            <w:r w:rsidRPr="00EC09E9">
              <w:rPr>
                <w:rFonts w:ascii="Times New Roman" w:hAnsi="Times New Roman" w:cs="Times New Roman"/>
                <w:sz w:val="24"/>
                <w:szCs w:val="24"/>
              </w:rPr>
              <w:t>2025</w:t>
            </w:r>
            <w:r w:rsidR="00D90D65">
              <w:rPr>
                <w:rFonts w:ascii="Times New Roman" w:hAnsi="Times New Roman" w:cs="Times New Roman"/>
                <w:sz w:val="24"/>
                <w:szCs w:val="24"/>
              </w:rPr>
              <w:t>.01</w:t>
            </w:r>
            <w:r w:rsidRPr="00EC09E9">
              <w:rPr>
                <w:rFonts w:ascii="Times New Roman" w:hAnsi="Times New Roman" w:cs="Times New Roman"/>
                <w:sz w:val="24"/>
                <w:szCs w:val="24"/>
              </w:rPr>
              <w:t xml:space="preserve"> (+5%)</w:t>
            </w:r>
          </w:p>
        </w:tc>
        <w:tc>
          <w:tcPr>
            <w:tcW w:w="3542" w:type="dxa"/>
          </w:tcPr>
          <w:p w14:paraId="08C2F111" w14:textId="5BEE0190" w:rsidR="00186B2B" w:rsidRPr="00EC09E9" w:rsidRDefault="00186B2B" w:rsidP="00186B2B">
            <w:pPr>
              <w:rPr>
                <w:rFonts w:ascii="Times New Roman" w:hAnsi="Times New Roman" w:cs="Times New Roman"/>
                <w:sz w:val="24"/>
                <w:szCs w:val="24"/>
              </w:rPr>
            </w:pPr>
            <w:r w:rsidRPr="00EC09E9">
              <w:rPr>
                <w:rFonts w:ascii="Times New Roman" w:hAnsi="Times New Roman" w:cs="Times New Roman"/>
                <w:sz w:val="24"/>
                <w:szCs w:val="24"/>
              </w:rPr>
              <w:t>11</w:t>
            </w:r>
            <w:r w:rsidR="00290A4A" w:rsidRPr="00EC09E9">
              <w:rPr>
                <w:rFonts w:ascii="Times New Roman" w:hAnsi="Times New Roman" w:cs="Times New Roman"/>
                <w:sz w:val="24"/>
                <w:szCs w:val="24"/>
              </w:rPr>
              <w:t>8,00</w:t>
            </w:r>
          </w:p>
        </w:tc>
      </w:tr>
      <w:tr w:rsidR="00D90D65" w:rsidRPr="00186B2B" w14:paraId="5EF2CDC1" w14:textId="77777777" w:rsidTr="00186B2B">
        <w:tc>
          <w:tcPr>
            <w:tcW w:w="2265" w:type="dxa"/>
          </w:tcPr>
          <w:p w14:paraId="4A2EA94E" w14:textId="76B98739" w:rsidR="00D90D65" w:rsidRPr="00EC09E9" w:rsidRDefault="00D90D65" w:rsidP="00186B2B">
            <w:pPr>
              <w:rPr>
                <w:rFonts w:ascii="Times New Roman" w:hAnsi="Times New Roman" w:cs="Times New Roman"/>
                <w:sz w:val="24"/>
                <w:szCs w:val="24"/>
              </w:rPr>
            </w:pPr>
            <w:r>
              <w:rPr>
                <w:rFonts w:ascii="Times New Roman" w:hAnsi="Times New Roman" w:cs="Times New Roman"/>
                <w:sz w:val="24"/>
                <w:szCs w:val="24"/>
              </w:rPr>
              <w:t>2025.07 (+5%)</w:t>
            </w:r>
          </w:p>
        </w:tc>
        <w:tc>
          <w:tcPr>
            <w:tcW w:w="3542" w:type="dxa"/>
          </w:tcPr>
          <w:p w14:paraId="7B21E8F4" w14:textId="2AC07142" w:rsidR="00D90D65" w:rsidRPr="00EC09E9" w:rsidRDefault="00D90D65" w:rsidP="00186B2B">
            <w:pPr>
              <w:rPr>
                <w:rFonts w:ascii="Times New Roman" w:hAnsi="Times New Roman" w:cs="Times New Roman"/>
                <w:sz w:val="24"/>
                <w:szCs w:val="24"/>
              </w:rPr>
            </w:pPr>
            <w:r>
              <w:rPr>
                <w:rFonts w:ascii="Times New Roman" w:hAnsi="Times New Roman" w:cs="Times New Roman"/>
                <w:sz w:val="24"/>
                <w:szCs w:val="24"/>
              </w:rPr>
              <w:t>124,00</w:t>
            </w:r>
          </w:p>
        </w:tc>
      </w:tr>
      <w:tr w:rsidR="00186B2B" w:rsidRPr="00186B2B" w14:paraId="0D0E0E76" w14:textId="77777777" w:rsidTr="00186B2B">
        <w:tc>
          <w:tcPr>
            <w:tcW w:w="2265" w:type="dxa"/>
          </w:tcPr>
          <w:p w14:paraId="516FF889" w14:textId="074E9F9D" w:rsidR="00186B2B" w:rsidRPr="00D90D65" w:rsidRDefault="00186B2B" w:rsidP="00186B2B">
            <w:pPr>
              <w:rPr>
                <w:rFonts w:ascii="Times New Roman" w:hAnsi="Times New Roman" w:cs="Times New Roman"/>
                <w:b/>
                <w:bCs/>
                <w:sz w:val="24"/>
                <w:szCs w:val="24"/>
              </w:rPr>
            </w:pPr>
            <w:r w:rsidRPr="00D90D65">
              <w:rPr>
                <w:rFonts w:ascii="Times New Roman" w:hAnsi="Times New Roman" w:cs="Times New Roman"/>
                <w:b/>
                <w:bCs/>
                <w:sz w:val="24"/>
                <w:szCs w:val="24"/>
              </w:rPr>
              <w:t>2026 (+</w:t>
            </w:r>
            <w:r w:rsidR="00D90D65" w:rsidRPr="00D90D65">
              <w:rPr>
                <w:rFonts w:ascii="Times New Roman" w:hAnsi="Times New Roman" w:cs="Times New Roman"/>
                <w:b/>
                <w:bCs/>
                <w:sz w:val="24"/>
                <w:szCs w:val="24"/>
              </w:rPr>
              <w:t>11,3</w:t>
            </w:r>
            <w:r w:rsidRPr="00D90D65">
              <w:rPr>
                <w:rFonts w:ascii="Times New Roman" w:hAnsi="Times New Roman" w:cs="Times New Roman"/>
                <w:b/>
                <w:bCs/>
                <w:sz w:val="24"/>
                <w:szCs w:val="24"/>
              </w:rPr>
              <w:t>%)</w:t>
            </w:r>
          </w:p>
        </w:tc>
        <w:tc>
          <w:tcPr>
            <w:tcW w:w="3542" w:type="dxa"/>
          </w:tcPr>
          <w:p w14:paraId="4F9E757D" w14:textId="3D885BD6" w:rsidR="00186B2B" w:rsidRPr="00D90D65" w:rsidRDefault="00186B2B" w:rsidP="00186B2B">
            <w:pPr>
              <w:rPr>
                <w:rFonts w:ascii="Times New Roman" w:hAnsi="Times New Roman" w:cs="Times New Roman"/>
                <w:b/>
                <w:bCs/>
                <w:sz w:val="24"/>
                <w:szCs w:val="24"/>
              </w:rPr>
            </w:pPr>
            <w:r w:rsidRPr="00D90D65">
              <w:rPr>
                <w:rFonts w:ascii="Times New Roman" w:hAnsi="Times New Roman" w:cs="Times New Roman"/>
                <w:b/>
                <w:bCs/>
                <w:sz w:val="24"/>
                <w:szCs w:val="24"/>
              </w:rPr>
              <w:t>1</w:t>
            </w:r>
            <w:r w:rsidR="00D90D65" w:rsidRPr="00D90D65">
              <w:rPr>
                <w:rFonts w:ascii="Times New Roman" w:hAnsi="Times New Roman" w:cs="Times New Roman"/>
                <w:b/>
                <w:bCs/>
                <w:sz w:val="24"/>
                <w:szCs w:val="24"/>
              </w:rPr>
              <w:t>38,00</w:t>
            </w:r>
          </w:p>
        </w:tc>
      </w:tr>
      <w:tr w:rsidR="00D90D65" w:rsidRPr="00186B2B" w14:paraId="01C25E10" w14:textId="77777777" w:rsidTr="00186B2B">
        <w:tc>
          <w:tcPr>
            <w:tcW w:w="2265" w:type="dxa"/>
          </w:tcPr>
          <w:p w14:paraId="4A8443B3" w14:textId="53368D92" w:rsidR="00D90D65" w:rsidRPr="00D90D65" w:rsidRDefault="00D90D65" w:rsidP="00186B2B">
            <w:pPr>
              <w:rPr>
                <w:rFonts w:ascii="Times New Roman" w:hAnsi="Times New Roman" w:cs="Times New Roman"/>
                <w:b/>
                <w:bCs/>
                <w:sz w:val="24"/>
                <w:szCs w:val="24"/>
              </w:rPr>
            </w:pPr>
            <w:r w:rsidRPr="00D90D65">
              <w:rPr>
                <w:rFonts w:ascii="Times New Roman" w:hAnsi="Times New Roman" w:cs="Times New Roman"/>
                <w:b/>
                <w:bCs/>
                <w:sz w:val="24"/>
                <w:szCs w:val="24"/>
              </w:rPr>
              <w:t>2027 (+5%)</w:t>
            </w:r>
          </w:p>
        </w:tc>
        <w:tc>
          <w:tcPr>
            <w:tcW w:w="3542" w:type="dxa"/>
          </w:tcPr>
          <w:p w14:paraId="4F260CB5" w14:textId="66C90DF2" w:rsidR="00D90D65" w:rsidRPr="00D90D65" w:rsidRDefault="00D90D65" w:rsidP="00186B2B">
            <w:pPr>
              <w:rPr>
                <w:rFonts w:ascii="Times New Roman" w:hAnsi="Times New Roman" w:cs="Times New Roman"/>
                <w:b/>
                <w:bCs/>
                <w:sz w:val="24"/>
                <w:szCs w:val="24"/>
              </w:rPr>
            </w:pPr>
            <w:r w:rsidRPr="00D90D65">
              <w:rPr>
                <w:rFonts w:ascii="Times New Roman" w:hAnsi="Times New Roman" w:cs="Times New Roman"/>
                <w:b/>
                <w:bCs/>
                <w:sz w:val="24"/>
                <w:szCs w:val="24"/>
              </w:rPr>
              <w:t>145,00</w:t>
            </w:r>
          </w:p>
        </w:tc>
      </w:tr>
      <w:tr w:rsidR="00D90D65" w:rsidRPr="00186B2B" w14:paraId="2E055796" w14:textId="77777777" w:rsidTr="00186B2B">
        <w:tc>
          <w:tcPr>
            <w:tcW w:w="2265" w:type="dxa"/>
          </w:tcPr>
          <w:p w14:paraId="52CF257C" w14:textId="40023E4B" w:rsidR="00D90D65" w:rsidRPr="00D90D65" w:rsidRDefault="00D90D65" w:rsidP="00186B2B">
            <w:pPr>
              <w:rPr>
                <w:rFonts w:ascii="Times New Roman" w:hAnsi="Times New Roman" w:cs="Times New Roman"/>
                <w:b/>
                <w:bCs/>
                <w:sz w:val="24"/>
                <w:szCs w:val="24"/>
              </w:rPr>
            </w:pPr>
            <w:r w:rsidRPr="00D90D65">
              <w:rPr>
                <w:rFonts w:ascii="Times New Roman" w:hAnsi="Times New Roman" w:cs="Times New Roman"/>
                <w:b/>
                <w:bCs/>
                <w:sz w:val="24"/>
                <w:szCs w:val="24"/>
              </w:rPr>
              <w:t>2028 (+5%)</w:t>
            </w:r>
          </w:p>
        </w:tc>
        <w:tc>
          <w:tcPr>
            <w:tcW w:w="3542" w:type="dxa"/>
          </w:tcPr>
          <w:p w14:paraId="6FDDE0C8" w14:textId="78821E0B" w:rsidR="00D90D65" w:rsidRPr="00D90D65" w:rsidRDefault="00D90D65" w:rsidP="00186B2B">
            <w:pPr>
              <w:rPr>
                <w:rFonts w:ascii="Times New Roman" w:hAnsi="Times New Roman" w:cs="Times New Roman"/>
                <w:b/>
                <w:bCs/>
                <w:sz w:val="24"/>
                <w:szCs w:val="24"/>
              </w:rPr>
            </w:pPr>
            <w:r w:rsidRPr="00D90D65">
              <w:rPr>
                <w:rFonts w:ascii="Times New Roman" w:hAnsi="Times New Roman" w:cs="Times New Roman"/>
                <w:b/>
                <w:bCs/>
                <w:sz w:val="24"/>
                <w:szCs w:val="24"/>
              </w:rPr>
              <w:t>152,00</w:t>
            </w:r>
          </w:p>
        </w:tc>
      </w:tr>
    </w:tbl>
    <w:p w14:paraId="47363316" w14:textId="77777777" w:rsidR="00186B2B" w:rsidRPr="00186B2B" w:rsidRDefault="00186B2B" w:rsidP="0098086D">
      <w:pPr>
        <w:spacing w:after="0" w:line="240" w:lineRule="auto"/>
        <w:jc w:val="both"/>
        <w:outlineLvl w:val="8"/>
        <w:rPr>
          <w:rFonts w:ascii="Times New Roman" w:eastAsiaTheme="majorEastAsia" w:hAnsi="Times New Roman" w:cs="Times New Roman"/>
          <w:color w:val="000000" w:themeColor="text1"/>
          <w:sz w:val="24"/>
          <w:szCs w:val="24"/>
        </w:rPr>
      </w:pPr>
    </w:p>
    <w:p w14:paraId="591E040A" w14:textId="6DE77765" w:rsidR="009C0700" w:rsidRDefault="0033445C" w:rsidP="00043D0B">
      <w:pPr>
        <w:spacing w:after="0" w:line="240" w:lineRule="auto"/>
        <w:jc w:val="both"/>
        <w:rPr>
          <w:rFonts w:ascii="Times New Roman" w:eastAsiaTheme="majorEastAsia" w:hAnsi="Times New Roman" w:cs="Times New Roman"/>
          <w:bCs/>
          <w:color w:val="000000" w:themeColor="text1"/>
          <w:sz w:val="24"/>
          <w:szCs w:val="24"/>
        </w:rPr>
      </w:pPr>
      <w:r w:rsidRPr="0033445C">
        <w:rPr>
          <w:rFonts w:ascii="Times New Roman" w:eastAsiaTheme="majorEastAsia" w:hAnsi="Times New Roman" w:cs="Times New Roman"/>
          <w:bCs/>
          <w:sz w:val="24"/>
          <w:szCs w:val="24"/>
        </w:rPr>
        <w:t xml:space="preserve">Tubakavedelike aktsiisimäärad aastateks </w:t>
      </w:r>
      <w:r w:rsidRPr="0033445C">
        <w:rPr>
          <w:rFonts w:ascii="Times New Roman" w:eastAsiaTheme="majorEastAsia" w:hAnsi="Times New Roman" w:cs="Times New Roman"/>
          <w:bCs/>
          <w:color w:val="000000" w:themeColor="text1"/>
          <w:sz w:val="24"/>
          <w:szCs w:val="24"/>
        </w:rPr>
        <w:t>202</w:t>
      </w:r>
      <w:r w:rsidR="009D0821">
        <w:rPr>
          <w:rFonts w:ascii="Times New Roman" w:eastAsiaTheme="majorEastAsia" w:hAnsi="Times New Roman" w:cs="Times New Roman"/>
          <w:bCs/>
          <w:color w:val="000000" w:themeColor="text1"/>
          <w:sz w:val="24"/>
          <w:szCs w:val="24"/>
        </w:rPr>
        <w:t>5</w:t>
      </w:r>
      <w:r w:rsidRPr="0033445C">
        <w:rPr>
          <w:rFonts w:ascii="Times New Roman" w:eastAsiaTheme="majorEastAsia" w:hAnsi="Times New Roman" w:cs="Times New Roman"/>
          <w:bCs/>
          <w:color w:val="000000" w:themeColor="text1"/>
          <w:sz w:val="24"/>
          <w:szCs w:val="24"/>
        </w:rPr>
        <w:t>–202</w:t>
      </w:r>
      <w:r w:rsidR="009D0821">
        <w:rPr>
          <w:rFonts w:ascii="Times New Roman" w:eastAsiaTheme="majorEastAsia" w:hAnsi="Times New Roman" w:cs="Times New Roman"/>
          <w:bCs/>
          <w:color w:val="000000" w:themeColor="text1"/>
          <w:sz w:val="24"/>
          <w:szCs w:val="24"/>
        </w:rPr>
        <w:t>8</w:t>
      </w:r>
      <w:r w:rsidRPr="0033445C">
        <w:rPr>
          <w:rFonts w:ascii="Times New Roman" w:eastAsiaTheme="majorEastAsia" w:hAnsi="Times New Roman" w:cs="Times New Roman"/>
          <w:bCs/>
          <w:color w:val="000000" w:themeColor="text1"/>
          <w:sz w:val="24"/>
          <w:szCs w:val="24"/>
        </w:rPr>
        <w:t xml:space="preserve"> on toodud tabelis</w:t>
      </w:r>
      <w:r w:rsidR="00B06277">
        <w:rPr>
          <w:rFonts w:ascii="Times New Roman" w:eastAsiaTheme="majorEastAsia" w:hAnsi="Times New Roman" w:cs="Times New Roman"/>
          <w:bCs/>
          <w:color w:val="000000" w:themeColor="text1"/>
          <w:sz w:val="24"/>
          <w:szCs w:val="24"/>
        </w:rPr>
        <w:t xml:space="preserve"> </w:t>
      </w:r>
      <w:r w:rsidR="00C13798">
        <w:rPr>
          <w:rFonts w:ascii="Times New Roman" w:eastAsiaTheme="majorEastAsia" w:hAnsi="Times New Roman" w:cs="Times New Roman"/>
          <w:bCs/>
          <w:color w:val="000000" w:themeColor="text1"/>
          <w:sz w:val="24"/>
          <w:szCs w:val="24"/>
        </w:rPr>
        <w:t>7</w:t>
      </w:r>
      <w:r w:rsidRPr="0033445C">
        <w:rPr>
          <w:rFonts w:ascii="Times New Roman" w:eastAsiaTheme="majorEastAsia" w:hAnsi="Times New Roman" w:cs="Times New Roman"/>
          <w:bCs/>
          <w:color w:val="000000" w:themeColor="text1"/>
          <w:sz w:val="24"/>
          <w:szCs w:val="24"/>
        </w:rPr>
        <w:t>.</w:t>
      </w:r>
    </w:p>
    <w:p w14:paraId="70E748E6" w14:textId="73E491E4" w:rsidR="0033445C" w:rsidRDefault="0033445C" w:rsidP="00043D0B">
      <w:pPr>
        <w:spacing w:after="0" w:line="240" w:lineRule="auto"/>
        <w:jc w:val="both"/>
        <w:rPr>
          <w:rFonts w:ascii="Times New Roman" w:eastAsiaTheme="majorEastAsia" w:hAnsi="Times New Roman" w:cs="Times New Roman"/>
          <w:bCs/>
          <w:color w:val="000000" w:themeColor="text1"/>
          <w:sz w:val="24"/>
          <w:szCs w:val="24"/>
        </w:rPr>
      </w:pPr>
    </w:p>
    <w:p w14:paraId="6929703C" w14:textId="18ABE4B3" w:rsidR="0033445C" w:rsidRPr="008055DD" w:rsidRDefault="0033445C" w:rsidP="0033445C">
      <w:pPr>
        <w:spacing w:after="0" w:line="240" w:lineRule="auto"/>
        <w:rPr>
          <w:rFonts w:ascii="Times New Roman" w:hAnsi="Times New Roman" w:cs="Times New Roman"/>
          <w:color w:val="000000" w:themeColor="text1"/>
          <w:sz w:val="24"/>
          <w:szCs w:val="24"/>
        </w:rPr>
      </w:pPr>
      <w:r w:rsidRPr="00B06277">
        <w:rPr>
          <w:rFonts w:ascii="Times New Roman" w:hAnsi="Times New Roman" w:cs="Times New Roman"/>
          <w:b/>
          <w:bCs/>
          <w:color w:val="000000" w:themeColor="text1"/>
          <w:sz w:val="24"/>
          <w:szCs w:val="24"/>
        </w:rPr>
        <w:t xml:space="preserve">Tabel </w:t>
      </w:r>
      <w:r w:rsidR="00C13798">
        <w:rPr>
          <w:rFonts w:ascii="Times New Roman" w:hAnsi="Times New Roman" w:cs="Times New Roman"/>
          <w:b/>
          <w:bCs/>
          <w:color w:val="000000" w:themeColor="text1"/>
          <w:sz w:val="24"/>
          <w:szCs w:val="24"/>
        </w:rPr>
        <w:t>7</w:t>
      </w:r>
      <w:r w:rsidR="00BE6818" w:rsidRPr="00B06277">
        <w:rPr>
          <w:rFonts w:ascii="Times New Roman" w:hAnsi="Times New Roman" w:cs="Times New Roman"/>
          <w:b/>
          <w:bCs/>
          <w:color w:val="000000" w:themeColor="text1"/>
          <w:sz w:val="24"/>
          <w:szCs w:val="24"/>
        </w:rPr>
        <w:t>.</w:t>
      </w:r>
      <w:r w:rsidRPr="008055D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Tubakavedelike </w:t>
      </w:r>
      <w:r w:rsidRPr="008055DD">
        <w:rPr>
          <w:rFonts w:ascii="Times New Roman" w:hAnsi="Times New Roman" w:cs="Times New Roman"/>
          <w:color w:val="000000" w:themeColor="text1"/>
          <w:sz w:val="24"/>
          <w:szCs w:val="24"/>
        </w:rPr>
        <w:t>aktsiisimäärad</w:t>
      </w:r>
    </w:p>
    <w:tbl>
      <w:tblPr>
        <w:tblStyle w:val="Kontuurtabel"/>
        <w:tblW w:w="0" w:type="auto"/>
        <w:tblLook w:val="04A0" w:firstRow="1" w:lastRow="0" w:firstColumn="1" w:lastColumn="0" w:noHBand="0" w:noVBand="1"/>
      </w:tblPr>
      <w:tblGrid>
        <w:gridCol w:w="2265"/>
        <w:gridCol w:w="2550"/>
      </w:tblGrid>
      <w:tr w:rsidR="0033445C" w:rsidRPr="008055DD" w14:paraId="23D9F8EF" w14:textId="77777777" w:rsidTr="0033445C">
        <w:tc>
          <w:tcPr>
            <w:tcW w:w="2265" w:type="dxa"/>
            <w:shd w:val="clear" w:color="auto" w:fill="C6D9F1" w:themeFill="text2" w:themeFillTint="33"/>
          </w:tcPr>
          <w:p w14:paraId="75C3A887" w14:textId="77777777" w:rsidR="0033445C" w:rsidRPr="008055DD" w:rsidRDefault="0033445C" w:rsidP="00FD1396">
            <w:pPr>
              <w:rPr>
                <w:rFonts w:ascii="Times New Roman" w:hAnsi="Times New Roman" w:cs="Times New Roman"/>
                <w:sz w:val="24"/>
                <w:szCs w:val="24"/>
              </w:rPr>
            </w:pPr>
            <w:r w:rsidRPr="008055DD">
              <w:rPr>
                <w:rFonts w:ascii="Times New Roman" w:hAnsi="Times New Roman" w:cs="Times New Roman"/>
                <w:sz w:val="24"/>
                <w:szCs w:val="24"/>
              </w:rPr>
              <w:t>Aasta</w:t>
            </w:r>
          </w:p>
        </w:tc>
        <w:tc>
          <w:tcPr>
            <w:tcW w:w="2550" w:type="dxa"/>
            <w:shd w:val="clear" w:color="auto" w:fill="C6D9F1" w:themeFill="text2" w:themeFillTint="33"/>
            <w:vAlign w:val="center"/>
          </w:tcPr>
          <w:p w14:paraId="5E792DB7" w14:textId="77777777" w:rsidR="0033445C" w:rsidRDefault="0033445C" w:rsidP="00FD1396">
            <w:pPr>
              <w:jc w:val="center"/>
              <w:rPr>
                <w:rFonts w:ascii="Times New Roman" w:hAnsi="Times New Roman" w:cs="Times New Roman"/>
                <w:sz w:val="24"/>
                <w:szCs w:val="24"/>
              </w:rPr>
            </w:pPr>
            <w:r w:rsidRPr="008055DD">
              <w:rPr>
                <w:rFonts w:ascii="Times New Roman" w:hAnsi="Times New Roman" w:cs="Times New Roman"/>
                <w:sz w:val="24"/>
                <w:szCs w:val="24"/>
              </w:rPr>
              <w:t xml:space="preserve">Aktsiis eurodes </w:t>
            </w:r>
            <w:r>
              <w:rPr>
                <w:rFonts w:ascii="Times New Roman" w:hAnsi="Times New Roman" w:cs="Times New Roman"/>
                <w:sz w:val="24"/>
                <w:szCs w:val="24"/>
              </w:rPr>
              <w:t>ühe</w:t>
            </w:r>
          </w:p>
          <w:p w14:paraId="6E25311C" w14:textId="437E4711" w:rsidR="0033445C" w:rsidRPr="008055DD" w:rsidRDefault="0033445C" w:rsidP="00FD1396">
            <w:pPr>
              <w:jc w:val="center"/>
              <w:rPr>
                <w:rFonts w:ascii="Times New Roman" w:hAnsi="Times New Roman" w:cs="Times New Roman"/>
                <w:sz w:val="24"/>
                <w:szCs w:val="24"/>
              </w:rPr>
            </w:pPr>
            <w:r>
              <w:rPr>
                <w:rFonts w:ascii="Times New Roman" w:hAnsi="Times New Roman" w:cs="Times New Roman"/>
                <w:sz w:val="24"/>
                <w:szCs w:val="24"/>
              </w:rPr>
              <w:t xml:space="preserve"> milliliitri kohta</w:t>
            </w:r>
          </w:p>
        </w:tc>
      </w:tr>
      <w:tr w:rsidR="0033445C" w:rsidRPr="00186B2B" w14:paraId="67E8AE3E" w14:textId="77777777" w:rsidTr="0033445C">
        <w:tc>
          <w:tcPr>
            <w:tcW w:w="2265" w:type="dxa"/>
          </w:tcPr>
          <w:p w14:paraId="0051628C" w14:textId="19ABF23B" w:rsidR="0033445C" w:rsidRPr="008055DD" w:rsidRDefault="0033445C" w:rsidP="00FD1396">
            <w:pPr>
              <w:rPr>
                <w:rFonts w:ascii="Times New Roman" w:hAnsi="Times New Roman" w:cs="Times New Roman"/>
                <w:sz w:val="24"/>
                <w:szCs w:val="24"/>
              </w:rPr>
            </w:pPr>
            <w:r w:rsidRPr="008055DD">
              <w:rPr>
                <w:rFonts w:ascii="Times New Roman" w:hAnsi="Times New Roman" w:cs="Times New Roman"/>
                <w:sz w:val="24"/>
                <w:szCs w:val="24"/>
              </w:rPr>
              <w:t xml:space="preserve">2024 </w:t>
            </w:r>
          </w:p>
        </w:tc>
        <w:tc>
          <w:tcPr>
            <w:tcW w:w="2550" w:type="dxa"/>
          </w:tcPr>
          <w:p w14:paraId="4D3E3E4B" w14:textId="3F499AD5" w:rsidR="0033445C" w:rsidRPr="00186B2B" w:rsidRDefault="0033445C" w:rsidP="0033445C">
            <w:pPr>
              <w:jc w:val="center"/>
              <w:rPr>
                <w:rFonts w:ascii="Times New Roman" w:hAnsi="Times New Roman" w:cs="Times New Roman"/>
                <w:sz w:val="24"/>
                <w:szCs w:val="24"/>
              </w:rPr>
            </w:pPr>
            <w:r>
              <w:rPr>
                <w:rFonts w:ascii="Times New Roman" w:hAnsi="Times New Roman" w:cs="Times New Roman"/>
                <w:sz w:val="24"/>
                <w:szCs w:val="24"/>
              </w:rPr>
              <w:t>0,21</w:t>
            </w:r>
          </w:p>
        </w:tc>
      </w:tr>
      <w:tr w:rsidR="0033445C" w:rsidRPr="00186B2B" w14:paraId="41A6A679" w14:textId="77777777" w:rsidTr="0033445C">
        <w:tc>
          <w:tcPr>
            <w:tcW w:w="2265" w:type="dxa"/>
          </w:tcPr>
          <w:p w14:paraId="6471776F" w14:textId="285FDF3A" w:rsidR="0033445C" w:rsidRPr="00186B2B" w:rsidRDefault="0033445C" w:rsidP="00FD1396">
            <w:pPr>
              <w:rPr>
                <w:rFonts w:ascii="Times New Roman" w:hAnsi="Times New Roman" w:cs="Times New Roman"/>
                <w:sz w:val="24"/>
                <w:szCs w:val="24"/>
              </w:rPr>
            </w:pPr>
            <w:r w:rsidRPr="00186B2B">
              <w:rPr>
                <w:rFonts w:ascii="Times New Roman" w:hAnsi="Times New Roman" w:cs="Times New Roman"/>
                <w:sz w:val="24"/>
                <w:szCs w:val="24"/>
              </w:rPr>
              <w:t>2025</w:t>
            </w:r>
            <w:r w:rsidR="00E60B8B">
              <w:rPr>
                <w:rFonts w:ascii="Times New Roman" w:hAnsi="Times New Roman" w:cs="Times New Roman"/>
                <w:sz w:val="24"/>
                <w:szCs w:val="24"/>
              </w:rPr>
              <w:t>.01</w:t>
            </w:r>
            <w:r>
              <w:rPr>
                <w:rFonts w:ascii="Times New Roman" w:hAnsi="Times New Roman" w:cs="Times New Roman"/>
                <w:sz w:val="24"/>
                <w:szCs w:val="24"/>
              </w:rPr>
              <w:t xml:space="preserve"> (+5%)</w:t>
            </w:r>
          </w:p>
        </w:tc>
        <w:tc>
          <w:tcPr>
            <w:tcW w:w="2550" w:type="dxa"/>
          </w:tcPr>
          <w:p w14:paraId="6FFFC147" w14:textId="0BAC355D" w:rsidR="0033445C" w:rsidRPr="00186B2B" w:rsidRDefault="0033445C" w:rsidP="0033445C">
            <w:pPr>
              <w:jc w:val="center"/>
              <w:rPr>
                <w:rFonts w:ascii="Times New Roman" w:hAnsi="Times New Roman" w:cs="Times New Roman"/>
                <w:sz w:val="24"/>
                <w:szCs w:val="24"/>
              </w:rPr>
            </w:pPr>
            <w:r>
              <w:rPr>
                <w:rFonts w:ascii="Times New Roman" w:hAnsi="Times New Roman" w:cs="Times New Roman"/>
                <w:sz w:val="24"/>
                <w:szCs w:val="24"/>
              </w:rPr>
              <w:t>0,22</w:t>
            </w:r>
          </w:p>
        </w:tc>
      </w:tr>
      <w:tr w:rsidR="009D0821" w:rsidRPr="00186B2B" w14:paraId="732EC490" w14:textId="77777777" w:rsidTr="0033445C">
        <w:tc>
          <w:tcPr>
            <w:tcW w:w="2265" w:type="dxa"/>
          </w:tcPr>
          <w:p w14:paraId="5B4B2F3C" w14:textId="70BCA337" w:rsidR="009D0821" w:rsidRPr="00186B2B" w:rsidRDefault="00E60B8B" w:rsidP="00FD1396">
            <w:pPr>
              <w:rPr>
                <w:rFonts w:ascii="Times New Roman" w:hAnsi="Times New Roman" w:cs="Times New Roman"/>
                <w:sz w:val="24"/>
                <w:szCs w:val="24"/>
              </w:rPr>
            </w:pPr>
            <w:r w:rsidRPr="00186B2B">
              <w:rPr>
                <w:rFonts w:ascii="Times New Roman" w:hAnsi="Times New Roman" w:cs="Times New Roman"/>
                <w:sz w:val="24"/>
                <w:szCs w:val="24"/>
              </w:rPr>
              <w:t>2025</w:t>
            </w:r>
            <w:r>
              <w:rPr>
                <w:rFonts w:ascii="Times New Roman" w:hAnsi="Times New Roman" w:cs="Times New Roman"/>
                <w:sz w:val="24"/>
                <w:szCs w:val="24"/>
              </w:rPr>
              <w:t>.07 (+5%)</w:t>
            </w:r>
          </w:p>
        </w:tc>
        <w:tc>
          <w:tcPr>
            <w:tcW w:w="2550" w:type="dxa"/>
          </w:tcPr>
          <w:p w14:paraId="6E5FFB0B" w14:textId="435361B2" w:rsidR="009D0821" w:rsidRDefault="00E60B8B" w:rsidP="0033445C">
            <w:pPr>
              <w:jc w:val="center"/>
              <w:rPr>
                <w:rFonts w:ascii="Times New Roman" w:hAnsi="Times New Roman" w:cs="Times New Roman"/>
                <w:sz w:val="24"/>
                <w:szCs w:val="24"/>
              </w:rPr>
            </w:pPr>
            <w:r>
              <w:rPr>
                <w:rFonts w:ascii="Times New Roman" w:hAnsi="Times New Roman" w:cs="Times New Roman"/>
                <w:sz w:val="24"/>
                <w:szCs w:val="24"/>
              </w:rPr>
              <w:t>0,23</w:t>
            </w:r>
          </w:p>
        </w:tc>
      </w:tr>
      <w:tr w:rsidR="0033445C" w:rsidRPr="00186B2B" w14:paraId="4A22BAB1" w14:textId="77777777" w:rsidTr="0033445C">
        <w:tc>
          <w:tcPr>
            <w:tcW w:w="2265" w:type="dxa"/>
          </w:tcPr>
          <w:p w14:paraId="314D362B" w14:textId="26F05017" w:rsidR="0033445C" w:rsidRPr="00A7328D" w:rsidRDefault="0033445C" w:rsidP="00FD1396">
            <w:pPr>
              <w:rPr>
                <w:rFonts w:ascii="Times New Roman" w:hAnsi="Times New Roman" w:cs="Times New Roman"/>
                <w:b/>
                <w:bCs/>
                <w:sz w:val="24"/>
                <w:szCs w:val="24"/>
              </w:rPr>
            </w:pPr>
            <w:r w:rsidRPr="00A7328D">
              <w:rPr>
                <w:rFonts w:ascii="Times New Roman" w:hAnsi="Times New Roman" w:cs="Times New Roman"/>
                <w:b/>
                <w:bCs/>
                <w:sz w:val="24"/>
                <w:szCs w:val="24"/>
              </w:rPr>
              <w:t>2026 (+</w:t>
            </w:r>
            <w:r w:rsidR="00E60B8B" w:rsidRPr="00A7328D">
              <w:rPr>
                <w:rFonts w:ascii="Times New Roman" w:hAnsi="Times New Roman" w:cs="Times New Roman"/>
                <w:b/>
                <w:bCs/>
                <w:sz w:val="24"/>
                <w:szCs w:val="24"/>
              </w:rPr>
              <w:t>10</w:t>
            </w:r>
            <w:r w:rsidRPr="00A7328D">
              <w:rPr>
                <w:rFonts w:ascii="Times New Roman" w:hAnsi="Times New Roman" w:cs="Times New Roman"/>
                <w:b/>
                <w:bCs/>
                <w:sz w:val="24"/>
                <w:szCs w:val="24"/>
              </w:rPr>
              <w:t>%)</w:t>
            </w:r>
          </w:p>
        </w:tc>
        <w:tc>
          <w:tcPr>
            <w:tcW w:w="2550" w:type="dxa"/>
          </w:tcPr>
          <w:p w14:paraId="7A23CAA9" w14:textId="05F03F68" w:rsidR="0033445C" w:rsidRPr="00A7328D" w:rsidRDefault="0033445C" w:rsidP="0033445C">
            <w:pPr>
              <w:jc w:val="center"/>
              <w:rPr>
                <w:rFonts w:ascii="Times New Roman" w:hAnsi="Times New Roman" w:cs="Times New Roman"/>
                <w:b/>
                <w:bCs/>
                <w:sz w:val="24"/>
                <w:szCs w:val="24"/>
              </w:rPr>
            </w:pPr>
            <w:r w:rsidRPr="00A7328D">
              <w:rPr>
                <w:rFonts w:ascii="Times New Roman" w:hAnsi="Times New Roman" w:cs="Times New Roman"/>
                <w:b/>
                <w:bCs/>
                <w:sz w:val="24"/>
                <w:szCs w:val="24"/>
              </w:rPr>
              <w:t>0,2</w:t>
            </w:r>
            <w:r w:rsidR="00E60B8B" w:rsidRPr="00A7328D">
              <w:rPr>
                <w:rFonts w:ascii="Times New Roman" w:hAnsi="Times New Roman" w:cs="Times New Roman"/>
                <w:b/>
                <w:bCs/>
                <w:sz w:val="24"/>
                <w:szCs w:val="24"/>
              </w:rPr>
              <w:t>5</w:t>
            </w:r>
          </w:p>
        </w:tc>
      </w:tr>
      <w:tr w:rsidR="009D0821" w:rsidRPr="00186B2B" w14:paraId="0131EB91" w14:textId="77777777" w:rsidTr="0033445C">
        <w:tc>
          <w:tcPr>
            <w:tcW w:w="2265" w:type="dxa"/>
          </w:tcPr>
          <w:p w14:paraId="5BCBFA58" w14:textId="199AC516" w:rsidR="009D0821" w:rsidRPr="00A7328D" w:rsidRDefault="00E60B8B" w:rsidP="00FD1396">
            <w:pPr>
              <w:rPr>
                <w:rFonts w:ascii="Times New Roman" w:hAnsi="Times New Roman" w:cs="Times New Roman"/>
                <w:b/>
                <w:bCs/>
                <w:sz w:val="24"/>
                <w:szCs w:val="24"/>
              </w:rPr>
            </w:pPr>
            <w:r w:rsidRPr="00A7328D">
              <w:rPr>
                <w:rFonts w:ascii="Times New Roman" w:hAnsi="Times New Roman" w:cs="Times New Roman"/>
                <w:b/>
                <w:bCs/>
                <w:sz w:val="24"/>
                <w:szCs w:val="24"/>
              </w:rPr>
              <w:t>2027 (+5%)</w:t>
            </w:r>
          </w:p>
        </w:tc>
        <w:tc>
          <w:tcPr>
            <w:tcW w:w="2550" w:type="dxa"/>
          </w:tcPr>
          <w:p w14:paraId="3B4FD883" w14:textId="527BE81C" w:rsidR="009D0821" w:rsidRPr="00A7328D" w:rsidRDefault="00E60B8B" w:rsidP="0033445C">
            <w:pPr>
              <w:jc w:val="center"/>
              <w:rPr>
                <w:rFonts w:ascii="Times New Roman" w:hAnsi="Times New Roman" w:cs="Times New Roman"/>
                <w:b/>
                <w:bCs/>
                <w:sz w:val="24"/>
                <w:szCs w:val="24"/>
              </w:rPr>
            </w:pPr>
            <w:r w:rsidRPr="00A7328D">
              <w:rPr>
                <w:rFonts w:ascii="Times New Roman" w:hAnsi="Times New Roman" w:cs="Times New Roman"/>
                <w:b/>
                <w:bCs/>
                <w:sz w:val="24"/>
                <w:szCs w:val="24"/>
              </w:rPr>
              <w:t>0,26</w:t>
            </w:r>
          </w:p>
        </w:tc>
      </w:tr>
      <w:tr w:rsidR="009D0821" w:rsidRPr="00186B2B" w14:paraId="2E8D5BD4" w14:textId="77777777" w:rsidTr="0033445C">
        <w:tc>
          <w:tcPr>
            <w:tcW w:w="2265" w:type="dxa"/>
          </w:tcPr>
          <w:p w14:paraId="53B212FF" w14:textId="4444740E" w:rsidR="009D0821" w:rsidRPr="00A7328D" w:rsidRDefault="00E60B8B" w:rsidP="00FD1396">
            <w:pPr>
              <w:rPr>
                <w:rFonts w:ascii="Times New Roman" w:hAnsi="Times New Roman" w:cs="Times New Roman"/>
                <w:b/>
                <w:bCs/>
                <w:sz w:val="24"/>
                <w:szCs w:val="24"/>
              </w:rPr>
            </w:pPr>
            <w:r w:rsidRPr="00A7328D">
              <w:rPr>
                <w:rFonts w:ascii="Times New Roman" w:hAnsi="Times New Roman" w:cs="Times New Roman"/>
                <w:b/>
                <w:bCs/>
                <w:sz w:val="24"/>
                <w:szCs w:val="24"/>
              </w:rPr>
              <w:t>2028 (+5%)</w:t>
            </w:r>
          </w:p>
        </w:tc>
        <w:tc>
          <w:tcPr>
            <w:tcW w:w="2550" w:type="dxa"/>
          </w:tcPr>
          <w:p w14:paraId="718FA3D7" w14:textId="409E5CEE" w:rsidR="009D0821" w:rsidRPr="00A7328D" w:rsidRDefault="00E60B8B" w:rsidP="0033445C">
            <w:pPr>
              <w:jc w:val="center"/>
              <w:rPr>
                <w:rFonts w:ascii="Times New Roman" w:hAnsi="Times New Roman" w:cs="Times New Roman"/>
                <w:b/>
                <w:bCs/>
                <w:sz w:val="24"/>
                <w:szCs w:val="24"/>
              </w:rPr>
            </w:pPr>
            <w:r w:rsidRPr="00A7328D">
              <w:rPr>
                <w:rFonts w:ascii="Times New Roman" w:hAnsi="Times New Roman" w:cs="Times New Roman"/>
                <w:b/>
                <w:bCs/>
                <w:sz w:val="24"/>
                <w:szCs w:val="24"/>
              </w:rPr>
              <w:t>0,27</w:t>
            </w:r>
          </w:p>
        </w:tc>
      </w:tr>
    </w:tbl>
    <w:p w14:paraId="36D78C19" w14:textId="77777777" w:rsidR="00B06277" w:rsidRDefault="00B06277" w:rsidP="0099641F">
      <w:pPr>
        <w:spacing w:after="0" w:line="240" w:lineRule="auto"/>
        <w:jc w:val="both"/>
        <w:rPr>
          <w:rFonts w:ascii="Times New Roman" w:hAnsi="Times New Roman" w:cs="Times New Roman"/>
          <w:b/>
          <w:sz w:val="24"/>
          <w:szCs w:val="24"/>
        </w:rPr>
      </w:pPr>
    </w:p>
    <w:p w14:paraId="3661C968" w14:textId="22EEA04F" w:rsidR="00A513B6" w:rsidRPr="00A513B6" w:rsidRDefault="00A513B6" w:rsidP="00A513B6">
      <w:pPr>
        <w:spacing w:after="0" w:line="240" w:lineRule="auto"/>
        <w:jc w:val="both"/>
        <w:rPr>
          <w:rFonts w:ascii="Times New Roman" w:hAnsi="Times New Roman" w:cs="Times New Roman"/>
          <w:sz w:val="24"/>
          <w:szCs w:val="24"/>
        </w:rPr>
      </w:pPr>
      <w:r w:rsidRPr="00A513B6">
        <w:rPr>
          <w:rFonts w:ascii="Times New Roman" w:hAnsi="Times New Roman" w:cs="Times New Roman"/>
          <w:b/>
          <w:sz w:val="24"/>
          <w:szCs w:val="24"/>
        </w:rPr>
        <w:t xml:space="preserve">Eelnõu § 1 punktidega 22–29 </w:t>
      </w:r>
      <w:r w:rsidRPr="00A513B6">
        <w:rPr>
          <w:rFonts w:ascii="Times New Roman" w:hAnsi="Times New Roman" w:cs="Times New Roman"/>
          <w:sz w:val="24"/>
          <w:szCs w:val="24"/>
        </w:rPr>
        <w:t>muudetakse aktsiisiseaduse § 66 lõikeid 1–3 ja lõiget 13. Võrdselt tõstetakse kõigi pliivaba bensiini aktsiisimääraga maksustatud energiatoodete aktsiisi. Selleks on ka lennukibensiin, mida vähesel määral kasutatakse eeskätt hobilennunduses</w:t>
      </w:r>
      <w:r w:rsidR="000426A1">
        <w:rPr>
          <w:rFonts w:ascii="Times New Roman" w:hAnsi="Times New Roman" w:cs="Times New Roman"/>
          <w:sz w:val="24"/>
          <w:szCs w:val="24"/>
        </w:rPr>
        <w:t>,</w:t>
      </w:r>
      <w:r w:rsidRPr="00A513B6">
        <w:rPr>
          <w:rFonts w:ascii="Times New Roman" w:hAnsi="Times New Roman" w:cs="Times New Roman"/>
          <w:sz w:val="24"/>
          <w:szCs w:val="24"/>
        </w:rPr>
        <w:t xml:space="preserve"> ning pliibensiin, mille kasutamine on keskkonnakaitselistel põhjustel Euroopa Liidus olnud juba mitu aastakümmet keelatud, kuid millel siiski peab olema aktsiisimäär. Viimane osutub vajalikuks näiteks juhul kui avastatakse sellise kütuse väärkasutamine. </w:t>
      </w:r>
    </w:p>
    <w:p w14:paraId="60785FF0" w14:textId="77777777" w:rsidR="00A513B6" w:rsidRPr="00A513B6" w:rsidRDefault="00A513B6" w:rsidP="00A513B6">
      <w:pPr>
        <w:spacing w:after="0" w:line="240" w:lineRule="auto"/>
        <w:jc w:val="both"/>
        <w:rPr>
          <w:rFonts w:ascii="Times New Roman" w:hAnsi="Times New Roman" w:cs="Times New Roman"/>
          <w:sz w:val="24"/>
          <w:szCs w:val="24"/>
        </w:rPr>
      </w:pPr>
    </w:p>
    <w:p w14:paraId="05056D22" w14:textId="0F8C6502" w:rsidR="00A513B6" w:rsidRPr="00A513B6" w:rsidRDefault="00A513B6" w:rsidP="00A513B6">
      <w:pPr>
        <w:spacing w:after="0" w:line="240" w:lineRule="auto"/>
        <w:jc w:val="both"/>
        <w:rPr>
          <w:rFonts w:ascii="Times New Roman" w:hAnsi="Times New Roman" w:cs="Times New Roman"/>
          <w:sz w:val="24"/>
          <w:szCs w:val="24"/>
        </w:rPr>
      </w:pPr>
      <w:r w:rsidRPr="00A513B6">
        <w:rPr>
          <w:rFonts w:ascii="Times New Roman" w:hAnsi="Times New Roman" w:cs="Times New Roman"/>
          <w:sz w:val="24"/>
          <w:szCs w:val="24"/>
        </w:rPr>
        <w:t xml:space="preserve">Lõike 13 muutmine on vajalik tõstmaks pliivaba bensiini aktsiisimääraga maksustatud kütusesarnase toote aktsiisi. Nimetatud kütusesarnased tooted on kas puhtal kujul või segatuna muude kütustega kasutatavad mootorikütusena, eeskätt mootoribensiini asemel. </w:t>
      </w:r>
    </w:p>
    <w:p w14:paraId="3C3856E4" w14:textId="77777777" w:rsidR="00A513B6" w:rsidRPr="00A513B6" w:rsidRDefault="00A513B6" w:rsidP="00A513B6">
      <w:pPr>
        <w:spacing w:after="0" w:line="240" w:lineRule="auto"/>
        <w:jc w:val="both"/>
        <w:rPr>
          <w:rFonts w:ascii="Times New Roman" w:hAnsi="Times New Roman" w:cs="Times New Roman"/>
          <w:sz w:val="24"/>
          <w:szCs w:val="24"/>
        </w:rPr>
      </w:pPr>
    </w:p>
    <w:p w14:paraId="586A42BE" w14:textId="77777777" w:rsidR="00A513B6" w:rsidRPr="00A513B6" w:rsidRDefault="00A513B6" w:rsidP="00A513B6">
      <w:pPr>
        <w:spacing w:after="0" w:line="240" w:lineRule="auto"/>
        <w:jc w:val="both"/>
        <w:rPr>
          <w:rFonts w:ascii="Times New Roman" w:hAnsi="Times New Roman" w:cs="Times New Roman"/>
          <w:sz w:val="24"/>
          <w:szCs w:val="24"/>
        </w:rPr>
      </w:pPr>
      <w:r w:rsidRPr="00A513B6">
        <w:rPr>
          <w:rFonts w:ascii="Times New Roman" w:hAnsi="Times New Roman" w:cs="Times New Roman"/>
          <w:sz w:val="24"/>
          <w:szCs w:val="24"/>
        </w:rPr>
        <w:t>Alljärgnevas tabelis (vt tabel 8) on toodud bensiinide aktsiisimäära kavandatud tõusud</w:t>
      </w:r>
      <w:r w:rsidRPr="00A513B6">
        <w:rPr>
          <w:rFonts w:ascii="Times New Roman" w:eastAsiaTheme="majorEastAsia" w:hAnsi="Times New Roman" w:cs="Times New Roman"/>
          <w:bCs/>
          <w:sz w:val="24"/>
          <w:szCs w:val="24"/>
        </w:rPr>
        <w:t xml:space="preserve"> aastateks 2025–2028</w:t>
      </w:r>
      <w:r w:rsidRPr="00A513B6">
        <w:rPr>
          <w:rFonts w:ascii="Times New Roman" w:hAnsi="Times New Roman" w:cs="Times New Roman"/>
          <w:sz w:val="24"/>
          <w:szCs w:val="24"/>
        </w:rPr>
        <w:t xml:space="preserve">. Esimesel aastal tõstetakse aktsiisi juulist, järgnevatel aastatel alates maist. Selliselt toimuvad alates 2026. aastast energiatoodete aktsiisitõusud ühel ja samal kuupäeval, sest teiste energiatoodete aktsiisitõusu maksuredel, mis kehtib kuni 2027. aastani, tõstab aktsiisi alates 1. maist. </w:t>
      </w:r>
    </w:p>
    <w:p w14:paraId="314D8E29" w14:textId="77777777" w:rsidR="00A513B6" w:rsidRDefault="00A513B6" w:rsidP="0099641F">
      <w:pPr>
        <w:spacing w:after="0" w:line="240" w:lineRule="auto"/>
        <w:jc w:val="both"/>
        <w:rPr>
          <w:rFonts w:ascii="Times New Roman" w:eastAsiaTheme="majorEastAsia" w:hAnsi="Times New Roman" w:cs="Times New Roman"/>
          <w:b/>
          <w:sz w:val="24"/>
          <w:szCs w:val="24"/>
        </w:rPr>
      </w:pPr>
    </w:p>
    <w:p w14:paraId="62767E3E" w14:textId="77777777" w:rsidR="00A513B6" w:rsidRPr="00A513B6" w:rsidRDefault="00A513B6" w:rsidP="00A513B6">
      <w:pPr>
        <w:spacing w:after="0"/>
        <w:jc w:val="both"/>
        <w:rPr>
          <w:rFonts w:ascii="Times New Roman" w:hAnsi="Times New Roman" w:cs="Times New Roman"/>
          <w:sz w:val="24"/>
          <w:szCs w:val="24"/>
        </w:rPr>
      </w:pPr>
      <w:r w:rsidRPr="00A513B6">
        <w:rPr>
          <w:rFonts w:ascii="Times New Roman" w:hAnsi="Times New Roman" w:cs="Times New Roman"/>
          <w:b/>
          <w:bCs/>
          <w:sz w:val="24"/>
          <w:szCs w:val="24"/>
        </w:rPr>
        <w:t>Tabel 8.</w:t>
      </w:r>
      <w:r w:rsidRPr="00A513B6">
        <w:rPr>
          <w:rFonts w:ascii="Times New Roman" w:hAnsi="Times New Roman" w:cs="Times New Roman"/>
          <w:sz w:val="24"/>
          <w:szCs w:val="24"/>
        </w:rPr>
        <w:t xml:space="preserve"> Bensiinide </w:t>
      </w:r>
      <w:r w:rsidRPr="00A513B6">
        <w:rPr>
          <w:rFonts w:ascii="Times New Roman" w:eastAsiaTheme="majorEastAsia" w:hAnsi="Times New Roman" w:cs="Times New Roman"/>
          <w:sz w:val="24"/>
          <w:szCs w:val="24"/>
        </w:rPr>
        <w:t>kavandatav aktsiisimäär kuni 2028. aastani</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1447"/>
        <w:gridCol w:w="1417"/>
        <w:gridCol w:w="1418"/>
        <w:gridCol w:w="1417"/>
        <w:gridCol w:w="1418"/>
      </w:tblGrid>
      <w:tr w:rsidR="00A513B6" w:rsidRPr="00A513B6" w14:paraId="301735B7" w14:textId="77777777" w:rsidTr="001F3E93">
        <w:trPr>
          <w:trHeight w:val="828"/>
        </w:trPr>
        <w:tc>
          <w:tcPr>
            <w:tcW w:w="1814" w:type="dxa"/>
            <w:shd w:val="clear" w:color="auto" w:fill="C6D9F1"/>
          </w:tcPr>
          <w:p w14:paraId="37276BD7" w14:textId="77777777" w:rsidR="00A513B6" w:rsidRDefault="00A513B6" w:rsidP="00C96D8C">
            <w:pPr>
              <w:spacing w:after="0" w:line="240" w:lineRule="auto"/>
              <w:jc w:val="center"/>
              <w:rPr>
                <w:rFonts w:ascii="Times New Roman" w:hAnsi="Times New Roman" w:cs="Times New Roman"/>
                <w:b/>
                <w:sz w:val="24"/>
                <w:szCs w:val="24"/>
              </w:rPr>
            </w:pPr>
          </w:p>
          <w:p w14:paraId="76D606AF" w14:textId="2CFB137D" w:rsidR="00A513B6" w:rsidRPr="00A513B6" w:rsidRDefault="00A513B6" w:rsidP="00C96D8C">
            <w:pPr>
              <w:spacing w:after="0" w:line="240" w:lineRule="auto"/>
              <w:jc w:val="center"/>
              <w:rPr>
                <w:rFonts w:ascii="Times New Roman" w:hAnsi="Times New Roman" w:cs="Times New Roman"/>
                <w:b/>
                <w:sz w:val="24"/>
                <w:szCs w:val="24"/>
              </w:rPr>
            </w:pPr>
            <w:r w:rsidRPr="00A513B6">
              <w:rPr>
                <w:rFonts w:ascii="Times New Roman" w:hAnsi="Times New Roman" w:cs="Times New Roman"/>
                <w:b/>
                <w:sz w:val="24"/>
                <w:szCs w:val="24"/>
              </w:rPr>
              <w:t>Energiatoode</w:t>
            </w:r>
          </w:p>
        </w:tc>
        <w:tc>
          <w:tcPr>
            <w:tcW w:w="1447" w:type="dxa"/>
            <w:shd w:val="clear" w:color="auto" w:fill="C6D9F1"/>
            <w:vAlign w:val="center"/>
          </w:tcPr>
          <w:p w14:paraId="0BCB5293" w14:textId="77777777" w:rsidR="00A513B6" w:rsidRPr="00A513B6" w:rsidRDefault="00A513B6" w:rsidP="00C96D8C">
            <w:pPr>
              <w:spacing w:after="0" w:line="240" w:lineRule="auto"/>
              <w:jc w:val="center"/>
              <w:rPr>
                <w:rFonts w:ascii="Times New Roman" w:hAnsi="Times New Roman" w:cs="Times New Roman"/>
                <w:b/>
                <w:sz w:val="24"/>
                <w:szCs w:val="24"/>
              </w:rPr>
            </w:pPr>
            <w:r w:rsidRPr="00A513B6">
              <w:rPr>
                <w:rFonts w:ascii="Times New Roman" w:hAnsi="Times New Roman" w:cs="Times New Roman"/>
                <w:b/>
                <w:sz w:val="24"/>
                <w:szCs w:val="24"/>
              </w:rPr>
              <w:t>Kehtiv määr €</w:t>
            </w:r>
          </w:p>
        </w:tc>
        <w:tc>
          <w:tcPr>
            <w:tcW w:w="1417" w:type="dxa"/>
            <w:shd w:val="clear" w:color="auto" w:fill="C6D9F1"/>
            <w:vAlign w:val="center"/>
          </w:tcPr>
          <w:p w14:paraId="122B9391" w14:textId="77777777" w:rsidR="00A513B6" w:rsidRPr="00A513B6" w:rsidRDefault="00A513B6" w:rsidP="00C96D8C">
            <w:pPr>
              <w:spacing w:after="0"/>
              <w:jc w:val="center"/>
              <w:rPr>
                <w:rFonts w:ascii="Times New Roman" w:hAnsi="Times New Roman" w:cs="Times New Roman"/>
                <w:b/>
                <w:sz w:val="24"/>
                <w:szCs w:val="24"/>
              </w:rPr>
            </w:pPr>
            <w:r w:rsidRPr="00A513B6">
              <w:rPr>
                <w:rFonts w:ascii="Times New Roman" w:hAnsi="Times New Roman" w:cs="Times New Roman"/>
                <w:b/>
                <w:sz w:val="24"/>
                <w:szCs w:val="24"/>
              </w:rPr>
              <w:t>1.07.25</w:t>
            </w:r>
          </w:p>
        </w:tc>
        <w:tc>
          <w:tcPr>
            <w:tcW w:w="1418" w:type="dxa"/>
            <w:shd w:val="clear" w:color="auto" w:fill="C6D9F1"/>
            <w:vAlign w:val="center"/>
          </w:tcPr>
          <w:p w14:paraId="2CC8E410" w14:textId="77777777" w:rsidR="00A513B6" w:rsidRPr="00A513B6" w:rsidRDefault="00A513B6" w:rsidP="00C96D8C">
            <w:pPr>
              <w:spacing w:after="0"/>
              <w:jc w:val="center"/>
              <w:rPr>
                <w:rFonts w:ascii="Times New Roman" w:hAnsi="Times New Roman" w:cs="Times New Roman"/>
                <w:b/>
                <w:sz w:val="24"/>
                <w:szCs w:val="24"/>
              </w:rPr>
            </w:pPr>
            <w:r w:rsidRPr="00A513B6">
              <w:rPr>
                <w:rFonts w:ascii="Times New Roman" w:hAnsi="Times New Roman" w:cs="Times New Roman"/>
                <w:b/>
                <w:sz w:val="24"/>
                <w:szCs w:val="24"/>
              </w:rPr>
              <w:t>1.05.26</w:t>
            </w:r>
          </w:p>
        </w:tc>
        <w:tc>
          <w:tcPr>
            <w:tcW w:w="1417" w:type="dxa"/>
            <w:shd w:val="clear" w:color="auto" w:fill="C6D9F1"/>
            <w:vAlign w:val="center"/>
          </w:tcPr>
          <w:p w14:paraId="31E2111B" w14:textId="77777777" w:rsidR="00A513B6" w:rsidRPr="00A513B6" w:rsidRDefault="00A513B6" w:rsidP="00C96D8C">
            <w:pPr>
              <w:spacing w:after="0"/>
              <w:jc w:val="center"/>
              <w:rPr>
                <w:rFonts w:ascii="Times New Roman" w:hAnsi="Times New Roman" w:cs="Times New Roman"/>
                <w:b/>
                <w:sz w:val="24"/>
                <w:szCs w:val="24"/>
              </w:rPr>
            </w:pPr>
            <w:r w:rsidRPr="00A513B6">
              <w:rPr>
                <w:rFonts w:ascii="Times New Roman" w:hAnsi="Times New Roman" w:cs="Times New Roman"/>
                <w:b/>
                <w:sz w:val="24"/>
                <w:szCs w:val="24"/>
              </w:rPr>
              <w:t>1.05.27</w:t>
            </w:r>
          </w:p>
        </w:tc>
        <w:tc>
          <w:tcPr>
            <w:tcW w:w="1418" w:type="dxa"/>
            <w:shd w:val="clear" w:color="auto" w:fill="C6D9F1"/>
            <w:vAlign w:val="center"/>
          </w:tcPr>
          <w:p w14:paraId="48B703BD" w14:textId="77777777" w:rsidR="00A513B6" w:rsidRPr="00A513B6" w:rsidRDefault="00A513B6" w:rsidP="00C96D8C">
            <w:pPr>
              <w:spacing w:after="0"/>
              <w:jc w:val="center"/>
              <w:rPr>
                <w:rFonts w:ascii="Times New Roman" w:hAnsi="Times New Roman" w:cs="Times New Roman"/>
                <w:b/>
                <w:sz w:val="24"/>
                <w:szCs w:val="24"/>
              </w:rPr>
            </w:pPr>
            <w:r w:rsidRPr="00A513B6">
              <w:rPr>
                <w:rFonts w:ascii="Times New Roman" w:hAnsi="Times New Roman" w:cs="Times New Roman"/>
                <w:b/>
                <w:sz w:val="24"/>
                <w:szCs w:val="24"/>
              </w:rPr>
              <w:t>1.05.28</w:t>
            </w:r>
          </w:p>
        </w:tc>
      </w:tr>
      <w:tr w:rsidR="00A513B6" w:rsidRPr="00A513B6" w14:paraId="04A2DC18" w14:textId="77777777" w:rsidTr="00C96D8C">
        <w:trPr>
          <w:trHeight w:val="828"/>
        </w:trPr>
        <w:tc>
          <w:tcPr>
            <w:tcW w:w="1814" w:type="dxa"/>
          </w:tcPr>
          <w:p w14:paraId="05746EF9"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Bensiinid, sh lennukibensiin ja pliibensiin</w:t>
            </w:r>
          </w:p>
          <w:p w14:paraId="5ED1F07E"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1000 l</w:t>
            </w:r>
          </w:p>
        </w:tc>
        <w:tc>
          <w:tcPr>
            <w:tcW w:w="1447" w:type="dxa"/>
            <w:vAlign w:val="center"/>
          </w:tcPr>
          <w:p w14:paraId="3703E7CB"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563</w:t>
            </w:r>
          </w:p>
        </w:tc>
        <w:tc>
          <w:tcPr>
            <w:tcW w:w="1417" w:type="dxa"/>
            <w:vAlign w:val="center"/>
          </w:tcPr>
          <w:p w14:paraId="2BE01E4E" w14:textId="77777777" w:rsidR="00A513B6" w:rsidRPr="00A513B6" w:rsidRDefault="00A513B6" w:rsidP="00C96D8C">
            <w:pPr>
              <w:spacing w:after="0"/>
              <w:jc w:val="center"/>
              <w:rPr>
                <w:rFonts w:ascii="Times New Roman" w:hAnsi="Times New Roman" w:cs="Times New Roman"/>
                <w:sz w:val="24"/>
                <w:szCs w:val="24"/>
              </w:rPr>
            </w:pPr>
            <w:r w:rsidRPr="00A513B6">
              <w:rPr>
                <w:rFonts w:ascii="Times New Roman" w:hAnsi="Times New Roman" w:cs="Times New Roman"/>
                <w:sz w:val="24"/>
                <w:szCs w:val="24"/>
              </w:rPr>
              <w:t>+5%</w:t>
            </w:r>
          </w:p>
          <w:p w14:paraId="4FF75BB8" w14:textId="77777777" w:rsidR="00A513B6" w:rsidRPr="00A513B6" w:rsidRDefault="00A513B6" w:rsidP="00C96D8C">
            <w:pPr>
              <w:spacing w:after="0"/>
              <w:jc w:val="center"/>
              <w:rPr>
                <w:rFonts w:ascii="Times New Roman" w:hAnsi="Times New Roman" w:cs="Times New Roman"/>
                <w:sz w:val="24"/>
                <w:szCs w:val="24"/>
              </w:rPr>
            </w:pPr>
            <w:r w:rsidRPr="00A513B6">
              <w:rPr>
                <w:rFonts w:ascii="Times New Roman" w:hAnsi="Times New Roman" w:cs="Times New Roman"/>
                <w:sz w:val="24"/>
                <w:szCs w:val="24"/>
              </w:rPr>
              <w:t>591</w:t>
            </w:r>
          </w:p>
        </w:tc>
        <w:tc>
          <w:tcPr>
            <w:tcW w:w="1418" w:type="dxa"/>
            <w:vAlign w:val="center"/>
          </w:tcPr>
          <w:p w14:paraId="5F868353"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+5%</w:t>
            </w:r>
          </w:p>
          <w:p w14:paraId="4668ED0E"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621</w:t>
            </w:r>
          </w:p>
        </w:tc>
        <w:tc>
          <w:tcPr>
            <w:tcW w:w="1417" w:type="dxa"/>
            <w:vAlign w:val="center"/>
          </w:tcPr>
          <w:p w14:paraId="425B0D20" w14:textId="77777777" w:rsidR="00A513B6" w:rsidRPr="00A513B6" w:rsidRDefault="00A513B6" w:rsidP="00C96D8C">
            <w:pPr>
              <w:spacing w:after="0"/>
              <w:jc w:val="center"/>
              <w:rPr>
                <w:rFonts w:ascii="Times New Roman" w:hAnsi="Times New Roman" w:cs="Times New Roman"/>
                <w:sz w:val="24"/>
                <w:szCs w:val="24"/>
              </w:rPr>
            </w:pPr>
            <w:r w:rsidRPr="00A513B6">
              <w:rPr>
                <w:rFonts w:ascii="Times New Roman" w:hAnsi="Times New Roman" w:cs="Times New Roman"/>
                <w:sz w:val="24"/>
                <w:szCs w:val="24"/>
              </w:rPr>
              <w:t>+5%</w:t>
            </w:r>
          </w:p>
          <w:p w14:paraId="3A1352B3"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652</w:t>
            </w:r>
          </w:p>
        </w:tc>
        <w:tc>
          <w:tcPr>
            <w:tcW w:w="1418" w:type="dxa"/>
            <w:vAlign w:val="center"/>
          </w:tcPr>
          <w:p w14:paraId="12588136"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+5%</w:t>
            </w:r>
          </w:p>
          <w:p w14:paraId="6861A279" w14:textId="77777777" w:rsidR="00A513B6" w:rsidRPr="00A513B6" w:rsidRDefault="00A513B6" w:rsidP="00C96D8C">
            <w:pPr>
              <w:spacing w:after="0" w:line="240" w:lineRule="auto"/>
              <w:jc w:val="center"/>
              <w:rPr>
                <w:rFonts w:ascii="Times New Roman" w:hAnsi="Times New Roman" w:cs="Times New Roman"/>
                <w:sz w:val="24"/>
                <w:szCs w:val="24"/>
              </w:rPr>
            </w:pPr>
            <w:r w:rsidRPr="00A513B6">
              <w:rPr>
                <w:rFonts w:ascii="Times New Roman" w:hAnsi="Times New Roman" w:cs="Times New Roman"/>
                <w:sz w:val="24"/>
                <w:szCs w:val="24"/>
              </w:rPr>
              <w:t>684</w:t>
            </w:r>
          </w:p>
        </w:tc>
      </w:tr>
    </w:tbl>
    <w:p w14:paraId="29B4E20B" w14:textId="77777777" w:rsidR="00A513B6" w:rsidRDefault="00A513B6" w:rsidP="0099641F">
      <w:pPr>
        <w:spacing w:after="0" w:line="240" w:lineRule="auto"/>
        <w:jc w:val="both"/>
        <w:rPr>
          <w:rFonts w:ascii="Times New Roman" w:eastAsiaTheme="majorEastAsia" w:hAnsi="Times New Roman" w:cs="Times New Roman"/>
          <w:b/>
          <w:sz w:val="24"/>
          <w:szCs w:val="24"/>
        </w:rPr>
      </w:pPr>
    </w:p>
    <w:p w14:paraId="0D828CAD" w14:textId="1B508B9A" w:rsidR="00E55197" w:rsidRPr="00A42E7B" w:rsidRDefault="00E55197" w:rsidP="0099641F">
      <w:pPr>
        <w:spacing w:after="0" w:line="240" w:lineRule="auto"/>
        <w:jc w:val="both"/>
        <w:rPr>
          <w:rFonts w:ascii="Times New Roman" w:eastAsiaTheme="majorEastAsia" w:hAnsi="Times New Roman" w:cs="Times New Roman"/>
          <w:bCs/>
          <w:sz w:val="24"/>
          <w:szCs w:val="24"/>
        </w:rPr>
      </w:pPr>
      <w:r w:rsidRPr="007860FD">
        <w:rPr>
          <w:rFonts w:ascii="Times New Roman" w:eastAsiaTheme="majorEastAsia" w:hAnsi="Times New Roman" w:cs="Times New Roman"/>
          <w:b/>
          <w:sz w:val="24"/>
          <w:szCs w:val="24"/>
        </w:rPr>
        <w:t>Eelnõu §</w:t>
      </w:r>
      <w:r w:rsidRPr="007860FD">
        <w:rPr>
          <w:rFonts w:ascii="Times New Roman" w:eastAsiaTheme="majorEastAsia" w:hAnsi="Times New Roman" w:cs="Times New Roman"/>
          <w:b/>
          <w:color w:val="000000" w:themeColor="text1"/>
          <w:sz w:val="24"/>
          <w:szCs w:val="24"/>
        </w:rPr>
        <w:t xml:space="preserve"> 1 punktiga </w:t>
      </w:r>
      <w:r w:rsidR="00CF29A3" w:rsidRPr="007860FD">
        <w:rPr>
          <w:rFonts w:ascii="Times New Roman" w:eastAsiaTheme="majorEastAsia" w:hAnsi="Times New Roman" w:cs="Times New Roman"/>
          <w:b/>
          <w:color w:val="000000" w:themeColor="text1"/>
          <w:sz w:val="24"/>
          <w:szCs w:val="24"/>
        </w:rPr>
        <w:t>30</w:t>
      </w:r>
      <w:r w:rsidRPr="007860FD">
        <w:rPr>
          <w:rFonts w:ascii="Times New Roman" w:eastAsiaTheme="majorEastAsia" w:hAnsi="Times New Roman" w:cs="Times New Roman"/>
          <w:b/>
          <w:color w:val="000000" w:themeColor="text1"/>
          <w:sz w:val="24"/>
          <w:szCs w:val="24"/>
        </w:rPr>
        <w:t xml:space="preserve"> </w:t>
      </w:r>
      <w:r w:rsidRPr="007860FD">
        <w:rPr>
          <w:rFonts w:ascii="Times New Roman" w:eastAsiaTheme="majorEastAsia" w:hAnsi="Times New Roman" w:cs="Times New Roman"/>
          <w:bCs/>
          <w:sz w:val="24"/>
          <w:szCs w:val="24"/>
        </w:rPr>
        <w:t xml:space="preserve">täiendatakse </w:t>
      </w:r>
      <w:r w:rsidR="00592274">
        <w:rPr>
          <w:rFonts w:ascii="Times New Roman" w:eastAsiaTheme="majorEastAsia" w:hAnsi="Times New Roman" w:cs="Times New Roman"/>
          <w:bCs/>
          <w:sz w:val="24"/>
          <w:szCs w:val="24"/>
        </w:rPr>
        <w:t>aktsiisi</w:t>
      </w:r>
      <w:r w:rsidRPr="007860FD">
        <w:rPr>
          <w:rFonts w:ascii="Times New Roman" w:eastAsiaTheme="majorEastAsia" w:hAnsi="Times New Roman" w:cs="Times New Roman"/>
          <w:bCs/>
          <w:sz w:val="24"/>
          <w:szCs w:val="24"/>
        </w:rPr>
        <w:t>seadust §-ga 85</w:t>
      </w:r>
      <w:r w:rsidRPr="007860FD">
        <w:rPr>
          <w:rFonts w:ascii="Times New Roman" w:eastAsiaTheme="majorEastAsia" w:hAnsi="Times New Roman" w:cs="Times New Roman"/>
          <w:bCs/>
          <w:sz w:val="24"/>
          <w:szCs w:val="24"/>
          <w:vertAlign w:val="superscript"/>
        </w:rPr>
        <w:t>2</w:t>
      </w:r>
      <w:r w:rsidR="00A236FD" w:rsidRPr="007860FD">
        <w:rPr>
          <w:rFonts w:ascii="Times New Roman" w:eastAsiaTheme="majorEastAsia" w:hAnsi="Times New Roman" w:cs="Times New Roman"/>
          <w:bCs/>
          <w:sz w:val="24"/>
          <w:szCs w:val="24"/>
          <w:vertAlign w:val="superscript"/>
        </w:rPr>
        <w:t>2</w:t>
      </w:r>
      <w:r w:rsidRPr="007860FD">
        <w:rPr>
          <w:rFonts w:ascii="Times New Roman" w:eastAsiaTheme="majorEastAsia" w:hAnsi="Times New Roman" w:cs="Times New Roman"/>
          <w:bCs/>
          <w:sz w:val="24"/>
          <w:szCs w:val="24"/>
        </w:rPr>
        <w:t>, et näha ette müügipiirangu kohaldamise erisus sigaritele ja sigarillodele</w:t>
      </w:r>
      <w:r w:rsidR="00A42E7B">
        <w:rPr>
          <w:rFonts w:ascii="Times New Roman" w:eastAsiaTheme="majorEastAsia" w:hAnsi="Times New Roman" w:cs="Times New Roman"/>
          <w:bCs/>
          <w:sz w:val="24"/>
          <w:szCs w:val="24"/>
        </w:rPr>
        <w:t xml:space="preserve"> (lg 1)</w:t>
      </w:r>
      <w:r w:rsidRPr="007860FD">
        <w:rPr>
          <w:rFonts w:ascii="Times New Roman" w:eastAsiaTheme="majorEastAsia" w:hAnsi="Times New Roman" w:cs="Times New Roman"/>
          <w:bCs/>
          <w:sz w:val="24"/>
          <w:szCs w:val="24"/>
        </w:rPr>
        <w:t>. Aktsiisiseaduse § 28 lõikega 4</w:t>
      </w:r>
      <w:r w:rsidRPr="007860FD">
        <w:rPr>
          <w:rFonts w:ascii="Times New Roman" w:eastAsiaTheme="majorEastAsia" w:hAnsi="Times New Roman" w:cs="Times New Roman"/>
          <w:bCs/>
          <w:sz w:val="24"/>
          <w:szCs w:val="24"/>
          <w:vertAlign w:val="superscript"/>
        </w:rPr>
        <w:t>1</w:t>
      </w:r>
      <w:r w:rsidRPr="007860FD">
        <w:rPr>
          <w:rFonts w:ascii="Times New Roman" w:eastAsiaTheme="majorEastAsia" w:hAnsi="Times New Roman" w:cs="Times New Roman"/>
          <w:bCs/>
          <w:sz w:val="24"/>
          <w:szCs w:val="24"/>
        </w:rPr>
        <w:t xml:space="preserve"> nähakse ette müügipiirang toodetele, mille aktsiisimäär ja maksumärgi kujundus muutub üheaegselt. Müügipiirangu rakendamisega läbi </w:t>
      </w:r>
      <w:r w:rsidR="00902626" w:rsidRPr="007860FD">
        <w:rPr>
          <w:rFonts w:ascii="Times New Roman" w:eastAsiaTheme="majorEastAsia" w:hAnsi="Times New Roman" w:cs="Times New Roman"/>
          <w:bCs/>
          <w:sz w:val="24"/>
          <w:szCs w:val="24"/>
        </w:rPr>
        <w:t xml:space="preserve">uue kujundusega </w:t>
      </w:r>
      <w:r w:rsidRPr="007860FD">
        <w:rPr>
          <w:rFonts w:ascii="Times New Roman" w:eastAsiaTheme="majorEastAsia" w:hAnsi="Times New Roman" w:cs="Times New Roman"/>
          <w:bCs/>
          <w:sz w:val="24"/>
          <w:szCs w:val="24"/>
        </w:rPr>
        <w:t>maksumärgi</w:t>
      </w:r>
      <w:r w:rsidR="00902626" w:rsidRPr="007860FD">
        <w:rPr>
          <w:rFonts w:ascii="Times New Roman" w:eastAsiaTheme="majorEastAsia" w:hAnsi="Times New Roman" w:cs="Times New Roman"/>
          <w:bCs/>
          <w:sz w:val="24"/>
          <w:szCs w:val="24"/>
        </w:rPr>
        <w:t xml:space="preserve"> nõude </w:t>
      </w:r>
      <w:r w:rsidRPr="007860FD">
        <w:rPr>
          <w:rFonts w:ascii="Times New Roman" w:eastAsiaTheme="majorEastAsia" w:hAnsi="Times New Roman" w:cs="Times New Roman"/>
          <w:bCs/>
          <w:sz w:val="24"/>
          <w:szCs w:val="24"/>
        </w:rPr>
        <w:t>tagatakse uue aktsiis</w:t>
      </w:r>
      <w:r w:rsidR="00970431" w:rsidRPr="007860FD">
        <w:rPr>
          <w:rFonts w:ascii="Times New Roman" w:eastAsiaTheme="majorEastAsia" w:hAnsi="Times New Roman" w:cs="Times New Roman"/>
          <w:bCs/>
          <w:sz w:val="24"/>
          <w:szCs w:val="24"/>
        </w:rPr>
        <w:t>i</w:t>
      </w:r>
      <w:r w:rsidRPr="007860FD">
        <w:rPr>
          <w:rFonts w:ascii="Times New Roman" w:eastAsiaTheme="majorEastAsia" w:hAnsi="Times New Roman" w:cs="Times New Roman"/>
          <w:bCs/>
          <w:sz w:val="24"/>
          <w:szCs w:val="24"/>
        </w:rPr>
        <w:t xml:space="preserve"> kandumine toote hinda hiljemalt </w:t>
      </w:r>
      <w:r w:rsidR="00970431" w:rsidRPr="007860FD">
        <w:rPr>
          <w:rFonts w:ascii="Times New Roman" w:eastAsiaTheme="majorEastAsia" w:hAnsi="Times New Roman" w:cs="Times New Roman"/>
          <w:bCs/>
          <w:sz w:val="24"/>
          <w:szCs w:val="24"/>
        </w:rPr>
        <w:t>kolme</w:t>
      </w:r>
      <w:r w:rsidRPr="007860FD">
        <w:rPr>
          <w:rFonts w:ascii="Times New Roman" w:eastAsiaTheme="majorEastAsia" w:hAnsi="Times New Roman" w:cs="Times New Roman"/>
          <w:bCs/>
          <w:sz w:val="24"/>
          <w:szCs w:val="24"/>
        </w:rPr>
        <w:t xml:space="preserve"> kuu möödumisel selle kehtima hakkamisest.</w:t>
      </w:r>
      <w:r w:rsidR="00B05208" w:rsidRPr="007860FD">
        <w:rPr>
          <w:rFonts w:ascii="Times New Roman" w:eastAsiaTheme="majorEastAsia" w:hAnsi="Times New Roman" w:cs="Times New Roman"/>
          <w:bCs/>
          <w:sz w:val="24"/>
          <w:szCs w:val="24"/>
        </w:rPr>
        <w:t xml:space="preserve"> </w:t>
      </w:r>
      <w:r w:rsidR="007860FD" w:rsidRPr="007860FD">
        <w:rPr>
          <w:rFonts w:ascii="Times New Roman" w:eastAsiaTheme="majorEastAsia" w:hAnsi="Times New Roman" w:cs="Times New Roman"/>
          <w:bCs/>
          <w:sz w:val="24"/>
          <w:szCs w:val="24"/>
        </w:rPr>
        <w:t>Sigarite ja sigarillode aktsiisi tõstetakse minimaalselt makstava aktsiisisumma suurendamisega. Toodetele, millelt makstav aktsiisisumma minimaalselt makstava aktsiisisumma tõstmise tulemusena ei muutu, ei kohaldata müügipiirangut. Erand puudutab suuremalt jaolt sigareid, sest nende</w:t>
      </w:r>
      <w:r w:rsidR="00A42E7B">
        <w:rPr>
          <w:rFonts w:ascii="Times New Roman" w:eastAsiaTheme="majorEastAsia" w:hAnsi="Times New Roman" w:cs="Times New Roman"/>
          <w:bCs/>
          <w:sz w:val="24"/>
          <w:szCs w:val="24"/>
        </w:rPr>
        <w:t>lt</w:t>
      </w:r>
      <w:r w:rsidR="007860FD" w:rsidRPr="007860FD">
        <w:rPr>
          <w:rFonts w:ascii="Times New Roman" w:eastAsiaTheme="majorEastAsia" w:hAnsi="Times New Roman" w:cs="Times New Roman"/>
          <w:bCs/>
          <w:sz w:val="24"/>
          <w:szCs w:val="24"/>
        </w:rPr>
        <w:t xml:space="preserve"> toodetelt makstav </w:t>
      </w:r>
      <w:r w:rsidR="00970431" w:rsidRPr="007860FD">
        <w:rPr>
          <w:rFonts w:ascii="Times New Roman" w:eastAsiaTheme="majorEastAsia" w:hAnsi="Times New Roman" w:cs="Times New Roman"/>
          <w:bCs/>
          <w:sz w:val="24"/>
          <w:szCs w:val="24"/>
        </w:rPr>
        <w:t xml:space="preserve">aktsiisisumma on keskmiselt </w:t>
      </w:r>
      <w:r w:rsidR="007860FD" w:rsidRPr="007860FD">
        <w:rPr>
          <w:rFonts w:ascii="Times New Roman" w:eastAsiaTheme="majorEastAsia" w:hAnsi="Times New Roman" w:cs="Times New Roman"/>
          <w:bCs/>
          <w:sz w:val="24"/>
          <w:szCs w:val="24"/>
        </w:rPr>
        <w:t>mitu korda</w:t>
      </w:r>
      <w:r w:rsidR="00970431" w:rsidRPr="007860FD">
        <w:rPr>
          <w:rFonts w:ascii="Times New Roman" w:eastAsiaTheme="majorEastAsia" w:hAnsi="Times New Roman" w:cs="Times New Roman"/>
          <w:bCs/>
          <w:sz w:val="24"/>
          <w:szCs w:val="24"/>
        </w:rPr>
        <w:t xml:space="preserve"> suurem minimaalselt </w:t>
      </w:r>
      <w:r w:rsidR="00970431" w:rsidRPr="00A42E7B">
        <w:rPr>
          <w:rFonts w:ascii="Times New Roman" w:eastAsiaTheme="majorEastAsia" w:hAnsi="Times New Roman" w:cs="Times New Roman"/>
          <w:bCs/>
          <w:sz w:val="24"/>
          <w:szCs w:val="24"/>
        </w:rPr>
        <w:t>makstava aktsiisisumma</w:t>
      </w:r>
      <w:r w:rsidR="007860FD" w:rsidRPr="00A42E7B">
        <w:rPr>
          <w:rFonts w:ascii="Times New Roman" w:eastAsiaTheme="majorEastAsia" w:hAnsi="Times New Roman" w:cs="Times New Roman"/>
          <w:bCs/>
          <w:sz w:val="24"/>
          <w:szCs w:val="24"/>
        </w:rPr>
        <w:t xml:space="preserve">st. </w:t>
      </w:r>
      <w:r w:rsidR="0099641F" w:rsidRPr="00A42E7B">
        <w:rPr>
          <w:rFonts w:ascii="Times New Roman" w:eastAsiaTheme="majorEastAsia" w:hAnsi="Times New Roman" w:cs="Times New Roman"/>
          <w:bCs/>
          <w:sz w:val="24"/>
          <w:szCs w:val="24"/>
        </w:rPr>
        <w:t xml:space="preserve"> </w:t>
      </w:r>
    </w:p>
    <w:p w14:paraId="19B3A04E" w14:textId="77777777" w:rsidR="00921B45" w:rsidRPr="00A42E7B" w:rsidRDefault="00921B45" w:rsidP="0099641F">
      <w:pPr>
        <w:spacing w:after="0" w:line="240" w:lineRule="auto"/>
        <w:jc w:val="both"/>
        <w:rPr>
          <w:rFonts w:ascii="Times New Roman" w:eastAsiaTheme="majorEastAsia" w:hAnsi="Times New Roman" w:cs="Times New Roman"/>
          <w:bCs/>
          <w:sz w:val="24"/>
          <w:szCs w:val="24"/>
        </w:rPr>
      </w:pPr>
    </w:p>
    <w:p w14:paraId="6883C971" w14:textId="151D8B24" w:rsidR="00F0320C" w:rsidRPr="00AF326C" w:rsidRDefault="00D375B4" w:rsidP="00D375B4">
      <w:pPr>
        <w:spacing w:after="0" w:line="240" w:lineRule="auto"/>
        <w:jc w:val="both"/>
        <w:rPr>
          <w:rFonts w:ascii="Times New Roman" w:eastAsiaTheme="majorEastAsia" w:hAnsi="Times New Roman" w:cs="Times New Roman"/>
          <w:bCs/>
          <w:sz w:val="24"/>
          <w:szCs w:val="24"/>
        </w:rPr>
      </w:pPr>
      <w:bookmarkStart w:id="20" w:name="_Hlk132967962"/>
      <w:r w:rsidRPr="00AF326C">
        <w:rPr>
          <w:rFonts w:ascii="Times New Roman" w:eastAsiaTheme="majorEastAsia" w:hAnsi="Times New Roman" w:cs="Times New Roman"/>
          <w:bCs/>
          <w:sz w:val="24"/>
          <w:szCs w:val="24"/>
        </w:rPr>
        <w:t>Lõike</w:t>
      </w:r>
      <w:r w:rsidR="00C203ED">
        <w:rPr>
          <w:rFonts w:ascii="Times New Roman" w:eastAsiaTheme="majorEastAsia" w:hAnsi="Times New Roman" w:cs="Times New Roman"/>
          <w:bCs/>
          <w:sz w:val="24"/>
          <w:szCs w:val="24"/>
        </w:rPr>
        <w:t xml:space="preserve">ga </w:t>
      </w:r>
      <w:r w:rsidRPr="00AF326C">
        <w:rPr>
          <w:rFonts w:ascii="Times New Roman" w:eastAsiaTheme="majorEastAsia" w:hAnsi="Times New Roman" w:cs="Times New Roman"/>
          <w:bCs/>
          <w:sz w:val="24"/>
          <w:szCs w:val="24"/>
        </w:rPr>
        <w:t xml:space="preserve">2 nähakse ette võimalus müüa tubakatooteid üle maksumärgile trükitud maksimaalse jaehinna. </w:t>
      </w:r>
      <w:r w:rsidR="00C203ED">
        <w:rPr>
          <w:rFonts w:ascii="Times New Roman" w:eastAsiaTheme="majorEastAsia" w:hAnsi="Times New Roman" w:cs="Times New Roman"/>
          <w:bCs/>
          <w:sz w:val="24"/>
          <w:szCs w:val="24"/>
        </w:rPr>
        <w:t>Reeglina ei ole aktsiisiseaduse alusel lubatud müüa s</w:t>
      </w:r>
      <w:r w:rsidRPr="00AF326C">
        <w:rPr>
          <w:rFonts w:ascii="Times New Roman" w:eastAsiaTheme="majorEastAsia" w:hAnsi="Times New Roman" w:cs="Times New Roman"/>
          <w:bCs/>
          <w:sz w:val="24"/>
          <w:szCs w:val="24"/>
        </w:rPr>
        <w:t xml:space="preserve">igarette, sigareid ja sigarillosid </w:t>
      </w:r>
      <w:r w:rsidR="00C203ED">
        <w:rPr>
          <w:rFonts w:ascii="Times New Roman" w:eastAsiaTheme="majorEastAsia" w:hAnsi="Times New Roman" w:cs="Times New Roman"/>
          <w:bCs/>
          <w:sz w:val="24"/>
          <w:szCs w:val="24"/>
        </w:rPr>
        <w:t>k</w:t>
      </w:r>
      <w:r w:rsidRPr="00AF326C">
        <w:rPr>
          <w:rFonts w:ascii="Times New Roman" w:eastAsiaTheme="majorEastAsia" w:hAnsi="Times New Roman" w:cs="Times New Roman"/>
          <w:bCs/>
          <w:sz w:val="24"/>
          <w:szCs w:val="24"/>
        </w:rPr>
        <w:t xml:space="preserve">õrgema hinnaga, kui on maksumärgile trükitud, sest selle hinna alusel on makstud aktsiisi. </w:t>
      </w:r>
      <w:r w:rsidR="00F0320C" w:rsidRPr="00AF326C">
        <w:rPr>
          <w:rFonts w:ascii="Times New Roman" w:eastAsiaTheme="majorEastAsia" w:hAnsi="Times New Roman" w:cs="Times New Roman"/>
          <w:bCs/>
          <w:sz w:val="24"/>
          <w:szCs w:val="24"/>
        </w:rPr>
        <w:t xml:space="preserve">Ettevõtjatele oleks tehniliselt keeruline lubada tarbimisse tubakatooteid maksumärgiga, millele on trükitud hind uue käibemaksumääraga, kui veel eelmine päev kehtis madalam käibemaksumäär. Ladusamaks üleminekuks uuele käibemaksumäärale lubatakse maksumärgile trükitud hinda ületada erinevuse võrra, mis tekib uue ja vana käibemaksusumma vahest. </w:t>
      </w:r>
      <w:r w:rsidR="00B57119" w:rsidRPr="00AF326C">
        <w:rPr>
          <w:rFonts w:ascii="Times New Roman" w:eastAsiaTheme="majorEastAsia" w:hAnsi="Times New Roman" w:cs="Times New Roman"/>
          <w:bCs/>
          <w:sz w:val="24"/>
          <w:szCs w:val="24"/>
        </w:rPr>
        <w:t>Erand on lubatud 6 kuu jooksul käibemaksumäära jõustumisest</w:t>
      </w:r>
      <w:r w:rsidR="00AF326C" w:rsidRPr="00AF326C">
        <w:rPr>
          <w:rFonts w:ascii="Times New Roman" w:eastAsiaTheme="majorEastAsia" w:hAnsi="Times New Roman" w:cs="Times New Roman"/>
          <w:bCs/>
          <w:sz w:val="24"/>
          <w:szCs w:val="24"/>
        </w:rPr>
        <w:t>. K</w:t>
      </w:r>
      <w:r w:rsidR="00B57119" w:rsidRPr="00AF326C">
        <w:rPr>
          <w:rFonts w:ascii="Times New Roman" w:eastAsiaTheme="majorEastAsia" w:hAnsi="Times New Roman" w:cs="Times New Roman"/>
          <w:bCs/>
          <w:sz w:val="24"/>
          <w:szCs w:val="24"/>
        </w:rPr>
        <w:t>ui kõrgem käibemaksumäär jõustub 1. juulil</w:t>
      </w:r>
      <w:r w:rsidR="00AF326C" w:rsidRPr="00AF326C">
        <w:rPr>
          <w:rFonts w:ascii="Times New Roman" w:eastAsiaTheme="majorEastAsia" w:hAnsi="Times New Roman" w:cs="Times New Roman"/>
          <w:bCs/>
          <w:sz w:val="24"/>
          <w:szCs w:val="24"/>
        </w:rPr>
        <w:t xml:space="preserve">, siis erandit saab rakendada 31. detsembrini. </w:t>
      </w:r>
      <w:r w:rsidR="00B57119" w:rsidRPr="00AF326C">
        <w:rPr>
          <w:rFonts w:ascii="Times New Roman" w:eastAsiaTheme="majorEastAsia" w:hAnsi="Times New Roman" w:cs="Times New Roman"/>
          <w:bCs/>
          <w:sz w:val="24"/>
          <w:szCs w:val="24"/>
        </w:rPr>
        <w:t xml:space="preserve">Müügipiirangu rakendamisel võib erand kehtida vähem kui 6 kuud. Müügipiirangut rakendatakse tavaliselt aktsiisimäära tõstmisel, kui uue kujundusega maksumärk ja aktsiisimäär muutuvad üheaegselt. Vana maksumärgiga toodete müük on lubatud 3-kuu jooksul. Müügipiirangu rakendamisel </w:t>
      </w:r>
      <w:r w:rsidR="00B424CB" w:rsidRPr="00AF326C">
        <w:rPr>
          <w:rFonts w:ascii="Times New Roman" w:eastAsiaTheme="majorEastAsia" w:hAnsi="Times New Roman" w:cs="Times New Roman"/>
          <w:bCs/>
          <w:sz w:val="24"/>
          <w:szCs w:val="24"/>
        </w:rPr>
        <w:t xml:space="preserve">võib maksumärgile trükitud hinda ületada vaid müügipiirangu perioodil ja enne müügipiirangut kehtinud maksumärgi puhul. </w:t>
      </w:r>
    </w:p>
    <w:p w14:paraId="338A63AC" w14:textId="77777777" w:rsidR="00F0320C" w:rsidRDefault="00F0320C" w:rsidP="00D375B4">
      <w:pPr>
        <w:spacing w:after="0" w:line="240" w:lineRule="auto"/>
        <w:jc w:val="both"/>
        <w:rPr>
          <w:rFonts w:ascii="Times New Roman" w:eastAsiaTheme="majorEastAsia" w:hAnsi="Times New Roman" w:cs="Times New Roman"/>
          <w:bCs/>
          <w:sz w:val="24"/>
          <w:szCs w:val="24"/>
        </w:rPr>
      </w:pPr>
    </w:p>
    <w:bookmarkEnd w:id="20"/>
    <w:p w14:paraId="5C13D588" w14:textId="6B2962D6" w:rsidR="00E23F4B" w:rsidRPr="00CF29A3" w:rsidRDefault="00B06277" w:rsidP="00CF29A3">
      <w:pPr>
        <w:spacing w:after="0" w:line="240" w:lineRule="auto"/>
        <w:jc w:val="both"/>
        <w:rPr>
          <w:rFonts w:ascii="Times New Roman" w:hAnsi="Times New Roman" w:cs="Times New Roman"/>
          <w:bCs/>
          <w:sz w:val="24"/>
          <w:szCs w:val="24"/>
        </w:rPr>
      </w:pPr>
      <w:r w:rsidRPr="00E72E45">
        <w:rPr>
          <w:rFonts w:ascii="Times New Roman" w:hAnsi="Times New Roman" w:cs="Times New Roman"/>
          <w:b/>
          <w:sz w:val="24"/>
          <w:szCs w:val="24"/>
        </w:rPr>
        <w:t>Eelnõu §</w:t>
      </w:r>
      <w:r w:rsidR="00AD0909" w:rsidRPr="00E72E45">
        <w:rPr>
          <w:rFonts w:ascii="Times New Roman" w:hAnsi="Times New Roman" w:cs="Times New Roman"/>
          <w:b/>
          <w:sz w:val="24"/>
          <w:szCs w:val="24"/>
        </w:rPr>
        <w:t>-</w:t>
      </w:r>
      <w:r w:rsidR="00CF29A3">
        <w:rPr>
          <w:rFonts w:ascii="Times New Roman" w:hAnsi="Times New Roman" w:cs="Times New Roman"/>
          <w:b/>
          <w:sz w:val="24"/>
          <w:szCs w:val="24"/>
        </w:rPr>
        <w:t>s</w:t>
      </w:r>
      <w:r w:rsidRPr="00E72E45">
        <w:rPr>
          <w:rFonts w:ascii="Times New Roman" w:hAnsi="Times New Roman" w:cs="Times New Roman"/>
          <w:b/>
          <w:sz w:val="24"/>
          <w:szCs w:val="24"/>
        </w:rPr>
        <w:t xml:space="preserve"> 2</w:t>
      </w:r>
      <w:r w:rsidR="00CF29A3">
        <w:rPr>
          <w:rFonts w:ascii="Times New Roman" w:hAnsi="Times New Roman" w:cs="Times New Roman"/>
          <w:b/>
          <w:sz w:val="24"/>
          <w:szCs w:val="24"/>
        </w:rPr>
        <w:t xml:space="preserve"> </w:t>
      </w:r>
      <w:r w:rsidR="00CF29A3" w:rsidRPr="00CF29A3">
        <w:rPr>
          <w:rFonts w:ascii="Times New Roman" w:hAnsi="Times New Roman" w:cs="Times New Roman"/>
          <w:bCs/>
          <w:sz w:val="24"/>
          <w:szCs w:val="24"/>
        </w:rPr>
        <w:t>toodud muudatusega nähakse ette alkoholi ja tubakatoodete 2026. aasta</w:t>
      </w:r>
      <w:r w:rsidR="00CF29A3">
        <w:rPr>
          <w:rFonts w:ascii="Times New Roman" w:hAnsi="Times New Roman" w:cs="Times New Roman"/>
          <w:bCs/>
          <w:sz w:val="24"/>
          <w:szCs w:val="24"/>
        </w:rPr>
        <w:t>ks</w:t>
      </w:r>
      <w:r w:rsidR="00CF29A3" w:rsidRPr="00CF29A3">
        <w:rPr>
          <w:rFonts w:ascii="Times New Roman" w:hAnsi="Times New Roman" w:cs="Times New Roman"/>
          <w:bCs/>
          <w:sz w:val="24"/>
          <w:szCs w:val="24"/>
        </w:rPr>
        <w:t xml:space="preserve"> kavandatud </w:t>
      </w:r>
      <w:r w:rsidR="00CF29A3">
        <w:rPr>
          <w:rFonts w:ascii="Times New Roman" w:hAnsi="Times New Roman" w:cs="Times New Roman"/>
          <w:bCs/>
          <w:sz w:val="24"/>
          <w:szCs w:val="24"/>
        </w:rPr>
        <w:t xml:space="preserve">5% kõrgema </w:t>
      </w:r>
      <w:r w:rsidR="00CF29A3" w:rsidRPr="00CF29A3">
        <w:rPr>
          <w:rFonts w:ascii="Times New Roman" w:hAnsi="Times New Roman" w:cs="Times New Roman"/>
          <w:bCs/>
          <w:sz w:val="24"/>
          <w:szCs w:val="24"/>
        </w:rPr>
        <w:t>aktsiisimäära jõustumine 2025. aasta juulis</w:t>
      </w:r>
      <w:r w:rsidR="00CF29A3">
        <w:rPr>
          <w:rFonts w:ascii="Times New Roman" w:hAnsi="Times New Roman" w:cs="Times New Roman"/>
          <w:bCs/>
          <w:sz w:val="24"/>
          <w:szCs w:val="24"/>
        </w:rPr>
        <w:t>.</w:t>
      </w:r>
    </w:p>
    <w:p w14:paraId="64F6C654" w14:textId="77777777" w:rsidR="00CF29A3" w:rsidRDefault="00CF29A3" w:rsidP="00CF29A3">
      <w:pPr>
        <w:spacing w:after="0" w:line="240" w:lineRule="auto"/>
        <w:jc w:val="both"/>
        <w:rPr>
          <w:rFonts w:ascii="Bookman Old Style" w:hAnsi="Bookman Old Style"/>
          <w:bCs/>
          <w:noProof/>
          <w:color w:val="FF0000"/>
        </w:rPr>
      </w:pPr>
    </w:p>
    <w:p w14:paraId="651F7F2D" w14:textId="1F6E0931" w:rsidR="009E657A" w:rsidRPr="00A77BB2" w:rsidRDefault="009F0156" w:rsidP="00772568">
      <w:pPr>
        <w:spacing w:after="0" w:line="240" w:lineRule="auto"/>
        <w:jc w:val="both"/>
        <w:rPr>
          <w:rFonts w:ascii="Times New Roman" w:hAnsi="Times New Roman" w:cs="Times New Roman"/>
          <w:b/>
          <w:color w:val="000000" w:themeColor="text1"/>
          <w:sz w:val="24"/>
          <w:szCs w:val="24"/>
        </w:rPr>
      </w:pPr>
      <w:r w:rsidRPr="0020501D">
        <w:rPr>
          <w:rFonts w:ascii="Times New Roman" w:hAnsi="Times New Roman" w:cs="Times New Roman"/>
          <w:b/>
          <w:sz w:val="24"/>
          <w:szCs w:val="24"/>
        </w:rPr>
        <w:t>4</w:t>
      </w:r>
      <w:r w:rsidR="00A77BB2" w:rsidRPr="0020501D">
        <w:rPr>
          <w:rFonts w:ascii="Times New Roman" w:hAnsi="Times New Roman" w:cs="Times New Roman"/>
          <w:b/>
          <w:sz w:val="24"/>
          <w:szCs w:val="24"/>
        </w:rPr>
        <w:t xml:space="preserve">. </w:t>
      </w:r>
      <w:r w:rsidR="009E657A" w:rsidRPr="0020501D">
        <w:rPr>
          <w:rFonts w:ascii="Times New Roman" w:hAnsi="Times New Roman" w:cs="Times New Roman"/>
          <w:b/>
          <w:sz w:val="24"/>
          <w:szCs w:val="24"/>
        </w:rPr>
        <w:t xml:space="preserve">Eelnõu </w:t>
      </w:r>
      <w:r w:rsidR="009E657A" w:rsidRPr="00A77BB2">
        <w:rPr>
          <w:rFonts w:ascii="Times New Roman" w:hAnsi="Times New Roman" w:cs="Times New Roman"/>
          <w:b/>
          <w:color w:val="000000" w:themeColor="text1"/>
          <w:sz w:val="24"/>
          <w:szCs w:val="24"/>
        </w:rPr>
        <w:t>terminoloogia</w:t>
      </w:r>
    </w:p>
    <w:p w14:paraId="22F0D08A" w14:textId="77777777" w:rsidR="00A77BB2" w:rsidRPr="00A77BB2" w:rsidRDefault="00A77BB2" w:rsidP="00772568">
      <w:pPr>
        <w:spacing w:after="0" w:line="240" w:lineRule="auto"/>
        <w:rPr>
          <w:rFonts w:ascii="Times New Roman" w:hAnsi="Times New Roman" w:cs="Times New Roman"/>
          <w:b/>
          <w:color w:val="000000" w:themeColor="text1"/>
          <w:sz w:val="24"/>
          <w:szCs w:val="24"/>
        </w:rPr>
      </w:pPr>
    </w:p>
    <w:p w14:paraId="1D9468FC" w14:textId="77777777" w:rsidR="00A77BB2" w:rsidRPr="00A77BB2" w:rsidRDefault="00A77BB2" w:rsidP="00772568">
      <w:pPr>
        <w:spacing w:after="0" w:line="240" w:lineRule="auto"/>
        <w:jc w:val="both"/>
        <w:rPr>
          <w:rFonts w:ascii="Times New Roman" w:hAnsi="Times New Roman" w:cs="Times New Roman"/>
          <w:sz w:val="24"/>
          <w:szCs w:val="24"/>
        </w:rPr>
      </w:pPr>
      <w:r w:rsidRPr="00A77BB2">
        <w:rPr>
          <w:rFonts w:ascii="Times New Roman" w:hAnsi="Times New Roman" w:cs="Times New Roman"/>
          <w:sz w:val="24"/>
          <w:szCs w:val="24"/>
        </w:rPr>
        <w:t>Eelnõu ei sisalda uusi termineid.</w:t>
      </w:r>
    </w:p>
    <w:p w14:paraId="6CD940A2" w14:textId="77777777" w:rsidR="00700537" w:rsidRDefault="00700537" w:rsidP="00772568">
      <w:pPr>
        <w:spacing w:after="0" w:line="240" w:lineRule="auto"/>
        <w:rPr>
          <w:rFonts w:ascii="Times New Roman" w:hAnsi="Times New Roman" w:cs="Times New Roman"/>
          <w:b/>
          <w:color w:val="000000" w:themeColor="text1"/>
          <w:sz w:val="24"/>
          <w:szCs w:val="24"/>
        </w:rPr>
      </w:pPr>
    </w:p>
    <w:p w14:paraId="254A8CF6" w14:textId="77777777" w:rsidR="009E657A" w:rsidRPr="00D5455D" w:rsidRDefault="009E657A" w:rsidP="00772568">
      <w:pPr>
        <w:spacing w:after="0" w:line="240" w:lineRule="auto"/>
        <w:rPr>
          <w:rFonts w:ascii="Times New Roman" w:hAnsi="Times New Roman" w:cs="Times New Roman"/>
          <w:b/>
          <w:color w:val="000000" w:themeColor="text1"/>
          <w:sz w:val="24"/>
          <w:szCs w:val="24"/>
        </w:rPr>
      </w:pPr>
      <w:r w:rsidRPr="00D5455D">
        <w:rPr>
          <w:rFonts w:ascii="Times New Roman" w:hAnsi="Times New Roman" w:cs="Times New Roman"/>
          <w:b/>
          <w:color w:val="000000" w:themeColor="text1"/>
          <w:sz w:val="24"/>
          <w:szCs w:val="24"/>
        </w:rPr>
        <w:t>5. Eelnõu vastavus Euroopa Liidu õigusele</w:t>
      </w:r>
    </w:p>
    <w:p w14:paraId="380E729D" w14:textId="77777777" w:rsidR="009E657A" w:rsidRPr="00D5455D" w:rsidRDefault="009E657A" w:rsidP="00C05DA1">
      <w:pPr>
        <w:pStyle w:val="Kehatekst"/>
      </w:pPr>
    </w:p>
    <w:p w14:paraId="783EA07A" w14:textId="0D34DCDD" w:rsidR="00A513B6" w:rsidRPr="00A513B6" w:rsidRDefault="00F44B5F" w:rsidP="00A513B6">
      <w:pPr>
        <w:spacing w:after="0" w:line="240" w:lineRule="auto"/>
        <w:jc w:val="both"/>
        <w:rPr>
          <w:rFonts w:ascii="Times New Roman" w:hAnsi="Times New Roman" w:cs="Times New Roman"/>
          <w:sz w:val="24"/>
          <w:szCs w:val="24"/>
        </w:rPr>
      </w:pPr>
      <w:r w:rsidRPr="00AF5591">
        <w:rPr>
          <w:rFonts w:ascii="Times New Roman" w:hAnsi="Times New Roman" w:cs="Times New Roman"/>
          <w:sz w:val="24"/>
          <w:szCs w:val="24"/>
        </w:rPr>
        <w:t xml:space="preserve">Eelnõus toodud </w:t>
      </w:r>
      <w:r w:rsidR="001F7AC4" w:rsidRPr="00AF5591">
        <w:rPr>
          <w:rFonts w:ascii="Times New Roman" w:hAnsi="Times New Roman" w:cs="Times New Roman"/>
          <w:sz w:val="24"/>
          <w:szCs w:val="24"/>
        </w:rPr>
        <w:t xml:space="preserve">aktsiisimäärad on kooskõlas </w:t>
      </w:r>
      <w:r w:rsidR="00B214B7" w:rsidRPr="00AF5591">
        <w:rPr>
          <w:rFonts w:ascii="Times New Roman" w:hAnsi="Times New Roman" w:cs="Times New Roman"/>
          <w:sz w:val="24"/>
          <w:szCs w:val="24"/>
        </w:rPr>
        <w:t>aktsiisi</w:t>
      </w:r>
      <w:r w:rsidR="008055DD" w:rsidRPr="00AF5591">
        <w:rPr>
          <w:rFonts w:ascii="Times New Roman" w:hAnsi="Times New Roman" w:cs="Times New Roman"/>
          <w:sz w:val="24"/>
          <w:szCs w:val="24"/>
        </w:rPr>
        <w:t xml:space="preserve"> alammääradega ja aktsiisi</w:t>
      </w:r>
      <w:r w:rsidR="00B214B7" w:rsidRPr="00AF5591">
        <w:rPr>
          <w:rFonts w:ascii="Times New Roman" w:hAnsi="Times New Roman" w:cs="Times New Roman"/>
          <w:sz w:val="24"/>
          <w:szCs w:val="24"/>
        </w:rPr>
        <w:t xml:space="preserve"> kehtestamise põhimõtetega </w:t>
      </w:r>
      <w:r w:rsidR="001F7AC4" w:rsidRPr="00AF5591">
        <w:rPr>
          <w:rFonts w:ascii="Times New Roman" w:hAnsi="Times New Roman" w:cs="Times New Roman"/>
          <w:sz w:val="24"/>
          <w:szCs w:val="24"/>
        </w:rPr>
        <w:t>Euroopa Liidu</w:t>
      </w:r>
      <w:r w:rsidR="00EF7424" w:rsidRPr="00AF5591">
        <w:rPr>
          <w:rFonts w:ascii="Times New Roman" w:hAnsi="Times New Roman" w:cs="Times New Roman"/>
          <w:sz w:val="24"/>
          <w:szCs w:val="24"/>
        </w:rPr>
        <w:t>s</w:t>
      </w:r>
      <w:r w:rsidR="00B214B7" w:rsidRPr="00AF5591">
        <w:rPr>
          <w:rFonts w:ascii="Times New Roman" w:hAnsi="Times New Roman" w:cs="Times New Roman"/>
          <w:sz w:val="24"/>
          <w:szCs w:val="24"/>
        </w:rPr>
        <w:t>.</w:t>
      </w:r>
      <w:r w:rsidR="001F7AC4" w:rsidRPr="00AF5591">
        <w:rPr>
          <w:rFonts w:ascii="Times New Roman" w:hAnsi="Times New Roman" w:cs="Times New Roman"/>
          <w:sz w:val="24"/>
          <w:szCs w:val="24"/>
        </w:rPr>
        <w:t xml:space="preserve"> </w:t>
      </w:r>
      <w:r w:rsidR="00464C12" w:rsidRPr="00AF5591">
        <w:rPr>
          <w:rFonts w:ascii="Times New Roman" w:hAnsi="Times New Roman" w:cs="Times New Roman"/>
          <w:sz w:val="24"/>
          <w:szCs w:val="24"/>
        </w:rPr>
        <w:t>Alkoholiaktsiisi alammäärad on sätestatud nõukogu direktiivis 92/84/EMÜ alkoholi ja alkohoolsete jookide aktsiisimäära ühtlustamise kohta (EÜT L 316, 31.10.1992, lk 29</w:t>
      </w:r>
      <w:r w:rsidR="00464C12" w:rsidRPr="00AF5591">
        <w:rPr>
          <w:rFonts w:ascii="Times New Roman" w:hAnsi="Times New Roman"/>
          <w:sz w:val="24"/>
          <w:szCs w:val="24"/>
        </w:rPr>
        <w:t>–</w:t>
      </w:r>
      <w:r w:rsidR="00464C12" w:rsidRPr="00AF5591">
        <w:rPr>
          <w:rFonts w:ascii="Times New Roman" w:hAnsi="Times New Roman" w:cs="Times New Roman"/>
          <w:sz w:val="24"/>
          <w:szCs w:val="24"/>
        </w:rPr>
        <w:t>31). Tubakaaktsiisi alammäärad on sätestatud nõukogu direktiivis 2011/64/EL tubakatoodetele kohaldatava aktsiisi struktuuri ja määrade kohta (ELT L 176, 5.7.2011, lk 24</w:t>
      </w:r>
      <w:r w:rsidR="00E23F4B" w:rsidRPr="00AF5591">
        <w:rPr>
          <w:rFonts w:ascii="Times New Roman" w:hAnsi="Times New Roman"/>
          <w:sz w:val="24"/>
          <w:szCs w:val="24"/>
        </w:rPr>
        <w:t>–</w:t>
      </w:r>
      <w:r w:rsidR="00464C12" w:rsidRPr="00AF5591">
        <w:rPr>
          <w:rFonts w:ascii="Times New Roman" w:hAnsi="Times New Roman" w:cs="Times New Roman"/>
          <w:sz w:val="24"/>
          <w:szCs w:val="24"/>
        </w:rPr>
        <w:t>36</w:t>
      </w:r>
      <w:r w:rsidR="00464C12" w:rsidRPr="00A513B6">
        <w:rPr>
          <w:rFonts w:ascii="Times New Roman" w:hAnsi="Times New Roman" w:cs="Times New Roman"/>
          <w:sz w:val="24"/>
          <w:szCs w:val="24"/>
        </w:rPr>
        <w:t>).</w:t>
      </w:r>
      <w:r w:rsidR="00336A3A" w:rsidRPr="00A513B6">
        <w:rPr>
          <w:rFonts w:ascii="Times New Roman" w:hAnsi="Times New Roman" w:cs="Times New Roman"/>
          <w:sz w:val="24"/>
          <w:szCs w:val="24"/>
        </w:rPr>
        <w:t xml:space="preserve"> </w:t>
      </w:r>
      <w:r w:rsidR="00A513B6" w:rsidRPr="00A513B6">
        <w:rPr>
          <w:rFonts w:ascii="Times New Roman" w:hAnsi="Times New Roman" w:cs="Times New Roman"/>
          <w:sz w:val="24"/>
          <w:szCs w:val="24"/>
        </w:rPr>
        <w:t xml:space="preserve">Energiatoodete aktsiisi alammäärad on sätestatud nõukogu direktiivis </w:t>
      </w:r>
      <w:r w:rsidR="00A513B6" w:rsidRPr="00A513B6">
        <w:rPr>
          <w:rFonts w:ascii="Times New Roman" w:hAnsi="Times New Roman" w:cs="Times New Roman"/>
          <w:sz w:val="24"/>
          <w:szCs w:val="24"/>
        </w:rPr>
        <w:lastRenderedPageBreak/>
        <w:t>2003/96/EÜ, millega korraldatakse ümber energiatoodete ja elektrienergia maksustamise ühenduse raamistik (ELT L 283, 31.10.2003, lk 51</w:t>
      </w:r>
      <w:r w:rsidR="00A513B6" w:rsidRPr="00A513B6">
        <w:rPr>
          <w:rFonts w:ascii="Times New Roman" w:hAnsi="Times New Roman"/>
          <w:sz w:val="24"/>
          <w:szCs w:val="24"/>
        </w:rPr>
        <w:t>–</w:t>
      </w:r>
      <w:r w:rsidR="00A513B6" w:rsidRPr="00A513B6">
        <w:rPr>
          <w:rFonts w:ascii="Times New Roman" w:hAnsi="Times New Roman" w:cs="Times New Roman"/>
          <w:sz w:val="24"/>
          <w:szCs w:val="24"/>
        </w:rPr>
        <w:t>70).</w:t>
      </w:r>
    </w:p>
    <w:p w14:paraId="159F53EC" w14:textId="77777777" w:rsidR="00A513B6" w:rsidRPr="00CE7331" w:rsidRDefault="00A513B6" w:rsidP="00A513B6">
      <w:pPr>
        <w:spacing w:after="0" w:line="240" w:lineRule="auto"/>
        <w:jc w:val="both"/>
        <w:rPr>
          <w:rFonts w:ascii="Times New Roman" w:hAnsi="Times New Roman" w:cs="Times New Roman"/>
          <w:bCs/>
          <w:color w:val="365F91" w:themeColor="accent1" w:themeShade="BF"/>
          <w:sz w:val="24"/>
          <w:szCs w:val="24"/>
        </w:rPr>
      </w:pPr>
    </w:p>
    <w:p w14:paraId="1C6331EB" w14:textId="21A2417F" w:rsidR="00A513B6" w:rsidRPr="00A513B6" w:rsidRDefault="00A513B6" w:rsidP="00A513B6">
      <w:pPr>
        <w:spacing w:after="0" w:line="240" w:lineRule="auto"/>
        <w:jc w:val="both"/>
        <w:rPr>
          <w:rFonts w:ascii="Times New Roman" w:hAnsi="Times New Roman" w:cs="Times New Roman"/>
          <w:sz w:val="24"/>
          <w:szCs w:val="24"/>
        </w:rPr>
      </w:pPr>
      <w:r w:rsidRPr="00A513B6">
        <w:rPr>
          <w:rFonts w:ascii="Times New Roman" w:hAnsi="Times New Roman" w:cs="Times New Roman"/>
          <w:bCs/>
          <w:sz w:val="24"/>
          <w:szCs w:val="24"/>
        </w:rPr>
        <w:t xml:space="preserve">Bensiinide aktsiisimäära tõstmise kontekstis vajab märkimist, et 2021. aasta 14. juulil esitas Euroopa Komisjon kliima- ja energiaalaste õigusaktide paketi koosseisus ka ettepaneku energiamaksustamise direktiivi 2003/96/EÜ muutmiseks. </w:t>
      </w:r>
      <w:r w:rsidRPr="00A513B6">
        <w:rPr>
          <w:rFonts w:ascii="Times New Roman" w:hAnsi="Times New Roman" w:cs="Times New Roman"/>
          <w:sz w:val="24"/>
          <w:szCs w:val="24"/>
        </w:rPr>
        <w:t xml:space="preserve">Eesti seisukohad direktiivi eelnõu kohta kiitis Riigikogu heaks 2022. aasta jaanuaris. Euroopa Komisjoni üks olulisemaid eesmärke on luua energiatoodete aktsiisi alammäärades sisemine loogika. Selleks soovitakse </w:t>
      </w:r>
      <w:r w:rsidRPr="00A513B6">
        <w:rPr>
          <w:rStyle w:val="Tugev"/>
          <w:rFonts w:ascii="Times New Roman" w:hAnsi="Times New Roman"/>
          <w:b w:val="0"/>
          <w:bCs w:val="0"/>
          <w:noProof/>
          <w:sz w:val="24"/>
          <w:szCs w:val="24"/>
        </w:rPr>
        <w:t>aktsiisimäärade struktuur</w:t>
      </w:r>
      <w:r w:rsidRPr="00A513B6">
        <w:rPr>
          <w:rFonts w:ascii="Times New Roman" w:hAnsi="Times New Roman" w:cs="Times New Roman"/>
          <w:noProof/>
          <w:sz w:val="24"/>
          <w:szCs w:val="24"/>
        </w:rPr>
        <w:t> muuta täielikult energiasisaldusel põhinevaks, et see oleks väljendatud eurodes energiatoote alumise kütteväärtuse kohta. Eelnev annaks maksustamisel eelise säästlikele ja vähese CO</w:t>
      </w:r>
      <w:r w:rsidRPr="00A513B6">
        <w:rPr>
          <w:rFonts w:ascii="Times New Roman" w:hAnsi="Times New Roman" w:cs="Times New Roman"/>
          <w:noProof/>
          <w:sz w:val="24"/>
          <w:szCs w:val="24"/>
          <w:vertAlign w:val="subscript"/>
        </w:rPr>
        <w:t>2</w:t>
      </w:r>
      <w:r w:rsidRPr="00A513B6">
        <w:rPr>
          <w:rFonts w:ascii="Times New Roman" w:hAnsi="Times New Roman" w:cs="Times New Roman"/>
          <w:noProof/>
          <w:sz w:val="24"/>
          <w:szCs w:val="24"/>
        </w:rPr>
        <w:t xml:space="preserve"> heitmega kütustele.</w:t>
      </w:r>
      <w:r w:rsidRPr="00A513B6">
        <w:rPr>
          <w:rFonts w:ascii="Times New Roman" w:hAnsi="Times New Roman" w:cs="Times New Roman"/>
          <w:sz w:val="24"/>
          <w:szCs w:val="24"/>
        </w:rPr>
        <w:t xml:space="preserve"> Praeguses seisus ei ole arutelude kestus ega direktiivi heakskiitmine prognoositav, tõenäoliselt ei juhtu see järgmise poolaasta jooksul. Eestis on kehtiv aktsiisimäär pliivabale bensiinile 563 eurot 1000 liitri kohta ehk 17 eurot bensiini alumise kütteväärtuse </w:t>
      </w:r>
      <w:proofErr w:type="spellStart"/>
      <w:r w:rsidRPr="00A513B6">
        <w:rPr>
          <w:rFonts w:ascii="Times New Roman" w:hAnsi="Times New Roman" w:cs="Times New Roman"/>
          <w:sz w:val="24"/>
          <w:szCs w:val="24"/>
        </w:rPr>
        <w:t>gigadžauli</w:t>
      </w:r>
      <w:proofErr w:type="spellEnd"/>
      <w:r w:rsidRPr="00A513B6">
        <w:rPr>
          <w:rFonts w:ascii="Times New Roman" w:hAnsi="Times New Roman" w:cs="Times New Roman"/>
          <w:sz w:val="24"/>
          <w:szCs w:val="24"/>
        </w:rPr>
        <w:t xml:space="preserve"> kohta. Energiamaksustamise direktiivi eelnõus on väljapakutud aktsiisimääraks alates direktiivi jõustumisest pliivabale bensiini</w:t>
      </w:r>
      <w:r w:rsidR="00F205D9">
        <w:rPr>
          <w:rFonts w:ascii="Times New Roman" w:hAnsi="Times New Roman" w:cs="Times New Roman"/>
          <w:sz w:val="24"/>
          <w:szCs w:val="24"/>
        </w:rPr>
        <w:t>le</w:t>
      </w:r>
      <w:r w:rsidRPr="00A513B6">
        <w:rPr>
          <w:rFonts w:ascii="Times New Roman" w:hAnsi="Times New Roman" w:cs="Times New Roman"/>
          <w:sz w:val="24"/>
          <w:szCs w:val="24"/>
        </w:rPr>
        <w:t xml:space="preserve"> 12,28 eurot </w:t>
      </w:r>
      <w:proofErr w:type="spellStart"/>
      <w:r w:rsidRPr="00A513B6">
        <w:rPr>
          <w:rFonts w:ascii="Times New Roman" w:hAnsi="Times New Roman" w:cs="Times New Roman"/>
          <w:sz w:val="24"/>
          <w:szCs w:val="24"/>
        </w:rPr>
        <w:t>gigadžauli</w:t>
      </w:r>
      <w:proofErr w:type="spellEnd"/>
      <w:r w:rsidRPr="00A513B6">
        <w:rPr>
          <w:rFonts w:ascii="Times New Roman" w:hAnsi="Times New Roman" w:cs="Times New Roman"/>
          <w:sz w:val="24"/>
          <w:szCs w:val="24"/>
        </w:rPr>
        <w:t xml:space="preserve"> kohta, mis on oluliselt madalam võrreldes meil kehtiva aktsiisimääraga. </w:t>
      </w:r>
    </w:p>
    <w:p w14:paraId="00ADE6F2" w14:textId="77777777" w:rsidR="008E69FC" w:rsidRDefault="008E69FC" w:rsidP="008055DD">
      <w:pPr>
        <w:spacing w:after="0" w:line="240" w:lineRule="auto"/>
        <w:jc w:val="both"/>
        <w:rPr>
          <w:rFonts w:ascii="Times New Roman" w:hAnsi="Times New Roman" w:cs="Times New Roman"/>
          <w:sz w:val="24"/>
          <w:szCs w:val="24"/>
        </w:rPr>
      </w:pPr>
    </w:p>
    <w:p w14:paraId="1C45E077" w14:textId="77777777" w:rsidR="00733D90" w:rsidRPr="00CF29A3" w:rsidRDefault="00733D90" w:rsidP="00733D90">
      <w:pPr>
        <w:spacing w:after="0" w:line="240" w:lineRule="auto"/>
        <w:rPr>
          <w:rFonts w:ascii="Times New Roman" w:hAnsi="Times New Roman" w:cs="Times New Roman"/>
          <w:b/>
          <w:color w:val="000000" w:themeColor="text1"/>
          <w:sz w:val="24"/>
          <w:szCs w:val="24"/>
        </w:rPr>
      </w:pPr>
      <w:r w:rsidRPr="00A81DE4">
        <w:rPr>
          <w:rFonts w:ascii="Times New Roman" w:hAnsi="Times New Roman" w:cs="Times New Roman"/>
          <w:b/>
          <w:color w:val="000000" w:themeColor="text1"/>
          <w:sz w:val="24"/>
          <w:szCs w:val="24"/>
        </w:rPr>
        <w:t>6. Seaduse mõjud</w:t>
      </w:r>
    </w:p>
    <w:p w14:paraId="070EAA30" w14:textId="77777777" w:rsidR="00A77BB2" w:rsidRPr="0068140F" w:rsidRDefault="00A77BB2" w:rsidP="00C12137">
      <w:pPr>
        <w:suppressAutoHyphens/>
        <w:spacing w:after="0" w:line="240" w:lineRule="auto"/>
        <w:jc w:val="both"/>
        <w:rPr>
          <w:rFonts w:ascii="Times New Roman" w:hAnsi="Times New Roman" w:cs="Times New Roman"/>
          <w:color w:val="000000" w:themeColor="text1"/>
          <w:sz w:val="24"/>
          <w:szCs w:val="24"/>
          <w:highlight w:val="yellow"/>
          <w:lang w:eastAsia="ar-SA"/>
        </w:rPr>
      </w:pPr>
    </w:p>
    <w:p w14:paraId="7F010EEC" w14:textId="16BC252A" w:rsidR="00037507" w:rsidRPr="00F20D1A" w:rsidRDefault="00B800CC" w:rsidP="00037507">
      <w:pPr>
        <w:spacing w:after="0" w:line="240" w:lineRule="auto"/>
        <w:jc w:val="both"/>
        <w:rPr>
          <w:rFonts w:ascii="Times New Roman" w:hAnsi="Times New Roman" w:cs="Times New Roman"/>
          <w:noProof/>
          <w:color w:val="000000" w:themeColor="text1"/>
          <w:sz w:val="24"/>
          <w:szCs w:val="24"/>
        </w:rPr>
      </w:pPr>
      <w:r>
        <w:rPr>
          <w:rFonts w:ascii="Times New Roman" w:hAnsi="Times New Roman" w:cs="Times New Roman"/>
          <w:b/>
          <w:bCs/>
          <w:noProof/>
          <w:color w:val="000000" w:themeColor="text1"/>
          <w:sz w:val="24"/>
          <w:szCs w:val="24"/>
        </w:rPr>
        <w:t xml:space="preserve">6.1. </w:t>
      </w:r>
      <w:r w:rsidR="00037507" w:rsidRPr="008B5AE3">
        <w:rPr>
          <w:rFonts w:ascii="Times New Roman" w:hAnsi="Times New Roman" w:cs="Times New Roman"/>
          <w:b/>
          <w:bCs/>
          <w:noProof/>
          <w:color w:val="000000" w:themeColor="text1"/>
          <w:sz w:val="24"/>
          <w:szCs w:val="24"/>
        </w:rPr>
        <w:t xml:space="preserve">Kavandatav muudatus: </w:t>
      </w:r>
      <w:r w:rsidR="008055DD" w:rsidRPr="00F20D1A">
        <w:rPr>
          <w:rFonts w:ascii="Times New Roman" w:hAnsi="Times New Roman" w:cs="Times New Roman"/>
          <w:noProof/>
          <w:color w:val="000000" w:themeColor="text1"/>
          <w:sz w:val="24"/>
          <w:szCs w:val="24"/>
        </w:rPr>
        <w:t>alkoholi aktsiisi</w:t>
      </w:r>
      <w:r w:rsidR="00F20D1A">
        <w:rPr>
          <w:rFonts w:ascii="Times New Roman" w:hAnsi="Times New Roman" w:cs="Times New Roman"/>
          <w:noProof/>
          <w:color w:val="000000" w:themeColor="text1"/>
          <w:sz w:val="24"/>
          <w:szCs w:val="24"/>
        </w:rPr>
        <w:t>tõus aastatel 202</w:t>
      </w:r>
      <w:r w:rsidR="00C077FE">
        <w:rPr>
          <w:rFonts w:ascii="Times New Roman" w:hAnsi="Times New Roman" w:cs="Times New Roman"/>
          <w:noProof/>
          <w:color w:val="000000" w:themeColor="text1"/>
          <w:sz w:val="24"/>
          <w:szCs w:val="24"/>
        </w:rPr>
        <w:t>5</w:t>
      </w:r>
      <w:r w:rsidR="00F20D1A">
        <w:rPr>
          <w:rFonts w:ascii="Times New Roman" w:hAnsi="Times New Roman" w:cs="Times New Roman"/>
          <w:noProof/>
          <w:color w:val="000000" w:themeColor="text1"/>
          <w:sz w:val="24"/>
          <w:szCs w:val="24"/>
        </w:rPr>
        <w:sym w:font="Symbol" w:char="F02D"/>
      </w:r>
      <w:r w:rsidR="00F20D1A">
        <w:rPr>
          <w:rFonts w:ascii="Times New Roman" w:hAnsi="Times New Roman" w:cs="Times New Roman"/>
          <w:noProof/>
          <w:color w:val="000000" w:themeColor="text1"/>
          <w:sz w:val="24"/>
          <w:szCs w:val="24"/>
        </w:rPr>
        <w:t>202</w:t>
      </w:r>
      <w:r w:rsidR="00C077FE">
        <w:rPr>
          <w:rFonts w:ascii="Times New Roman" w:hAnsi="Times New Roman" w:cs="Times New Roman"/>
          <w:noProof/>
          <w:color w:val="000000" w:themeColor="text1"/>
          <w:sz w:val="24"/>
          <w:szCs w:val="24"/>
        </w:rPr>
        <w:t>8</w:t>
      </w:r>
    </w:p>
    <w:p w14:paraId="66A671B0" w14:textId="77777777" w:rsidR="00037507" w:rsidRPr="008B5AE3" w:rsidRDefault="00037507" w:rsidP="00037507">
      <w:pPr>
        <w:spacing w:after="0" w:line="240" w:lineRule="auto"/>
        <w:jc w:val="both"/>
        <w:rPr>
          <w:rFonts w:ascii="Times New Roman" w:hAnsi="Times New Roman" w:cs="Times New Roman"/>
          <w:b/>
          <w:bCs/>
          <w:noProof/>
          <w:color w:val="000000" w:themeColor="text1"/>
          <w:sz w:val="24"/>
          <w:szCs w:val="24"/>
        </w:rPr>
      </w:pPr>
    </w:p>
    <w:p w14:paraId="1A6453D1" w14:textId="3E9486C4" w:rsidR="00037507" w:rsidRPr="008B5AE3" w:rsidRDefault="00037507" w:rsidP="00037507">
      <w:pPr>
        <w:spacing w:after="0" w:line="240" w:lineRule="auto"/>
        <w:jc w:val="both"/>
        <w:rPr>
          <w:rFonts w:ascii="Times New Roman" w:hAnsi="Times New Roman" w:cs="Times New Roman"/>
          <w:noProof/>
          <w:color w:val="000000" w:themeColor="text1"/>
          <w:sz w:val="24"/>
          <w:szCs w:val="24"/>
        </w:rPr>
      </w:pPr>
      <w:r w:rsidRPr="008B5AE3">
        <w:rPr>
          <w:rFonts w:ascii="Times New Roman" w:hAnsi="Times New Roman" w:cs="Times New Roman"/>
          <w:b/>
          <w:bCs/>
          <w:noProof/>
          <w:color w:val="000000" w:themeColor="text1"/>
          <w:sz w:val="24"/>
          <w:szCs w:val="24"/>
        </w:rPr>
        <w:t xml:space="preserve">Kaasnev mõju: </w:t>
      </w:r>
      <w:r w:rsidRPr="008B5AE3">
        <w:rPr>
          <w:rFonts w:ascii="Times New Roman" w:hAnsi="Times New Roman" w:cs="Times New Roman"/>
          <w:bCs/>
          <w:noProof/>
          <w:color w:val="000000" w:themeColor="text1"/>
          <w:sz w:val="24"/>
          <w:szCs w:val="24"/>
        </w:rPr>
        <w:t>mõju majandusele</w:t>
      </w:r>
      <w:r w:rsidR="00F20D1A">
        <w:rPr>
          <w:rFonts w:ascii="Times New Roman" w:hAnsi="Times New Roman" w:cs="Times New Roman"/>
          <w:bCs/>
          <w:noProof/>
          <w:color w:val="000000" w:themeColor="text1"/>
          <w:sz w:val="24"/>
          <w:szCs w:val="24"/>
        </w:rPr>
        <w:t xml:space="preserve"> ja tervisekäitumisele</w:t>
      </w:r>
      <w:r w:rsidRPr="008B5AE3">
        <w:rPr>
          <w:rFonts w:ascii="Times New Roman" w:hAnsi="Times New Roman" w:cs="Times New Roman"/>
          <w:b/>
          <w:bCs/>
          <w:noProof/>
          <w:color w:val="000000" w:themeColor="text1"/>
          <w:sz w:val="24"/>
          <w:szCs w:val="24"/>
        </w:rPr>
        <w:t xml:space="preserve">  </w:t>
      </w:r>
    </w:p>
    <w:p w14:paraId="15F03B77" w14:textId="77777777" w:rsidR="00037507" w:rsidRPr="008B5AE3" w:rsidRDefault="00037507" w:rsidP="00037507">
      <w:pPr>
        <w:spacing w:after="0" w:line="240" w:lineRule="auto"/>
        <w:jc w:val="both"/>
        <w:rPr>
          <w:rFonts w:ascii="Times New Roman" w:hAnsi="Times New Roman" w:cs="Times New Roman"/>
          <w:noProof/>
          <w:color w:val="000000" w:themeColor="text1"/>
          <w:sz w:val="24"/>
          <w:szCs w:val="24"/>
        </w:rPr>
      </w:pPr>
    </w:p>
    <w:p w14:paraId="3C260319" w14:textId="758E65F0" w:rsidR="00037507" w:rsidRPr="008B5AE3" w:rsidRDefault="00037507" w:rsidP="00037507">
      <w:pPr>
        <w:spacing w:after="0" w:line="240" w:lineRule="auto"/>
        <w:jc w:val="both"/>
        <w:rPr>
          <w:rFonts w:ascii="Times New Roman" w:hAnsi="Times New Roman" w:cs="Times New Roman"/>
          <w:noProof/>
          <w:color w:val="000000" w:themeColor="text1"/>
          <w:sz w:val="24"/>
          <w:szCs w:val="24"/>
        </w:rPr>
      </w:pPr>
      <w:r w:rsidRPr="008B5AE3">
        <w:rPr>
          <w:rFonts w:ascii="Times New Roman" w:hAnsi="Times New Roman" w:cs="Times New Roman"/>
          <w:b/>
          <w:bCs/>
          <w:noProof/>
          <w:color w:val="000000" w:themeColor="text1"/>
          <w:sz w:val="24"/>
          <w:szCs w:val="24"/>
        </w:rPr>
        <w:t xml:space="preserve">Sihtrühm: </w:t>
      </w:r>
      <w:r w:rsidR="00F20D1A" w:rsidRPr="00F20D1A">
        <w:rPr>
          <w:rFonts w:ascii="Times New Roman" w:hAnsi="Times New Roman" w:cs="Times New Roman"/>
          <w:noProof/>
          <w:color w:val="000000" w:themeColor="text1"/>
          <w:sz w:val="24"/>
          <w:szCs w:val="24"/>
        </w:rPr>
        <w:t xml:space="preserve">alkoholi </w:t>
      </w:r>
      <w:r w:rsidR="00F20D1A">
        <w:rPr>
          <w:rFonts w:ascii="Times New Roman" w:hAnsi="Times New Roman" w:cs="Times New Roman"/>
          <w:noProof/>
          <w:color w:val="000000" w:themeColor="text1"/>
          <w:sz w:val="24"/>
          <w:szCs w:val="24"/>
        </w:rPr>
        <w:t>käitlejad</w:t>
      </w:r>
      <w:r w:rsidR="00F20D1A" w:rsidRPr="00F20D1A">
        <w:rPr>
          <w:rFonts w:ascii="Times New Roman" w:hAnsi="Times New Roman" w:cs="Times New Roman"/>
          <w:noProof/>
          <w:color w:val="000000" w:themeColor="text1"/>
          <w:sz w:val="24"/>
          <w:szCs w:val="24"/>
        </w:rPr>
        <w:t xml:space="preserve"> ja tarbijad</w:t>
      </w:r>
    </w:p>
    <w:p w14:paraId="195198C5" w14:textId="77777777" w:rsidR="00037507" w:rsidRPr="008B5AE3" w:rsidRDefault="00037507" w:rsidP="00037507">
      <w:pPr>
        <w:spacing w:after="0" w:line="240" w:lineRule="auto"/>
        <w:jc w:val="both"/>
        <w:rPr>
          <w:rFonts w:ascii="Times New Roman" w:hAnsi="Times New Roman" w:cs="Times New Roman"/>
          <w:b/>
          <w:bCs/>
          <w:noProof/>
          <w:color w:val="000000" w:themeColor="text1"/>
          <w:sz w:val="24"/>
          <w:szCs w:val="24"/>
        </w:rPr>
      </w:pPr>
    </w:p>
    <w:p w14:paraId="63D06506" w14:textId="77777777" w:rsidR="00772568" w:rsidRDefault="00037507" w:rsidP="00DF575B">
      <w:pPr>
        <w:spacing w:after="0" w:line="240" w:lineRule="auto"/>
        <w:jc w:val="both"/>
        <w:rPr>
          <w:rFonts w:ascii="Times New Roman" w:hAnsi="Times New Roman" w:cs="Times New Roman"/>
          <w:b/>
          <w:bCs/>
          <w:noProof/>
          <w:color w:val="000000" w:themeColor="text1"/>
          <w:sz w:val="24"/>
          <w:szCs w:val="24"/>
        </w:rPr>
      </w:pPr>
      <w:r w:rsidRPr="008B5AE3">
        <w:rPr>
          <w:rFonts w:ascii="Times New Roman" w:hAnsi="Times New Roman" w:cs="Times New Roman"/>
          <w:b/>
          <w:bCs/>
          <w:noProof/>
          <w:color w:val="000000" w:themeColor="text1"/>
          <w:sz w:val="24"/>
          <w:szCs w:val="24"/>
        </w:rPr>
        <w:t xml:space="preserve">Mõju ulatus: </w:t>
      </w:r>
    </w:p>
    <w:p w14:paraId="5A75FC32" w14:textId="159A1248" w:rsidR="003A7EA9" w:rsidRDefault="00C64AA8" w:rsidP="00DF575B">
      <w:pPr>
        <w:spacing w:after="0" w:line="240" w:lineRule="auto"/>
        <w:jc w:val="both"/>
        <w:rPr>
          <w:rFonts w:ascii="Times New Roman" w:hAnsi="Times New Roman" w:cs="Times New Roman"/>
          <w:bCs/>
          <w:noProof/>
          <w:sz w:val="24"/>
          <w:szCs w:val="24"/>
        </w:rPr>
      </w:pPr>
      <w:r w:rsidRPr="00E72E45">
        <w:rPr>
          <w:rFonts w:ascii="Times New Roman" w:hAnsi="Times New Roman" w:cs="Times New Roman"/>
          <w:bCs/>
          <w:noProof/>
          <w:sz w:val="24"/>
          <w:szCs w:val="24"/>
        </w:rPr>
        <w:t>Eesti</w:t>
      </w:r>
      <w:r w:rsidR="006346E0" w:rsidRPr="00E72E45">
        <w:rPr>
          <w:rFonts w:ascii="Times New Roman" w:hAnsi="Times New Roman" w:cs="Times New Roman"/>
          <w:bCs/>
          <w:noProof/>
          <w:sz w:val="24"/>
          <w:szCs w:val="24"/>
        </w:rPr>
        <w:t xml:space="preserve">s </w:t>
      </w:r>
      <w:r w:rsidR="006346E0" w:rsidRPr="001013CC">
        <w:rPr>
          <w:rFonts w:ascii="Times New Roman" w:hAnsi="Times New Roman" w:cs="Times New Roman"/>
          <w:bCs/>
          <w:noProof/>
          <w:sz w:val="24"/>
          <w:szCs w:val="24"/>
        </w:rPr>
        <w:t>o</w:t>
      </w:r>
      <w:r w:rsidR="00537EFB" w:rsidRPr="001013CC">
        <w:rPr>
          <w:rFonts w:ascii="Times New Roman" w:hAnsi="Times New Roman" w:cs="Times New Roman"/>
          <w:bCs/>
          <w:noProof/>
          <w:sz w:val="24"/>
          <w:szCs w:val="24"/>
        </w:rPr>
        <w:t>li</w:t>
      </w:r>
      <w:r w:rsidR="00C46056" w:rsidRPr="001013CC">
        <w:rPr>
          <w:rFonts w:ascii="Times New Roman" w:hAnsi="Times New Roman" w:cs="Times New Roman"/>
          <w:bCs/>
          <w:noProof/>
          <w:sz w:val="24"/>
          <w:szCs w:val="24"/>
        </w:rPr>
        <w:t xml:space="preserve"> </w:t>
      </w:r>
      <w:r w:rsidR="00A65623" w:rsidRPr="001013CC">
        <w:rPr>
          <w:rFonts w:ascii="Times New Roman" w:hAnsi="Times New Roman" w:cs="Times New Roman"/>
          <w:bCs/>
          <w:noProof/>
          <w:sz w:val="24"/>
          <w:szCs w:val="24"/>
        </w:rPr>
        <w:t>202</w:t>
      </w:r>
      <w:r w:rsidR="00C077FE" w:rsidRPr="001013CC">
        <w:rPr>
          <w:rFonts w:ascii="Times New Roman" w:hAnsi="Times New Roman" w:cs="Times New Roman"/>
          <w:bCs/>
          <w:noProof/>
          <w:sz w:val="24"/>
          <w:szCs w:val="24"/>
        </w:rPr>
        <w:t>3</w:t>
      </w:r>
      <w:r w:rsidR="00A65623" w:rsidRPr="001013CC">
        <w:rPr>
          <w:rFonts w:ascii="Times New Roman" w:hAnsi="Times New Roman" w:cs="Times New Roman"/>
          <w:bCs/>
          <w:noProof/>
          <w:sz w:val="24"/>
          <w:szCs w:val="24"/>
        </w:rPr>
        <w:t>. aasta andmetel 1</w:t>
      </w:r>
      <w:r w:rsidR="001013CC" w:rsidRPr="001013CC">
        <w:rPr>
          <w:rFonts w:ascii="Times New Roman" w:hAnsi="Times New Roman" w:cs="Times New Roman"/>
          <w:bCs/>
          <w:noProof/>
          <w:sz w:val="24"/>
          <w:szCs w:val="24"/>
        </w:rPr>
        <w:t>19</w:t>
      </w:r>
      <w:r w:rsidR="006346E0" w:rsidRPr="001013CC">
        <w:rPr>
          <w:rFonts w:ascii="Times New Roman" w:hAnsi="Times New Roman" w:cs="Times New Roman"/>
          <w:bCs/>
          <w:noProof/>
          <w:sz w:val="24"/>
          <w:szCs w:val="24"/>
        </w:rPr>
        <w:t xml:space="preserve"> alkoholitootjat</w:t>
      </w:r>
      <w:r w:rsidR="001013CC" w:rsidRPr="001013CC">
        <w:rPr>
          <w:rFonts w:ascii="Times New Roman" w:hAnsi="Times New Roman" w:cs="Times New Roman"/>
          <w:bCs/>
          <w:noProof/>
          <w:sz w:val="24"/>
          <w:szCs w:val="24"/>
        </w:rPr>
        <w:t xml:space="preserve"> ning alkoholiaktsiisi maksid </w:t>
      </w:r>
      <w:r w:rsidR="009375F4" w:rsidRPr="001013CC">
        <w:rPr>
          <w:rFonts w:ascii="Times New Roman" w:hAnsi="Times New Roman" w:cs="Times New Roman"/>
          <w:bCs/>
          <w:noProof/>
          <w:sz w:val="24"/>
          <w:szCs w:val="24"/>
        </w:rPr>
        <w:t>22</w:t>
      </w:r>
      <w:r w:rsidR="001013CC" w:rsidRPr="001013CC">
        <w:rPr>
          <w:rFonts w:ascii="Times New Roman" w:hAnsi="Times New Roman" w:cs="Times New Roman"/>
          <w:bCs/>
          <w:noProof/>
          <w:sz w:val="24"/>
          <w:szCs w:val="24"/>
        </w:rPr>
        <w:t>8</w:t>
      </w:r>
      <w:r w:rsidR="009375F4" w:rsidRPr="001013CC">
        <w:rPr>
          <w:rFonts w:ascii="Times New Roman" w:hAnsi="Times New Roman" w:cs="Times New Roman"/>
          <w:bCs/>
          <w:noProof/>
          <w:sz w:val="24"/>
          <w:szCs w:val="24"/>
        </w:rPr>
        <w:t xml:space="preserve"> </w:t>
      </w:r>
      <w:r w:rsidR="001013CC" w:rsidRPr="001013CC">
        <w:rPr>
          <w:rFonts w:ascii="Times New Roman" w:hAnsi="Times New Roman" w:cs="Times New Roman"/>
          <w:bCs/>
          <w:noProof/>
          <w:sz w:val="24"/>
          <w:szCs w:val="24"/>
        </w:rPr>
        <w:t>äriühingut ja 570 eraisikut.</w:t>
      </w:r>
      <w:r w:rsidR="001013CC">
        <w:rPr>
          <w:rFonts w:ascii="Times New Roman" w:hAnsi="Times New Roman" w:cs="Times New Roman"/>
          <w:bCs/>
          <w:noProof/>
          <w:sz w:val="24"/>
          <w:szCs w:val="24"/>
        </w:rPr>
        <w:t xml:space="preserve"> Eraisikutest aktsiisimaksjad olid peamiselt liiduvälisest riigist aktsiisikauba </w:t>
      </w:r>
      <w:r w:rsidR="006978DC">
        <w:rPr>
          <w:rFonts w:ascii="Times New Roman" w:hAnsi="Times New Roman" w:cs="Times New Roman"/>
          <w:bCs/>
          <w:noProof/>
          <w:sz w:val="24"/>
          <w:szCs w:val="24"/>
        </w:rPr>
        <w:t xml:space="preserve">üle aktsiisivaba piirnormi </w:t>
      </w:r>
      <w:r w:rsidR="001013CC">
        <w:rPr>
          <w:rFonts w:ascii="Times New Roman" w:hAnsi="Times New Roman" w:cs="Times New Roman"/>
          <w:bCs/>
          <w:noProof/>
          <w:sz w:val="24"/>
          <w:szCs w:val="24"/>
        </w:rPr>
        <w:t>toojad</w:t>
      </w:r>
      <w:r w:rsidR="006978DC">
        <w:rPr>
          <w:rFonts w:ascii="Times New Roman" w:hAnsi="Times New Roman" w:cs="Times New Roman"/>
          <w:bCs/>
          <w:noProof/>
          <w:sz w:val="24"/>
          <w:szCs w:val="24"/>
        </w:rPr>
        <w:t xml:space="preserve">. </w:t>
      </w:r>
      <w:r w:rsidR="00E517D3">
        <w:rPr>
          <w:rFonts w:ascii="Times New Roman" w:hAnsi="Times New Roman" w:cs="Times New Roman"/>
          <w:bCs/>
          <w:noProof/>
          <w:sz w:val="24"/>
          <w:szCs w:val="24"/>
        </w:rPr>
        <w:t xml:space="preserve">Koguselt </w:t>
      </w:r>
      <w:r w:rsidR="00537EFB">
        <w:rPr>
          <w:rFonts w:ascii="Times New Roman" w:hAnsi="Times New Roman" w:cs="Times New Roman"/>
          <w:bCs/>
          <w:noProof/>
          <w:sz w:val="24"/>
          <w:szCs w:val="24"/>
        </w:rPr>
        <w:t xml:space="preserve">liitrites toodetakse </w:t>
      </w:r>
      <w:r w:rsidR="006346E0" w:rsidRPr="00E72E45">
        <w:rPr>
          <w:rFonts w:ascii="Times New Roman" w:hAnsi="Times New Roman" w:cs="Times New Roman"/>
          <w:bCs/>
          <w:noProof/>
          <w:sz w:val="24"/>
          <w:szCs w:val="24"/>
        </w:rPr>
        <w:t xml:space="preserve">Eestis rohkem lahjasid alkohoolseid jooke kui kangeid. </w:t>
      </w:r>
      <w:r w:rsidR="00E517D3">
        <w:rPr>
          <w:rFonts w:ascii="Times New Roman" w:hAnsi="Times New Roman" w:cs="Times New Roman"/>
          <w:bCs/>
          <w:noProof/>
          <w:sz w:val="24"/>
          <w:szCs w:val="24"/>
        </w:rPr>
        <w:t>2023. aasta andmetel on õ</w:t>
      </w:r>
      <w:r w:rsidR="00E40D2E" w:rsidRPr="00E72E45">
        <w:rPr>
          <w:rFonts w:ascii="Times New Roman" w:hAnsi="Times New Roman" w:cs="Times New Roman"/>
          <w:bCs/>
          <w:noProof/>
          <w:sz w:val="24"/>
          <w:szCs w:val="24"/>
        </w:rPr>
        <w:t xml:space="preserve">lle tootmismaht liitrites ligikaudu </w:t>
      </w:r>
      <w:r w:rsidR="00E517D3">
        <w:rPr>
          <w:rFonts w:ascii="Times New Roman" w:hAnsi="Times New Roman" w:cs="Times New Roman"/>
          <w:bCs/>
          <w:noProof/>
          <w:sz w:val="24"/>
          <w:szCs w:val="24"/>
        </w:rPr>
        <w:t>66</w:t>
      </w:r>
      <w:r w:rsidR="00E40D2E" w:rsidRPr="00E72E45">
        <w:rPr>
          <w:rFonts w:ascii="Times New Roman" w:hAnsi="Times New Roman" w:cs="Times New Roman"/>
          <w:bCs/>
          <w:noProof/>
          <w:sz w:val="24"/>
          <w:szCs w:val="24"/>
        </w:rPr>
        <w:t xml:space="preserve">% kogu alkoholitoodangust, muud lahjad alkohoolsed joogid moodustavad </w:t>
      </w:r>
      <w:r w:rsidR="00E517D3">
        <w:rPr>
          <w:rFonts w:ascii="Times New Roman" w:hAnsi="Times New Roman" w:cs="Times New Roman"/>
          <w:bCs/>
          <w:noProof/>
          <w:sz w:val="24"/>
          <w:szCs w:val="24"/>
        </w:rPr>
        <w:t>23</w:t>
      </w:r>
      <w:r w:rsidR="00E40D2E" w:rsidRPr="00E72E45">
        <w:rPr>
          <w:rFonts w:ascii="Times New Roman" w:hAnsi="Times New Roman" w:cs="Times New Roman"/>
          <w:bCs/>
          <w:noProof/>
          <w:sz w:val="24"/>
          <w:szCs w:val="24"/>
        </w:rPr>
        <w:t>%</w:t>
      </w:r>
      <w:r w:rsidR="00E517D3">
        <w:rPr>
          <w:rFonts w:ascii="Times New Roman" w:hAnsi="Times New Roman" w:cs="Times New Roman"/>
          <w:bCs/>
          <w:noProof/>
          <w:sz w:val="24"/>
          <w:szCs w:val="24"/>
        </w:rPr>
        <w:t>, puuvilja- ja marjaveinid 2%</w:t>
      </w:r>
      <w:r w:rsidR="00E40D2E" w:rsidRPr="00E72E45">
        <w:rPr>
          <w:rFonts w:ascii="Times New Roman" w:hAnsi="Times New Roman" w:cs="Times New Roman"/>
          <w:bCs/>
          <w:noProof/>
          <w:sz w:val="24"/>
          <w:szCs w:val="24"/>
        </w:rPr>
        <w:t xml:space="preserve"> ja kange alkohol </w:t>
      </w:r>
      <w:r w:rsidR="00E517D3">
        <w:rPr>
          <w:rFonts w:ascii="Times New Roman" w:hAnsi="Times New Roman" w:cs="Times New Roman"/>
          <w:bCs/>
          <w:noProof/>
          <w:sz w:val="24"/>
          <w:szCs w:val="24"/>
        </w:rPr>
        <w:t>9</w:t>
      </w:r>
      <w:r w:rsidR="00E40D2E" w:rsidRPr="00E72E45">
        <w:rPr>
          <w:rFonts w:ascii="Times New Roman" w:hAnsi="Times New Roman" w:cs="Times New Roman"/>
          <w:bCs/>
          <w:noProof/>
          <w:sz w:val="24"/>
          <w:szCs w:val="24"/>
        </w:rPr>
        <w:t>%. Kange alkoholi toodangust moodustab 6</w:t>
      </w:r>
      <w:r w:rsidR="00E517D3">
        <w:rPr>
          <w:rFonts w:ascii="Times New Roman" w:hAnsi="Times New Roman" w:cs="Times New Roman"/>
          <w:bCs/>
          <w:noProof/>
          <w:sz w:val="24"/>
          <w:szCs w:val="24"/>
        </w:rPr>
        <w:t>9</w:t>
      </w:r>
      <w:r w:rsidR="00E40D2E" w:rsidRPr="00E72E45">
        <w:rPr>
          <w:rFonts w:ascii="Times New Roman" w:hAnsi="Times New Roman" w:cs="Times New Roman"/>
          <w:bCs/>
          <w:noProof/>
          <w:sz w:val="24"/>
          <w:szCs w:val="24"/>
        </w:rPr>
        <w:t xml:space="preserve">% viin. Õlle puhul on </w:t>
      </w:r>
      <w:r w:rsidR="00887DB0">
        <w:rPr>
          <w:rFonts w:ascii="Times New Roman" w:hAnsi="Times New Roman" w:cs="Times New Roman"/>
          <w:bCs/>
          <w:noProof/>
          <w:sz w:val="24"/>
          <w:szCs w:val="24"/>
        </w:rPr>
        <w:t>99%</w:t>
      </w:r>
      <w:r w:rsidR="00E40D2E" w:rsidRPr="00E72E45">
        <w:rPr>
          <w:rFonts w:ascii="Times New Roman" w:hAnsi="Times New Roman" w:cs="Times New Roman"/>
          <w:bCs/>
          <w:noProof/>
          <w:sz w:val="24"/>
          <w:szCs w:val="24"/>
        </w:rPr>
        <w:t xml:space="preserve"> toodangust lahja õlu</w:t>
      </w:r>
      <w:r w:rsidR="00887DB0">
        <w:rPr>
          <w:rFonts w:ascii="Times New Roman" w:hAnsi="Times New Roman" w:cs="Times New Roman"/>
          <w:bCs/>
          <w:noProof/>
          <w:sz w:val="24"/>
          <w:szCs w:val="24"/>
        </w:rPr>
        <w:t xml:space="preserve"> (alla 6%vol)</w:t>
      </w:r>
      <w:r w:rsidR="00E40D2E" w:rsidRPr="00E72E45">
        <w:rPr>
          <w:rFonts w:ascii="Times New Roman" w:hAnsi="Times New Roman" w:cs="Times New Roman"/>
          <w:bCs/>
          <w:noProof/>
          <w:sz w:val="24"/>
          <w:szCs w:val="24"/>
        </w:rPr>
        <w:t xml:space="preserve">. </w:t>
      </w:r>
      <w:r w:rsidR="006346E0" w:rsidRPr="00E72E45">
        <w:rPr>
          <w:rFonts w:ascii="Times New Roman" w:hAnsi="Times New Roman" w:cs="Times New Roman"/>
          <w:bCs/>
          <w:noProof/>
          <w:sz w:val="24"/>
          <w:szCs w:val="24"/>
        </w:rPr>
        <w:t>Eesti Konjunktuuriinstituudi</w:t>
      </w:r>
      <w:r w:rsidR="00A73B86" w:rsidRPr="00E72E45">
        <w:rPr>
          <w:rFonts w:ascii="Times New Roman" w:hAnsi="Times New Roman" w:cs="Times New Roman"/>
          <w:bCs/>
          <w:noProof/>
          <w:sz w:val="24"/>
          <w:szCs w:val="24"/>
        </w:rPr>
        <w:t xml:space="preserve"> (edaspidi </w:t>
      </w:r>
      <w:r w:rsidR="00A73B86" w:rsidRPr="00E72E45">
        <w:rPr>
          <w:rFonts w:ascii="Times New Roman" w:hAnsi="Times New Roman" w:cs="Times New Roman"/>
          <w:bCs/>
          <w:i/>
          <w:iCs/>
          <w:noProof/>
          <w:sz w:val="24"/>
          <w:szCs w:val="24"/>
        </w:rPr>
        <w:t>EKI</w:t>
      </w:r>
      <w:r w:rsidR="00A73B86" w:rsidRPr="00E72E45">
        <w:rPr>
          <w:rFonts w:ascii="Times New Roman" w:hAnsi="Times New Roman" w:cs="Times New Roman"/>
          <w:bCs/>
          <w:noProof/>
          <w:sz w:val="24"/>
          <w:szCs w:val="24"/>
        </w:rPr>
        <w:t>)</w:t>
      </w:r>
      <w:r w:rsidR="006346E0" w:rsidRPr="00E72E45">
        <w:rPr>
          <w:rFonts w:ascii="Times New Roman" w:hAnsi="Times New Roman" w:cs="Times New Roman"/>
          <w:bCs/>
          <w:noProof/>
          <w:sz w:val="24"/>
          <w:szCs w:val="24"/>
        </w:rPr>
        <w:t xml:space="preserve"> </w:t>
      </w:r>
      <w:r w:rsidR="006346E0" w:rsidRPr="00AC2DA5">
        <w:rPr>
          <w:rFonts w:ascii="Times New Roman" w:hAnsi="Times New Roman" w:cs="Times New Roman"/>
          <w:bCs/>
          <w:noProof/>
          <w:sz w:val="24"/>
          <w:szCs w:val="24"/>
        </w:rPr>
        <w:t xml:space="preserve">koostatud </w:t>
      </w:r>
      <w:r w:rsidR="00EB5910">
        <w:rPr>
          <w:rFonts w:ascii="Times New Roman" w:hAnsi="Times New Roman" w:cs="Times New Roman"/>
          <w:bCs/>
          <w:noProof/>
          <w:sz w:val="24"/>
          <w:szCs w:val="24"/>
        </w:rPr>
        <w:t>uuringu</w:t>
      </w:r>
      <w:r w:rsidR="00887DB0" w:rsidRPr="00AC2DA5">
        <w:rPr>
          <w:rFonts w:ascii="Times New Roman" w:hAnsi="Times New Roman" w:cs="Times New Roman"/>
          <w:bCs/>
          <w:noProof/>
          <w:sz w:val="24"/>
          <w:szCs w:val="24"/>
        </w:rPr>
        <w:t xml:space="preserve"> </w:t>
      </w:r>
      <w:r w:rsidR="006346E0" w:rsidRPr="00AC2DA5">
        <w:rPr>
          <w:rFonts w:ascii="Times New Roman" w:hAnsi="Times New Roman" w:cs="Times New Roman"/>
          <w:bCs/>
          <w:noProof/>
          <w:sz w:val="24"/>
          <w:szCs w:val="24"/>
        </w:rPr>
        <w:t>„</w:t>
      </w:r>
      <w:r w:rsidR="00887DB0" w:rsidRPr="00AC2DA5">
        <w:rPr>
          <w:rFonts w:ascii="Times New Roman" w:hAnsi="Times New Roman" w:cs="Times New Roman"/>
          <w:bCs/>
          <w:noProof/>
          <w:sz w:val="24"/>
          <w:szCs w:val="24"/>
        </w:rPr>
        <w:t>Eesti</w:t>
      </w:r>
      <w:r w:rsidR="00887DB0">
        <w:rPr>
          <w:rFonts w:ascii="Times New Roman" w:hAnsi="Times New Roman" w:cs="Times New Roman"/>
          <w:bCs/>
          <w:noProof/>
          <w:sz w:val="24"/>
          <w:szCs w:val="24"/>
        </w:rPr>
        <w:t xml:space="preserve"> a</w:t>
      </w:r>
      <w:r w:rsidR="006346E0" w:rsidRPr="00E72E45">
        <w:rPr>
          <w:rFonts w:ascii="Times New Roman" w:hAnsi="Times New Roman" w:cs="Times New Roman"/>
          <w:bCs/>
          <w:noProof/>
          <w:sz w:val="24"/>
          <w:szCs w:val="24"/>
        </w:rPr>
        <w:t xml:space="preserve">lkoholiturg, </w:t>
      </w:r>
      <w:r w:rsidR="00887DB0">
        <w:rPr>
          <w:rFonts w:ascii="Times New Roman" w:hAnsi="Times New Roman" w:cs="Times New Roman"/>
          <w:bCs/>
          <w:noProof/>
          <w:sz w:val="24"/>
          <w:szCs w:val="24"/>
        </w:rPr>
        <w:t xml:space="preserve">alkoholi </w:t>
      </w:r>
      <w:r w:rsidR="006346E0" w:rsidRPr="00E72E45">
        <w:rPr>
          <w:rFonts w:ascii="Times New Roman" w:hAnsi="Times New Roman" w:cs="Times New Roman"/>
          <w:bCs/>
          <w:noProof/>
          <w:sz w:val="24"/>
          <w:szCs w:val="24"/>
        </w:rPr>
        <w:t xml:space="preserve">tarbimine ja </w:t>
      </w:r>
      <w:r w:rsidR="00887DB0">
        <w:rPr>
          <w:rFonts w:ascii="Times New Roman" w:hAnsi="Times New Roman" w:cs="Times New Roman"/>
          <w:bCs/>
          <w:noProof/>
          <w:sz w:val="24"/>
          <w:szCs w:val="24"/>
        </w:rPr>
        <w:t>alkoholipoliitika</w:t>
      </w:r>
      <w:r w:rsidR="006346E0" w:rsidRPr="00E72E45">
        <w:rPr>
          <w:rFonts w:ascii="Times New Roman" w:hAnsi="Times New Roman" w:cs="Times New Roman"/>
          <w:bCs/>
          <w:noProof/>
          <w:sz w:val="24"/>
          <w:szCs w:val="24"/>
        </w:rPr>
        <w:t xml:space="preserve"> 202</w:t>
      </w:r>
      <w:r w:rsidR="00887DB0">
        <w:rPr>
          <w:rFonts w:ascii="Times New Roman" w:hAnsi="Times New Roman" w:cs="Times New Roman"/>
          <w:bCs/>
          <w:noProof/>
          <w:sz w:val="24"/>
          <w:szCs w:val="24"/>
        </w:rPr>
        <w:t>3. aastal</w:t>
      </w:r>
      <w:r w:rsidR="006346E0" w:rsidRPr="00E72E45">
        <w:rPr>
          <w:rFonts w:ascii="Times New Roman" w:hAnsi="Times New Roman" w:cs="Times New Roman"/>
          <w:bCs/>
          <w:noProof/>
          <w:sz w:val="24"/>
          <w:szCs w:val="24"/>
        </w:rPr>
        <w:t>“ andmetel</w:t>
      </w:r>
      <w:r w:rsidR="00887DB0">
        <w:rPr>
          <w:rFonts w:ascii="Times New Roman" w:hAnsi="Times New Roman" w:cs="Times New Roman"/>
          <w:bCs/>
          <w:noProof/>
          <w:sz w:val="24"/>
          <w:szCs w:val="24"/>
        </w:rPr>
        <w:t xml:space="preserve"> vähenes 2023. aastal peaaegu kõikide alkohoolsete jookide tootmine 2022. aastaga võrreldes</w:t>
      </w:r>
      <w:r w:rsidR="008E51EC" w:rsidRPr="00E72E45">
        <w:rPr>
          <w:rFonts w:ascii="Times New Roman" w:hAnsi="Times New Roman" w:cs="Times New Roman"/>
          <w:bCs/>
          <w:noProof/>
          <w:sz w:val="24"/>
          <w:szCs w:val="24"/>
        </w:rPr>
        <w:t>.</w:t>
      </w:r>
      <w:r w:rsidR="00053676">
        <w:rPr>
          <w:rFonts w:ascii="Times New Roman" w:hAnsi="Times New Roman" w:cs="Times New Roman"/>
          <w:bCs/>
          <w:noProof/>
          <w:sz w:val="24"/>
          <w:szCs w:val="24"/>
        </w:rPr>
        <w:t xml:space="preserve"> </w:t>
      </w:r>
      <w:r w:rsidR="00887DB0">
        <w:rPr>
          <w:rFonts w:ascii="Times New Roman" w:hAnsi="Times New Roman" w:cs="Times New Roman"/>
          <w:bCs/>
          <w:noProof/>
          <w:sz w:val="24"/>
          <w:szCs w:val="24"/>
        </w:rPr>
        <w:t xml:space="preserve">Kange alkoholi kogus kahanes vaid 0,8%, samas kui õlut toodeti 18,6% vähem kui aasta tagasi. Suurim langus toimus puuvilja- ja marjaveinide </w:t>
      </w:r>
      <w:r w:rsidR="00572662">
        <w:rPr>
          <w:rFonts w:ascii="Times New Roman" w:hAnsi="Times New Roman" w:cs="Times New Roman"/>
          <w:bCs/>
          <w:noProof/>
          <w:sz w:val="24"/>
          <w:szCs w:val="24"/>
        </w:rPr>
        <w:t xml:space="preserve">sektoris, </w:t>
      </w:r>
      <w:r w:rsidR="00887DB0">
        <w:rPr>
          <w:rFonts w:ascii="Times New Roman" w:hAnsi="Times New Roman" w:cs="Times New Roman"/>
          <w:bCs/>
          <w:noProof/>
          <w:sz w:val="24"/>
          <w:szCs w:val="24"/>
        </w:rPr>
        <w:t>tootmine vähenes 57%</w:t>
      </w:r>
      <w:r w:rsidR="00572662">
        <w:rPr>
          <w:rFonts w:ascii="Times New Roman" w:hAnsi="Times New Roman" w:cs="Times New Roman"/>
          <w:bCs/>
          <w:noProof/>
          <w:sz w:val="24"/>
          <w:szCs w:val="24"/>
        </w:rPr>
        <w:t xml:space="preserve">. Ka muude lahjade alkohoolsete jookide </w:t>
      </w:r>
      <w:r w:rsidR="008B049F">
        <w:rPr>
          <w:rFonts w:ascii="Times New Roman" w:hAnsi="Times New Roman" w:cs="Times New Roman"/>
          <w:bCs/>
          <w:noProof/>
          <w:sz w:val="24"/>
          <w:szCs w:val="24"/>
        </w:rPr>
        <w:t xml:space="preserve">(siider, veinibaasil longdringid ja muud segujoogid) </w:t>
      </w:r>
      <w:r w:rsidR="00572662">
        <w:rPr>
          <w:rFonts w:ascii="Times New Roman" w:hAnsi="Times New Roman" w:cs="Times New Roman"/>
          <w:bCs/>
          <w:noProof/>
          <w:sz w:val="24"/>
          <w:szCs w:val="24"/>
        </w:rPr>
        <w:t>tootmine langes 6,3%.</w:t>
      </w:r>
      <w:r w:rsidR="00B92C0D">
        <w:rPr>
          <w:rFonts w:ascii="Times New Roman" w:hAnsi="Times New Roman" w:cs="Times New Roman"/>
          <w:bCs/>
          <w:noProof/>
          <w:sz w:val="24"/>
          <w:szCs w:val="24"/>
        </w:rPr>
        <w:t xml:space="preserve"> Alkoholi tootmismahtude vähenemine on suures pildis </w:t>
      </w:r>
      <w:r w:rsidR="003A7EA9">
        <w:rPr>
          <w:rFonts w:ascii="Times New Roman" w:hAnsi="Times New Roman" w:cs="Times New Roman"/>
          <w:bCs/>
          <w:noProof/>
          <w:sz w:val="24"/>
          <w:szCs w:val="24"/>
        </w:rPr>
        <w:t xml:space="preserve">seotud </w:t>
      </w:r>
      <w:r w:rsidR="00053676">
        <w:rPr>
          <w:rFonts w:ascii="Times New Roman" w:hAnsi="Times New Roman" w:cs="Times New Roman"/>
          <w:bCs/>
          <w:noProof/>
          <w:sz w:val="24"/>
          <w:szCs w:val="24"/>
        </w:rPr>
        <w:t xml:space="preserve">ka </w:t>
      </w:r>
      <w:r w:rsidR="00B92C0D">
        <w:rPr>
          <w:rFonts w:ascii="Times New Roman" w:hAnsi="Times New Roman" w:cs="Times New Roman"/>
          <w:bCs/>
          <w:noProof/>
          <w:sz w:val="24"/>
          <w:szCs w:val="24"/>
        </w:rPr>
        <w:t>olukorraga maailmas</w:t>
      </w:r>
      <w:r w:rsidR="003A7EA9">
        <w:rPr>
          <w:rFonts w:ascii="Times New Roman" w:hAnsi="Times New Roman" w:cs="Times New Roman"/>
          <w:bCs/>
          <w:noProof/>
          <w:sz w:val="24"/>
          <w:szCs w:val="24"/>
        </w:rPr>
        <w:t>. Sõda Ukrainas on mõjut</w:t>
      </w:r>
      <w:r w:rsidR="00053676">
        <w:rPr>
          <w:rFonts w:ascii="Times New Roman" w:hAnsi="Times New Roman" w:cs="Times New Roman"/>
          <w:bCs/>
          <w:noProof/>
          <w:sz w:val="24"/>
          <w:szCs w:val="24"/>
        </w:rPr>
        <w:t>a</w:t>
      </w:r>
      <w:r w:rsidR="003A7EA9">
        <w:rPr>
          <w:rFonts w:ascii="Times New Roman" w:hAnsi="Times New Roman" w:cs="Times New Roman"/>
          <w:bCs/>
          <w:noProof/>
          <w:sz w:val="24"/>
          <w:szCs w:val="24"/>
        </w:rPr>
        <w:t>nud</w:t>
      </w:r>
      <w:r w:rsidR="00053676">
        <w:rPr>
          <w:rFonts w:ascii="Times New Roman" w:hAnsi="Times New Roman" w:cs="Times New Roman"/>
          <w:bCs/>
          <w:noProof/>
          <w:sz w:val="24"/>
          <w:szCs w:val="24"/>
        </w:rPr>
        <w:t xml:space="preserve"> toorainete hindu ja elukallidust.</w:t>
      </w:r>
      <w:r w:rsidR="003A7EA9">
        <w:rPr>
          <w:rFonts w:ascii="Times New Roman" w:hAnsi="Times New Roman" w:cs="Times New Roman"/>
          <w:bCs/>
          <w:noProof/>
          <w:sz w:val="24"/>
          <w:szCs w:val="24"/>
        </w:rPr>
        <w:t xml:space="preserve"> Pärast koroonaviiruse ep</w:t>
      </w:r>
      <w:r w:rsidR="00C0710E">
        <w:rPr>
          <w:rFonts w:ascii="Times New Roman" w:hAnsi="Times New Roman" w:cs="Times New Roman"/>
          <w:bCs/>
          <w:noProof/>
          <w:sz w:val="24"/>
          <w:szCs w:val="24"/>
        </w:rPr>
        <w:t>i</w:t>
      </w:r>
      <w:r w:rsidR="003A7EA9">
        <w:rPr>
          <w:rFonts w:ascii="Times New Roman" w:hAnsi="Times New Roman" w:cs="Times New Roman"/>
          <w:bCs/>
          <w:noProof/>
          <w:sz w:val="24"/>
          <w:szCs w:val="24"/>
        </w:rPr>
        <w:t>deemiat ei ole turistide arv Eestis taastunud, neid on varasemaga võrreldes vähem. Alkoholi e</w:t>
      </w:r>
      <w:r w:rsidR="00B92C0D">
        <w:rPr>
          <w:rFonts w:ascii="Times New Roman" w:hAnsi="Times New Roman" w:cs="Times New Roman"/>
          <w:bCs/>
          <w:noProof/>
          <w:sz w:val="24"/>
          <w:szCs w:val="24"/>
        </w:rPr>
        <w:t>kspordimahud</w:t>
      </w:r>
      <w:r w:rsidR="003A7EA9">
        <w:rPr>
          <w:rFonts w:ascii="Times New Roman" w:hAnsi="Times New Roman" w:cs="Times New Roman"/>
          <w:bCs/>
          <w:noProof/>
          <w:sz w:val="24"/>
          <w:szCs w:val="24"/>
        </w:rPr>
        <w:t xml:space="preserve"> on </w:t>
      </w:r>
      <w:r w:rsidR="00B92C0D">
        <w:rPr>
          <w:rFonts w:ascii="Times New Roman" w:hAnsi="Times New Roman" w:cs="Times New Roman"/>
          <w:bCs/>
          <w:noProof/>
          <w:sz w:val="24"/>
          <w:szCs w:val="24"/>
        </w:rPr>
        <w:t>lange</w:t>
      </w:r>
      <w:r w:rsidR="003A7EA9">
        <w:rPr>
          <w:rFonts w:ascii="Times New Roman" w:hAnsi="Times New Roman" w:cs="Times New Roman"/>
          <w:bCs/>
          <w:noProof/>
          <w:sz w:val="24"/>
          <w:szCs w:val="24"/>
        </w:rPr>
        <w:t>nud.</w:t>
      </w:r>
      <w:r w:rsidR="00B92C0D">
        <w:rPr>
          <w:rFonts w:ascii="Times New Roman" w:hAnsi="Times New Roman" w:cs="Times New Roman"/>
          <w:bCs/>
          <w:noProof/>
          <w:sz w:val="24"/>
          <w:szCs w:val="24"/>
        </w:rPr>
        <w:t xml:space="preserve"> </w:t>
      </w:r>
      <w:r w:rsidR="003A7EA9">
        <w:rPr>
          <w:rFonts w:ascii="Times New Roman" w:hAnsi="Times New Roman" w:cs="Times New Roman"/>
          <w:bCs/>
          <w:noProof/>
          <w:sz w:val="24"/>
          <w:szCs w:val="24"/>
        </w:rPr>
        <w:t>Alkoholi tarbimine on vähenenud vaatamata asjaolule, et alkoholi hinnad on kasvanud vähem kui muude toidukaubade hinnad</w:t>
      </w:r>
      <w:r w:rsidR="00311878">
        <w:rPr>
          <w:rFonts w:ascii="Times New Roman" w:hAnsi="Times New Roman" w:cs="Times New Roman"/>
          <w:bCs/>
          <w:noProof/>
          <w:sz w:val="24"/>
          <w:szCs w:val="24"/>
        </w:rPr>
        <w:t xml:space="preserve">. </w:t>
      </w:r>
      <w:commentRangeStart w:id="21"/>
      <w:r w:rsidR="00311878">
        <w:rPr>
          <w:rFonts w:ascii="Times New Roman" w:hAnsi="Times New Roman" w:cs="Times New Roman"/>
          <w:bCs/>
          <w:noProof/>
          <w:sz w:val="24"/>
          <w:szCs w:val="24"/>
        </w:rPr>
        <w:t>Tarbijahinnaindeks oli 2022. aastal 19,4%, samas kui alkoholi puhul oli see näitaja 5,9%. 2023. aastal alkoholihinnad veidi tõusid ja kui üldine tarbijahinnaindeks oli 9,2%, siis alkoholi puhul oli see näitaja 7,5%.</w:t>
      </w:r>
      <w:r w:rsidR="00E80D88">
        <w:rPr>
          <w:rFonts w:ascii="Times New Roman" w:hAnsi="Times New Roman" w:cs="Times New Roman"/>
          <w:bCs/>
          <w:noProof/>
          <w:sz w:val="24"/>
          <w:szCs w:val="24"/>
        </w:rPr>
        <w:t xml:space="preserve"> </w:t>
      </w:r>
      <w:commentRangeEnd w:id="21"/>
      <w:r w:rsidR="006E4846">
        <w:rPr>
          <w:rStyle w:val="Kommentaariviide"/>
          <w:rFonts w:ascii="Times New Roman" w:eastAsiaTheme="minorEastAsia" w:hAnsi="Times New Roman" w:cs="Times New Roman"/>
          <w:lang w:eastAsia="et-EE"/>
        </w:rPr>
        <w:commentReference w:id="21"/>
      </w:r>
      <w:r w:rsidR="00E80D88">
        <w:rPr>
          <w:rFonts w:ascii="Times New Roman" w:hAnsi="Times New Roman" w:cs="Times New Roman"/>
          <w:bCs/>
          <w:noProof/>
          <w:sz w:val="24"/>
          <w:szCs w:val="24"/>
        </w:rPr>
        <w:t xml:space="preserve">2023. aastal tarbiti Eestis  10,9 liitrit absoluutalkoholi ühe ealniku kohta vanuses 15 aastat ja enam. See on 3% vähem mullusest.  </w:t>
      </w:r>
    </w:p>
    <w:p w14:paraId="06473544" w14:textId="77777777" w:rsidR="00BC0278" w:rsidRDefault="00BC0278" w:rsidP="00DF575B">
      <w:pPr>
        <w:spacing w:after="0" w:line="240" w:lineRule="auto"/>
        <w:jc w:val="both"/>
        <w:rPr>
          <w:rFonts w:ascii="Times New Roman" w:hAnsi="Times New Roman" w:cs="Times New Roman"/>
          <w:bCs/>
          <w:noProof/>
          <w:sz w:val="24"/>
          <w:szCs w:val="24"/>
        </w:rPr>
      </w:pPr>
    </w:p>
    <w:p w14:paraId="17F13DA8" w14:textId="77777777" w:rsidR="00455A90" w:rsidRDefault="00455A90" w:rsidP="000A441D">
      <w:pPr>
        <w:spacing w:after="0" w:line="240" w:lineRule="auto"/>
        <w:jc w:val="both"/>
        <w:rPr>
          <w:rFonts w:ascii="Times New Roman" w:hAnsi="Times New Roman" w:cs="Times New Roman"/>
          <w:b/>
          <w:bCs/>
          <w:sz w:val="24"/>
          <w:szCs w:val="24"/>
        </w:rPr>
      </w:pPr>
    </w:p>
    <w:p w14:paraId="02D937C7" w14:textId="77777777" w:rsidR="00455A90" w:rsidRDefault="00455A90" w:rsidP="000A441D">
      <w:pPr>
        <w:spacing w:after="0" w:line="240" w:lineRule="auto"/>
        <w:jc w:val="both"/>
        <w:rPr>
          <w:rFonts w:ascii="Times New Roman" w:hAnsi="Times New Roman" w:cs="Times New Roman"/>
          <w:b/>
          <w:bCs/>
          <w:sz w:val="24"/>
          <w:szCs w:val="24"/>
        </w:rPr>
      </w:pPr>
    </w:p>
    <w:p w14:paraId="0A6EA3AE" w14:textId="1CD718A5" w:rsidR="000A441D" w:rsidRPr="008B0175" w:rsidRDefault="000A441D" w:rsidP="000A441D">
      <w:pPr>
        <w:spacing w:after="0" w:line="240" w:lineRule="auto"/>
        <w:jc w:val="both"/>
        <w:rPr>
          <w:rFonts w:ascii="Times New Roman" w:hAnsi="Times New Roman" w:cs="Times New Roman"/>
          <w:sz w:val="24"/>
          <w:szCs w:val="24"/>
        </w:rPr>
      </w:pPr>
      <w:commentRangeStart w:id="22"/>
      <w:r w:rsidRPr="00906DE1">
        <w:rPr>
          <w:rFonts w:ascii="Times New Roman" w:hAnsi="Times New Roman" w:cs="Times New Roman"/>
          <w:b/>
          <w:bCs/>
          <w:sz w:val="24"/>
          <w:szCs w:val="24"/>
        </w:rPr>
        <w:lastRenderedPageBreak/>
        <w:t>Joonis 1.</w:t>
      </w:r>
      <w:r w:rsidRPr="008B0175">
        <w:rPr>
          <w:rFonts w:ascii="Times New Roman" w:hAnsi="Times New Roman" w:cs="Times New Roman"/>
          <w:sz w:val="24"/>
          <w:szCs w:val="24"/>
        </w:rPr>
        <w:t xml:space="preserve"> </w:t>
      </w:r>
      <w:commentRangeEnd w:id="22"/>
      <w:r w:rsidR="006E4846">
        <w:rPr>
          <w:rStyle w:val="Kommentaariviide"/>
          <w:rFonts w:ascii="Times New Roman" w:eastAsiaTheme="minorEastAsia" w:hAnsi="Times New Roman" w:cs="Times New Roman"/>
          <w:lang w:eastAsia="et-EE"/>
        </w:rPr>
        <w:commentReference w:id="22"/>
      </w:r>
      <w:r w:rsidRPr="008B0175">
        <w:rPr>
          <w:rFonts w:ascii="Times New Roman" w:hAnsi="Times New Roman" w:cs="Times New Roman"/>
          <w:sz w:val="24"/>
          <w:szCs w:val="24"/>
        </w:rPr>
        <w:t xml:space="preserve">Alkoholi </w:t>
      </w:r>
      <w:commentRangeStart w:id="23"/>
      <w:r w:rsidRPr="008B0175">
        <w:rPr>
          <w:rFonts w:ascii="Times New Roman" w:hAnsi="Times New Roman" w:cs="Times New Roman"/>
          <w:sz w:val="24"/>
          <w:szCs w:val="24"/>
        </w:rPr>
        <w:t>tarbimine</w:t>
      </w:r>
      <w:commentRangeEnd w:id="23"/>
      <w:r w:rsidR="006E4846">
        <w:rPr>
          <w:rStyle w:val="Kommentaariviide"/>
          <w:rFonts w:ascii="Times New Roman" w:eastAsiaTheme="minorEastAsia" w:hAnsi="Times New Roman" w:cs="Times New Roman"/>
          <w:lang w:eastAsia="et-EE"/>
        </w:rPr>
        <w:commentReference w:id="23"/>
      </w:r>
      <w:r w:rsidRPr="008B0175">
        <w:rPr>
          <w:rFonts w:ascii="Times New Roman" w:hAnsi="Times New Roman" w:cs="Times New Roman"/>
          <w:sz w:val="24"/>
          <w:szCs w:val="24"/>
        </w:rPr>
        <w:t xml:space="preserve"> </w:t>
      </w:r>
      <w:r>
        <w:rPr>
          <w:rFonts w:ascii="Times New Roman" w:hAnsi="Times New Roman" w:cs="Times New Roman"/>
          <w:sz w:val="24"/>
          <w:szCs w:val="24"/>
        </w:rPr>
        <w:t>Eestis inimese kohta vanuses 15 aastat ja enam</w:t>
      </w:r>
    </w:p>
    <w:p w14:paraId="636CC925" w14:textId="1FF63391" w:rsidR="00E80D88" w:rsidRDefault="00E80D88" w:rsidP="00DF575B">
      <w:pPr>
        <w:spacing w:after="0" w:line="240" w:lineRule="auto"/>
        <w:jc w:val="both"/>
        <w:rPr>
          <w:rFonts w:ascii="Times New Roman" w:hAnsi="Times New Roman" w:cs="Times New Roman"/>
          <w:bCs/>
          <w:noProof/>
          <w:sz w:val="24"/>
          <w:szCs w:val="24"/>
        </w:rPr>
      </w:pPr>
      <w:r>
        <w:rPr>
          <w:noProof/>
        </w:rPr>
        <w:drawing>
          <wp:inline distT="0" distB="0" distL="0" distR="0" wp14:anchorId="4324FAB2" wp14:editId="7CB26144">
            <wp:extent cx="5508625" cy="2743200"/>
            <wp:effectExtent l="0" t="0" r="15875" b="0"/>
            <wp:docPr id="474790412" name="Chart 1">
              <a:extLst xmlns:a="http://schemas.openxmlformats.org/drawingml/2006/main">
                <a:ext uri="{FF2B5EF4-FFF2-40B4-BE49-F238E27FC236}">
                  <a16:creationId xmlns:a16="http://schemas.microsoft.com/office/drawing/2014/main" id="{EFB08747-3A0D-496B-9305-BFA073C23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FEED79A" w14:textId="77777777" w:rsidR="00311878" w:rsidRDefault="00311878" w:rsidP="00DF575B">
      <w:pPr>
        <w:spacing w:after="0" w:line="240" w:lineRule="auto"/>
        <w:jc w:val="both"/>
        <w:rPr>
          <w:rFonts w:ascii="Times New Roman" w:hAnsi="Times New Roman" w:cs="Times New Roman"/>
          <w:bCs/>
          <w:noProof/>
          <w:sz w:val="24"/>
          <w:szCs w:val="24"/>
        </w:rPr>
      </w:pPr>
    </w:p>
    <w:p w14:paraId="743F1DE5" w14:textId="48682F26" w:rsidR="00E80D88" w:rsidRPr="001F3E93" w:rsidRDefault="00E80D88" w:rsidP="00DF575B">
      <w:pPr>
        <w:spacing w:after="0" w:line="240" w:lineRule="auto"/>
        <w:jc w:val="both"/>
        <w:rPr>
          <w:rFonts w:ascii="Times New Roman" w:hAnsi="Times New Roman" w:cs="Times New Roman"/>
          <w:bCs/>
          <w:noProof/>
          <w:sz w:val="24"/>
          <w:szCs w:val="24"/>
        </w:rPr>
      </w:pPr>
      <w:r>
        <w:rPr>
          <w:rFonts w:ascii="Times New Roman" w:hAnsi="Times New Roman" w:cs="Times New Roman"/>
          <w:bCs/>
          <w:noProof/>
          <w:sz w:val="24"/>
          <w:szCs w:val="24"/>
        </w:rPr>
        <w:t>Pärast kange alkoholi, õlle ja siidri aktsiisi</w:t>
      </w:r>
      <w:r w:rsidR="00053676">
        <w:rPr>
          <w:rFonts w:ascii="Times New Roman" w:hAnsi="Times New Roman" w:cs="Times New Roman"/>
          <w:bCs/>
          <w:noProof/>
          <w:sz w:val="24"/>
          <w:szCs w:val="24"/>
        </w:rPr>
        <w:t>määra vähendamist</w:t>
      </w:r>
      <w:r>
        <w:rPr>
          <w:rFonts w:ascii="Times New Roman" w:hAnsi="Times New Roman" w:cs="Times New Roman"/>
          <w:bCs/>
          <w:noProof/>
          <w:sz w:val="24"/>
          <w:szCs w:val="24"/>
        </w:rPr>
        <w:t xml:space="preserve"> 25% 2019. aasta juulis tõsteti esmakordselt aktsiisi 2024. aastal. </w:t>
      </w:r>
      <w:r w:rsidR="001B5475">
        <w:rPr>
          <w:rFonts w:ascii="Times New Roman" w:hAnsi="Times New Roman" w:cs="Times New Roman"/>
          <w:bCs/>
          <w:noProof/>
          <w:sz w:val="24"/>
          <w:szCs w:val="24"/>
        </w:rPr>
        <w:t>Arvestades piirikaubanduse riski otsustati aktsiisitulude kasvu eesmärgil tõsta aktsiisi vähehaaval, see on 5% aastas. Käesoleva aasta 6</w:t>
      </w:r>
      <w:r w:rsidR="003D5047">
        <w:rPr>
          <w:rFonts w:ascii="Times New Roman" w:hAnsi="Times New Roman" w:cs="Times New Roman"/>
          <w:bCs/>
          <w:noProof/>
          <w:sz w:val="24"/>
          <w:szCs w:val="24"/>
        </w:rPr>
        <w:t xml:space="preserve"> </w:t>
      </w:r>
      <w:r w:rsidR="001B5475">
        <w:rPr>
          <w:rFonts w:ascii="Times New Roman" w:hAnsi="Times New Roman" w:cs="Times New Roman"/>
          <w:bCs/>
          <w:noProof/>
          <w:sz w:val="24"/>
          <w:szCs w:val="24"/>
        </w:rPr>
        <w:t xml:space="preserve">kuu aktsiisitulude andmete alusel on alust eeldada, et aktsiisitulu </w:t>
      </w:r>
      <w:r w:rsidR="00053676">
        <w:rPr>
          <w:rFonts w:ascii="Times New Roman" w:hAnsi="Times New Roman" w:cs="Times New Roman"/>
          <w:bCs/>
          <w:noProof/>
          <w:sz w:val="24"/>
          <w:szCs w:val="24"/>
        </w:rPr>
        <w:t xml:space="preserve">ei kasva loodetud ulatuses. </w:t>
      </w:r>
      <w:r w:rsidR="001B5475">
        <w:rPr>
          <w:rFonts w:ascii="Times New Roman" w:hAnsi="Times New Roman" w:cs="Times New Roman"/>
          <w:bCs/>
          <w:noProof/>
          <w:sz w:val="24"/>
          <w:szCs w:val="24"/>
        </w:rPr>
        <w:t xml:space="preserve"> Ettevõtjad </w:t>
      </w:r>
      <w:r w:rsidR="008B3D3A">
        <w:rPr>
          <w:rFonts w:ascii="Times New Roman" w:hAnsi="Times New Roman" w:cs="Times New Roman"/>
          <w:bCs/>
          <w:noProof/>
          <w:sz w:val="24"/>
          <w:szCs w:val="24"/>
        </w:rPr>
        <w:t xml:space="preserve">soetasid aktsiisitõusueelseid varusid </w:t>
      </w:r>
      <w:r w:rsidR="001B5475">
        <w:rPr>
          <w:rFonts w:ascii="Times New Roman" w:hAnsi="Times New Roman" w:cs="Times New Roman"/>
          <w:bCs/>
          <w:noProof/>
          <w:sz w:val="24"/>
          <w:szCs w:val="24"/>
        </w:rPr>
        <w:t>optimistlikumalt</w:t>
      </w:r>
      <w:r w:rsidR="008B3D3A">
        <w:rPr>
          <w:rFonts w:ascii="Times New Roman" w:hAnsi="Times New Roman" w:cs="Times New Roman"/>
          <w:bCs/>
          <w:noProof/>
          <w:sz w:val="24"/>
          <w:szCs w:val="24"/>
        </w:rPr>
        <w:t xml:space="preserve"> kui oleks </w:t>
      </w:r>
      <w:r w:rsidR="001B5475">
        <w:rPr>
          <w:rFonts w:ascii="Times New Roman" w:hAnsi="Times New Roman" w:cs="Times New Roman"/>
          <w:bCs/>
          <w:noProof/>
          <w:sz w:val="24"/>
          <w:szCs w:val="24"/>
        </w:rPr>
        <w:t>olnud otstarbekas. Neid varusid (alkohol 2023. a aktsiisiga) realisee</w:t>
      </w:r>
      <w:r w:rsidR="00A01918">
        <w:rPr>
          <w:rFonts w:ascii="Times New Roman" w:hAnsi="Times New Roman" w:cs="Times New Roman"/>
          <w:bCs/>
          <w:noProof/>
          <w:sz w:val="24"/>
          <w:szCs w:val="24"/>
        </w:rPr>
        <w:t xml:space="preserve">ritakse </w:t>
      </w:r>
      <w:r w:rsidR="001B5475">
        <w:rPr>
          <w:rFonts w:ascii="Times New Roman" w:hAnsi="Times New Roman" w:cs="Times New Roman"/>
          <w:bCs/>
          <w:noProof/>
          <w:sz w:val="24"/>
          <w:szCs w:val="24"/>
        </w:rPr>
        <w:t>veel käesolev ajal</w:t>
      </w:r>
      <w:r w:rsidR="008B3D3A">
        <w:rPr>
          <w:rFonts w:ascii="Times New Roman" w:hAnsi="Times New Roman" w:cs="Times New Roman"/>
          <w:bCs/>
          <w:noProof/>
          <w:sz w:val="24"/>
          <w:szCs w:val="24"/>
        </w:rPr>
        <w:t>, see on suvel</w:t>
      </w:r>
      <w:r w:rsidR="001B5475">
        <w:rPr>
          <w:rFonts w:ascii="Times New Roman" w:hAnsi="Times New Roman" w:cs="Times New Roman"/>
          <w:bCs/>
          <w:noProof/>
          <w:sz w:val="24"/>
          <w:szCs w:val="24"/>
        </w:rPr>
        <w:t xml:space="preserve">. </w:t>
      </w:r>
      <w:r w:rsidR="008B3D3A">
        <w:rPr>
          <w:rFonts w:ascii="Times New Roman" w:hAnsi="Times New Roman" w:cs="Times New Roman"/>
          <w:bCs/>
          <w:noProof/>
          <w:sz w:val="24"/>
          <w:szCs w:val="24"/>
        </w:rPr>
        <w:t>Ettevõtjad e</w:t>
      </w:r>
      <w:r w:rsidR="001B5475">
        <w:rPr>
          <w:rFonts w:ascii="Times New Roman" w:hAnsi="Times New Roman" w:cs="Times New Roman"/>
          <w:bCs/>
          <w:noProof/>
          <w:sz w:val="24"/>
          <w:szCs w:val="24"/>
        </w:rPr>
        <w:t>elda</w:t>
      </w:r>
      <w:r w:rsidR="008B3D3A">
        <w:rPr>
          <w:rFonts w:ascii="Times New Roman" w:hAnsi="Times New Roman" w:cs="Times New Roman"/>
          <w:bCs/>
          <w:noProof/>
          <w:sz w:val="24"/>
          <w:szCs w:val="24"/>
        </w:rPr>
        <w:t xml:space="preserve">sid </w:t>
      </w:r>
      <w:r w:rsidR="000A441D">
        <w:rPr>
          <w:rFonts w:ascii="Times New Roman" w:hAnsi="Times New Roman" w:cs="Times New Roman"/>
          <w:bCs/>
          <w:noProof/>
          <w:sz w:val="24"/>
          <w:szCs w:val="24"/>
        </w:rPr>
        <w:t>muuhulgas</w:t>
      </w:r>
      <w:r w:rsidR="001B5475">
        <w:rPr>
          <w:rFonts w:ascii="Times New Roman" w:hAnsi="Times New Roman" w:cs="Times New Roman"/>
          <w:bCs/>
          <w:noProof/>
          <w:sz w:val="24"/>
          <w:szCs w:val="24"/>
        </w:rPr>
        <w:t xml:space="preserve"> turistide arvukuse suurenemist, kuid </w:t>
      </w:r>
      <w:r w:rsidR="00527BBA">
        <w:rPr>
          <w:rFonts w:ascii="Times New Roman" w:hAnsi="Times New Roman" w:cs="Times New Roman"/>
          <w:bCs/>
          <w:noProof/>
          <w:sz w:val="24"/>
          <w:szCs w:val="24"/>
        </w:rPr>
        <w:t xml:space="preserve">olukord </w:t>
      </w:r>
      <w:r w:rsidR="00F3234E">
        <w:rPr>
          <w:rFonts w:ascii="Times New Roman" w:hAnsi="Times New Roman" w:cs="Times New Roman"/>
          <w:bCs/>
          <w:noProof/>
          <w:sz w:val="24"/>
          <w:szCs w:val="24"/>
        </w:rPr>
        <w:t xml:space="preserve">kujunes </w:t>
      </w:r>
      <w:r w:rsidR="00527BBA">
        <w:rPr>
          <w:rFonts w:ascii="Times New Roman" w:hAnsi="Times New Roman" w:cs="Times New Roman"/>
          <w:bCs/>
          <w:noProof/>
          <w:sz w:val="24"/>
          <w:szCs w:val="24"/>
        </w:rPr>
        <w:t>tagasihoidl</w:t>
      </w:r>
      <w:r w:rsidR="00F3234E">
        <w:rPr>
          <w:rFonts w:ascii="Times New Roman" w:hAnsi="Times New Roman" w:cs="Times New Roman"/>
          <w:bCs/>
          <w:noProof/>
          <w:sz w:val="24"/>
          <w:szCs w:val="24"/>
        </w:rPr>
        <w:t>ikumaks</w:t>
      </w:r>
      <w:r w:rsidR="00527BBA">
        <w:rPr>
          <w:rFonts w:ascii="Times New Roman" w:hAnsi="Times New Roman" w:cs="Times New Roman"/>
          <w:bCs/>
          <w:noProof/>
          <w:sz w:val="24"/>
          <w:szCs w:val="24"/>
        </w:rPr>
        <w:t xml:space="preserve">. </w:t>
      </w:r>
      <w:r w:rsidR="000A441D">
        <w:rPr>
          <w:rFonts w:ascii="Times New Roman" w:hAnsi="Times New Roman" w:cs="Times New Roman"/>
          <w:bCs/>
          <w:noProof/>
          <w:sz w:val="24"/>
          <w:szCs w:val="24"/>
        </w:rPr>
        <w:t>2024. aasta 6</w:t>
      </w:r>
      <w:r w:rsidR="003D5047">
        <w:rPr>
          <w:rFonts w:ascii="Times New Roman" w:hAnsi="Times New Roman" w:cs="Times New Roman"/>
          <w:bCs/>
          <w:noProof/>
          <w:sz w:val="24"/>
          <w:szCs w:val="24"/>
        </w:rPr>
        <w:t xml:space="preserve"> </w:t>
      </w:r>
      <w:r w:rsidR="000A441D" w:rsidRPr="001F3E93">
        <w:rPr>
          <w:rFonts w:ascii="Times New Roman" w:hAnsi="Times New Roman" w:cs="Times New Roman"/>
          <w:bCs/>
          <w:noProof/>
          <w:sz w:val="24"/>
          <w:szCs w:val="24"/>
        </w:rPr>
        <w:t xml:space="preserve">kuu laekumine </w:t>
      </w:r>
      <w:r w:rsidR="008B3D3A" w:rsidRPr="001F3E93">
        <w:rPr>
          <w:rFonts w:ascii="Times New Roman" w:hAnsi="Times New Roman" w:cs="Times New Roman"/>
          <w:bCs/>
          <w:noProof/>
          <w:sz w:val="24"/>
          <w:szCs w:val="24"/>
        </w:rPr>
        <w:t xml:space="preserve">alkoholiaktsiisist </w:t>
      </w:r>
      <w:r w:rsidR="000A441D" w:rsidRPr="001F3E93">
        <w:rPr>
          <w:rFonts w:ascii="Times New Roman" w:hAnsi="Times New Roman" w:cs="Times New Roman"/>
          <w:bCs/>
          <w:noProof/>
          <w:sz w:val="24"/>
          <w:szCs w:val="24"/>
        </w:rPr>
        <w:t>on 16% madalam möödunud aasta samast perioodist.</w:t>
      </w:r>
      <w:r w:rsidR="004B4D8E" w:rsidRPr="001F3E93">
        <w:rPr>
          <w:rFonts w:ascii="Times New Roman" w:hAnsi="Times New Roman" w:cs="Times New Roman"/>
          <w:bCs/>
          <w:noProof/>
          <w:sz w:val="24"/>
          <w:szCs w:val="24"/>
        </w:rPr>
        <w:t xml:space="preserve"> Vastavalt 2024. aasta suveprognoosile laekub alkoholiaktsiisi 2</w:t>
      </w:r>
      <w:r w:rsidR="00992906" w:rsidRPr="001F3E93">
        <w:rPr>
          <w:rFonts w:ascii="Times New Roman" w:hAnsi="Times New Roman" w:cs="Times New Roman"/>
          <w:bCs/>
          <w:noProof/>
          <w:sz w:val="24"/>
          <w:szCs w:val="24"/>
        </w:rPr>
        <w:t>40 ml</w:t>
      </w:r>
      <w:r w:rsidR="00D63936">
        <w:rPr>
          <w:rFonts w:ascii="Times New Roman" w:hAnsi="Times New Roman" w:cs="Times New Roman"/>
          <w:bCs/>
          <w:noProof/>
          <w:sz w:val="24"/>
          <w:szCs w:val="24"/>
        </w:rPr>
        <w:t>n</w:t>
      </w:r>
      <w:r w:rsidR="00992906" w:rsidRPr="001F3E93">
        <w:rPr>
          <w:rFonts w:ascii="Times New Roman" w:hAnsi="Times New Roman" w:cs="Times New Roman"/>
          <w:bCs/>
          <w:noProof/>
          <w:sz w:val="24"/>
          <w:szCs w:val="24"/>
        </w:rPr>
        <w:t xml:space="preserve"> eurot, mis on 11 mln vähem algselt prognoositust.</w:t>
      </w:r>
    </w:p>
    <w:p w14:paraId="0251C621" w14:textId="77777777" w:rsidR="00E80D88" w:rsidRDefault="00E80D88" w:rsidP="00DF575B">
      <w:pPr>
        <w:spacing w:after="0" w:line="240" w:lineRule="auto"/>
        <w:jc w:val="both"/>
        <w:rPr>
          <w:rFonts w:ascii="Times New Roman" w:hAnsi="Times New Roman" w:cs="Times New Roman"/>
          <w:bCs/>
          <w:noProof/>
          <w:sz w:val="24"/>
          <w:szCs w:val="24"/>
        </w:rPr>
      </w:pPr>
    </w:p>
    <w:p w14:paraId="7FD29725" w14:textId="6A2553F7" w:rsidR="000A441D" w:rsidRPr="008B0175" w:rsidRDefault="000A441D" w:rsidP="000A441D">
      <w:pPr>
        <w:spacing w:after="0" w:line="240" w:lineRule="auto"/>
        <w:jc w:val="both"/>
        <w:rPr>
          <w:rFonts w:ascii="Times New Roman" w:hAnsi="Times New Roman" w:cs="Times New Roman"/>
          <w:sz w:val="24"/>
          <w:szCs w:val="24"/>
        </w:rPr>
      </w:pPr>
      <w:r w:rsidRPr="00906DE1">
        <w:rPr>
          <w:rFonts w:ascii="Times New Roman" w:hAnsi="Times New Roman" w:cs="Times New Roman"/>
          <w:b/>
          <w:bCs/>
          <w:sz w:val="24"/>
          <w:szCs w:val="24"/>
        </w:rPr>
        <w:t xml:space="preserve">Joonis </w:t>
      </w:r>
      <w:r>
        <w:rPr>
          <w:rFonts w:ascii="Times New Roman" w:hAnsi="Times New Roman" w:cs="Times New Roman"/>
          <w:b/>
          <w:bCs/>
          <w:sz w:val="24"/>
          <w:szCs w:val="24"/>
        </w:rPr>
        <w:t>2</w:t>
      </w:r>
      <w:r w:rsidRPr="00906DE1">
        <w:rPr>
          <w:rFonts w:ascii="Times New Roman" w:hAnsi="Times New Roman" w:cs="Times New Roman"/>
          <w:b/>
          <w:bCs/>
          <w:sz w:val="24"/>
          <w:szCs w:val="24"/>
        </w:rPr>
        <w:t>.</w:t>
      </w:r>
      <w:r w:rsidRPr="008B0175">
        <w:rPr>
          <w:rFonts w:ascii="Times New Roman" w:hAnsi="Times New Roman" w:cs="Times New Roman"/>
          <w:sz w:val="24"/>
          <w:szCs w:val="24"/>
        </w:rPr>
        <w:t xml:space="preserve"> Alkoholi </w:t>
      </w:r>
      <w:r>
        <w:rPr>
          <w:rFonts w:ascii="Times New Roman" w:hAnsi="Times New Roman" w:cs="Times New Roman"/>
          <w:sz w:val="24"/>
          <w:szCs w:val="24"/>
        </w:rPr>
        <w:t>aktsiisitulu aastatel 2013</w:t>
      </w:r>
      <w:r w:rsidR="00AC3F0F">
        <w:rPr>
          <w:rFonts w:ascii="Times New Roman" w:hAnsi="Times New Roman" w:cs="Times New Roman"/>
          <w:sz w:val="24"/>
          <w:szCs w:val="24"/>
        </w:rPr>
        <w:sym w:font="Symbol" w:char="F02D"/>
      </w:r>
      <w:r>
        <w:rPr>
          <w:rFonts w:ascii="Times New Roman" w:hAnsi="Times New Roman" w:cs="Times New Roman"/>
          <w:sz w:val="24"/>
          <w:szCs w:val="24"/>
        </w:rPr>
        <w:t>202</w:t>
      </w:r>
      <w:r w:rsidR="00AC3F0F">
        <w:rPr>
          <w:rFonts w:ascii="Times New Roman" w:hAnsi="Times New Roman" w:cs="Times New Roman"/>
          <w:sz w:val="24"/>
          <w:szCs w:val="24"/>
        </w:rPr>
        <w:t>3 ja 2024. a prognoos</w:t>
      </w:r>
    </w:p>
    <w:p w14:paraId="0FBA0736" w14:textId="58A78F60" w:rsidR="000A441D" w:rsidRDefault="000A441D" w:rsidP="00DF575B">
      <w:pPr>
        <w:spacing w:after="0" w:line="240" w:lineRule="auto"/>
        <w:jc w:val="both"/>
        <w:rPr>
          <w:rFonts w:ascii="Times New Roman" w:hAnsi="Times New Roman" w:cs="Times New Roman"/>
          <w:bCs/>
          <w:noProof/>
          <w:sz w:val="24"/>
          <w:szCs w:val="24"/>
        </w:rPr>
      </w:pPr>
      <w:r>
        <w:rPr>
          <w:noProof/>
        </w:rPr>
        <w:drawing>
          <wp:inline distT="0" distB="0" distL="0" distR="0" wp14:anchorId="2F342A9F" wp14:editId="13126279">
            <wp:extent cx="4572000" cy="2533650"/>
            <wp:effectExtent l="0" t="0" r="0" b="0"/>
            <wp:docPr id="1036212499" name="Chart 1">
              <a:extLst xmlns:a="http://schemas.openxmlformats.org/drawingml/2006/main">
                <a:ext uri="{FF2B5EF4-FFF2-40B4-BE49-F238E27FC236}">
                  <a16:creationId xmlns:a16="http://schemas.microsoft.com/office/drawing/2014/main" id="{FA2EE622-FB3A-E0CD-4B6C-DB43EC49F5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B8378B0" w14:textId="77777777" w:rsidR="00E80D88" w:rsidRDefault="00E80D88" w:rsidP="00DF575B">
      <w:pPr>
        <w:spacing w:after="0" w:line="240" w:lineRule="auto"/>
        <w:jc w:val="both"/>
        <w:rPr>
          <w:rFonts w:ascii="Times New Roman" w:hAnsi="Times New Roman" w:cs="Times New Roman"/>
          <w:bCs/>
          <w:noProof/>
          <w:sz w:val="24"/>
          <w:szCs w:val="24"/>
        </w:rPr>
      </w:pPr>
    </w:p>
    <w:p w14:paraId="7137ABE4" w14:textId="61B31221" w:rsidR="009D26D7" w:rsidRPr="001F3E93" w:rsidRDefault="009D26D7" w:rsidP="00DF575B">
      <w:pPr>
        <w:spacing w:after="0" w:line="240" w:lineRule="auto"/>
        <w:jc w:val="both"/>
        <w:rPr>
          <w:rFonts w:ascii="Times New Roman" w:hAnsi="Times New Roman" w:cs="Times New Roman"/>
          <w:bCs/>
          <w:noProof/>
          <w:sz w:val="24"/>
          <w:szCs w:val="24"/>
        </w:rPr>
      </w:pPr>
      <w:r w:rsidRPr="00B17838">
        <w:rPr>
          <w:rFonts w:ascii="Times New Roman" w:hAnsi="Times New Roman" w:cs="Times New Roman"/>
          <w:bCs/>
          <w:noProof/>
          <w:sz w:val="24"/>
          <w:szCs w:val="24"/>
        </w:rPr>
        <w:t xml:space="preserve">Teiste </w:t>
      </w:r>
      <w:r w:rsidR="00B17838">
        <w:rPr>
          <w:rFonts w:ascii="Times New Roman" w:hAnsi="Times New Roman" w:cs="Times New Roman"/>
          <w:bCs/>
          <w:noProof/>
          <w:sz w:val="24"/>
          <w:szCs w:val="24"/>
        </w:rPr>
        <w:t>liikmes</w:t>
      </w:r>
      <w:r w:rsidRPr="00B17838">
        <w:rPr>
          <w:rFonts w:ascii="Times New Roman" w:hAnsi="Times New Roman" w:cs="Times New Roman"/>
          <w:bCs/>
          <w:noProof/>
          <w:sz w:val="24"/>
          <w:szCs w:val="24"/>
        </w:rPr>
        <w:t>riikidega võr</w:t>
      </w:r>
      <w:r w:rsidR="00B17838">
        <w:rPr>
          <w:rFonts w:ascii="Times New Roman" w:hAnsi="Times New Roman" w:cs="Times New Roman"/>
          <w:bCs/>
          <w:noProof/>
          <w:sz w:val="24"/>
          <w:szCs w:val="24"/>
        </w:rPr>
        <w:t>reldes</w:t>
      </w:r>
      <w:r w:rsidRPr="00B17838">
        <w:rPr>
          <w:rFonts w:ascii="Times New Roman" w:hAnsi="Times New Roman" w:cs="Times New Roman"/>
          <w:bCs/>
          <w:noProof/>
          <w:sz w:val="24"/>
          <w:szCs w:val="24"/>
        </w:rPr>
        <w:t xml:space="preserve"> on Eesti</w:t>
      </w:r>
      <w:r>
        <w:rPr>
          <w:rFonts w:ascii="Times New Roman" w:hAnsi="Times New Roman" w:cs="Times New Roman"/>
          <w:bCs/>
          <w:noProof/>
          <w:sz w:val="24"/>
          <w:szCs w:val="24"/>
        </w:rPr>
        <w:t xml:space="preserve"> aktsiisitasemelt esirinnas</w:t>
      </w:r>
      <w:r w:rsidR="006F1A91">
        <w:rPr>
          <w:rFonts w:ascii="Times New Roman" w:hAnsi="Times New Roman" w:cs="Times New Roman"/>
          <w:bCs/>
          <w:noProof/>
          <w:sz w:val="24"/>
          <w:szCs w:val="24"/>
        </w:rPr>
        <w:t xml:space="preserve">, vt tabel </w:t>
      </w:r>
      <w:r w:rsidR="006C221E">
        <w:rPr>
          <w:rFonts w:ascii="Times New Roman" w:hAnsi="Times New Roman" w:cs="Times New Roman"/>
          <w:bCs/>
          <w:noProof/>
          <w:sz w:val="24"/>
          <w:szCs w:val="24"/>
        </w:rPr>
        <w:t>10</w:t>
      </w:r>
      <w:r w:rsidR="006F1A91">
        <w:rPr>
          <w:rFonts w:ascii="Times New Roman" w:hAnsi="Times New Roman" w:cs="Times New Roman"/>
          <w:bCs/>
          <w:noProof/>
          <w:sz w:val="24"/>
          <w:szCs w:val="24"/>
        </w:rPr>
        <w:t>.</w:t>
      </w:r>
      <w:r w:rsidR="00B17838">
        <w:rPr>
          <w:rFonts w:ascii="Times New Roman" w:hAnsi="Times New Roman" w:cs="Times New Roman"/>
          <w:bCs/>
          <w:noProof/>
          <w:sz w:val="24"/>
          <w:szCs w:val="24"/>
        </w:rPr>
        <w:t xml:space="preserve"> Õlleaktsiis on Eestist kõrgem vaid Soomes, Iirimaal ja Rootsis. Eesti asetub kaheksandale positsioonile kange </w:t>
      </w:r>
      <w:r w:rsidR="00B17838" w:rsidRPr="001F3E93">
        <w:rPr>
          <w:rFonts w:ascii="Times New Roman" w:hAnsi="Times New Roman" w:cs="Times New Roman"/>
          <w:bCs/>
          <w:noProof/>
          <w:sz w:val="24"/>
          <w:szCs w:val="24"/>
        </w:rPr>
        <w:t xml:space="preserve">alkoholi aktsiisimäära tasemelt. Pingereas jääb Läti Eestist veidi tahapoole, kuid Leedu on Eestit </w:t>
      </w:r>
      <w:r w:rsidR="005722C9" w:rsidRPr="001F3E93">
        <w:rPr>
          <w:rFonts w:ascii="Times New Roman" w:hAnsi="Times New Roman" w:cs="Times New Roman"/>
          <w:bCs/>
          <w:noProof/>
          <w:sz w:val="24"/>
          <w:szCs w:val="24"/>
        </w:rPr>
        <w:t>alkoholi</w:t>
      </w:r>
      <w:r w:rsidR="00B17838" w:rsidRPr="001F3E93">
        <w:rPr>
          <w:rFonts w:ascii="Times New Roman" w:hAnsi="Times New Roman" w:cs="Times New Roman"/>
          <w:bCs/>
          <w:noProof/>
          <w:sz w:val="24"/>
          <w:szCs w:val="24"/>
        </w:rPr>
        <w:t>aktsiisitasemetelt edestanud, välja arvatud õlleaktsiis.</w:t>
      </w:r>
      <w:r w:rsidR="00AF6A35" w:rsidRPr="001F3E93">
        <w:rPr>
          <w:rFonts w:ascii="Times New Roman" w:hAnsi="Times New Roman" w:cs="Times New Roman"/>
          <w:bCs/>
          <w:noProof/>
          <w:sz w:val="24"/>
          <w:szCs w:val="24"/>
        </w:rPr>
        <w:t xml:space="preserve"> Tööjõukuludelt, see on tunnipalk tööstuses-ehituses-teeninduses, asub Eesti </w:t>
      </w:r>
      <w:r w:rsidR="001C3876" w:rsidRPr="001F3E93">
        <w:rPr>
          <w:rFonts w:ascii="Times New Roman" w:hAnsi="Times New Roman" w:cs="Times New Roman"/>
          <w:bCs/>
          <w:noProof/>
          <w:sz w:val="24"/>
          <w:szCs w:val="24"/>
        </w:rPr>
        <w:t xml:space="preserve">pingerea </w:t>
      </w:r>
      <w:r w:rsidR="00AF6A35" w:rsidRPr="001F3E93">
        <w:rPr>
          <w:rFonts w:ascii="Times New Roman" w:hAnsi="Times New Roman" w:cs="Times New Roman"/>
          <w:bCs/>
          <w:noProof/>
          <w:sz w:val="24"/>
          <w:szCs w:val="24"/>
        </w:rPr>
        <w:t xml:space="preserve">15. positsioonil. </w:t>
      </w:r>
      <w:r w:rsidR="004D04CA" w:rsidRPr="001F3E93">
        <w:rPr>
          <w:rFonts w:ascii="Times New Roman" w:hAnsi="Times New Roman" w:cs="Times New Roman"/>
          <w:bCs/>
          <w:noProof/>
          <w:sz w:val="24"/>
          <w:szCs w:val="24"/>
        </w:rPr>
        <w:t xml:space="preserve">Kui </w:t>
      </w:r>
      <w:r w:rsidR="00AF6A35" w:rsidRPr="001F3E93">
        <w:rPr>
          <w:rFonts w:ascii="Times New Roman" w:hAnsi="Times New Roman" w:cs="Times New Roman"/>
          <w:bCs/>
          <w:noProof/>
          <w:sz w:val="24"/>
          <w:szCs w:val="24"/>
        </w:rPr>
        <w:t>Iir</w:t>
      </w:r>
      <w:r w:rsidR="00230C80">
        <w:rPr>
          <w:rFonts w:ascii="Times New Roman" w:hAnsi="Times New Roman" w:cs="Times New Roman"/>
          <w:bCs/>
          <w:noProof/>
          <w:sz w:val="24"/>
          <w:szCs w:val="24"/>
        </w:rPr>
        <w:t>i</w:t>
      </w:r>
      <w:r w:rsidR="00AF6A35" w:rsidRPr="001F3E93">
        <w:rPr>
          <w:rFonts w:ascii="Times New Roman" w:hAnsi="Times New Roman" w:cs="Times New Roman"/>
          <w:bCs/>
          <w:noProof/>
          <w:sz w:val="24"/>
          <w:szCs w:val="24"/>
        </w:rPr>
        <w:t xml:space="preserve">maal </w:t>
      </w:r>
      <w:r w:rsidR="00AF6A35" w:rsidRPr="001F3E93">
        <w:rPr>
          <w:rFonts w:ascii="Times New Roman" w:hAnsi="Times New Roman" w:cs="Times New Roman"/>
          <w:bCs/>
          <w:noProof/>
          <w:sz w:val="24"/>
          <w:szCs w:val="24"/>
        </w:rPr>
        <w:lastRenderedPageBreak/>
        <w:t xml:space="preserve">teenitakse tunnis 40,2 eurot, Rootsis 38,9 eurot ja Soomes 37,1 eurot, siis Eestis teenitakse 18,3 eurot tunnis. </w:t>
      </w:r>
      <w:r w:rsidR="004D04CA" w:rsidRPr="001F3E93">
        <w:rPr>
          <w:rFonts w:ascii="Times New Roman" w:hAnsi="Times New Roman" w:cs="Times New Roman"/>
          <w:bCs/>
          <w:noProof/>
          <w:sz w:val="24"/>
          <w:szCs w:val="24"/>
        </w:rPr>
        <w:t>On 11 liikmesriiki, kus õlleaktsiis on madalam kui Eestis, kuid tööjõu eest makstakse keskmiselt rohkem. Need riigid on Luksemburg, Taani, Belgia, Holland, Prantsusmaa, Saksamaa, Austria, Itaalia, Sloveenia, Hispaania ja Küpros. Kange alkoholi puhul on 9 liikmesriiki, kus tööjõukulu on k</w:t>
      </w:r>
      <w:r w:rsidR="001C3876" w:rsidRPr="001F3E93">
        <w:rPr>
          <w:rFonts w:ascii="Times New Roman" w:hAnsi="Times New Roman" w:cs="Times New Roman"/>
          <w:bCs/>
          <w:noProof/>
          <w:sz w:val="24"/>
          <w:szCs w:val="24"/>
        </w:rPr>
        <w:t xml:space="preserve">õrgem ja aktsiis madalam Eesti vastavast. Mingil määral ilmestab see näitaja olukorda, et riikides, kus teenistus on kõrgem ja aktsiis madalam, on võimalik aktsiisikaupa rohkem osta kui Eestis.  </w:t>
      </w:r>
    </w:p>
    <w:p w14:paraId="764381DC" w14:textId="61C1E031" w:rsidR="00AF6A35" w:rsidRPr="001F3E93" w:rsidRDefault="00AF6A35" w:rsidP="00DF575B">
      <w:pPr>
        <w:spacing w:after="0" w:line="240" w:lineRule="auto"/>
        <w:jc w:val="both"/>
        <w:rPr>
          <w:rFonts w:ascii="Times New Roman" w:hAnsi="Times New Roman" w:cs="Times New Roman"/>
          <w:bCs/>
          <w:noProof/>
          <w:sz w:val="24"/>
          <w:szCs w:val="24"/>
        </w:rPr>
      </w:pPr>
    </w:p>
    <w:p w14:paraId="133C0D2A" w14:textId="52BC988F" w:rsidR="00432DF8" w:rsidRPr="009D2C3D" w:rsidRDefault="00B17838" w:rsidP="00B17838">
      <w:pPr>
        <w:spacing w:after="0" w:line="240" w:lineRule="auto"/>
        <w:rPr>
          <w:rFonts w:ascii="Times New Roman" w:hAnsi="Times New Roman" w:cs="Times New Roman"/>
          <w:sz w:val="24"/>
          <w:szCs w:val="24"/>
        </w:rPr>
      </w:pPr>
      <w:r w:rsidRPr="00B17838">
        <w:rPr>
          <w:rFonts w:ascii="Times New Roman" w:hAnsi="Times New Roman" w:cs="Times New Roman"/>
          <w:b/>
          <w:bCs/>
          <w:sz w:val="24"/>
          <w:szCs w:val="24"/>
        </w:rPr>
        <w:t xml:space="preserve">Tabel </w:t>
      </w:r>
      <w:r w:rsidR="006C221E">
        <w:rPr>
          <w:rFonts w:ascii="Times New Roman" w:hAnsi="Times New Roman" w:cs="Times New Roman"/>
          <w:b/>
          <w:bCs/>
          <w:sz w:val="24"/>
          <w:szCs w:val="24"/>
        </w:rPr>
        <w:t>10</w:t>
      </w:r>
      <w:r w:rsidRPr="00B17838">
        <w:rPr>
          <w:rFonts w:ascii="Times New Roman" w:hAnsi="Times New Roman" w:cs="Times New Roman"/>
          <w:b/>
          <w:bCs/>
          <w:sz w:val="24"/>
          <w:szCs w:val="24"/>
        </w:rPr>
        <w:t>.</w:t>
      </w:r>
      <w:r>
        <w:rPr>
          <w:rFonts w:ascii="Times New Roman" w:hAnsi="Times New Roman" w:cs="Times New Roman"/>
          <w:sz w:val="24"/>
          <w:szCs w:val="24"/>
        </w:rPr>
        <w:t xml:space="preserve"> </w:t>
      </w:r>
      <w:r w:rsidR="00432DF8" w:rsidRPr="009D2C3D">
        <w:rPr>
          <w:rFonts w:ascii="Times New Roman" w:hAnsi="Times New Roman" w:cs="Times New Roman"/>
          <w:sz w:val="24"/>
          <w:szCs w:val="24"/>
        </w:rPr>
        <w:t xml:space="preserve">Õlle </w:t>
      </w:r>
      <w:r>
        <w:rPr>
          <w:rFonts w:ascii="Times New Roman" w:hAnsi="Times New Roman" w:cs="Times New Roman"/>
          <w:sz w:val="24"/>
          <w:szCs w:val="24"/>
        </w:rPr>
        <w:t xml:space="preserve">ja kange alkoholi </w:t>
      </w:r>
      <w:r w:rsidR="00432DF8" w:rsidRPr="009D2C3D">
        <w:rPr>
          <w:rFonts w:ascii="Times New Roman" w:hAnsi="Times New Roman" w:cs="Times New Roman"/>
          <w:sz w:val="24"/>
          <w:szCs w:val="24"/>
        </w:rPr>
        <w:t>aktsiisimäärad seisuga 1. jaanuar 2024, eurodes ühe liitri absoluutalkoholi kohta</w:t>
      </w:r>
    </w:p>
    <w:tbl>
      <w:tblPr>
        <w:tblStyle w:val="Kontuurtabel"/>
        <w:tblW w:w="0" w:type="auto"/>
        <w:tblLook w:val="04A0" w:firstRow="1" w:lastRow="0" w:firstColumn="1" w:lastColumn="0" w:noHBand="0" w:noVBand="1"/>
      </w:tblPr>
      <w:tblGrid>
        <w:gridCol w:w="562"/>
        <w:gridCol w:w="1985"/>
        <w:gridCol w:w="1417"/>
        <w:gridCol w:w="567"/>
        <w:gridCol w:w="1560"/>
        <w:gridCol w:w="1275"/>
      </w:tblGrid>
      <w:tr w:rsidR="008B3D3A" w:rsidRPr="009D2C3D" w14:paraId="3A26B5CF" w14:textId="47367E4F" w:rsidTr="001F3E93">
        <w:tc>
          <w:tcPr>
            <w:tcW w:w="3964" w:type="dxa"/>
            <w:gridSpan w:val="3"/>
            <w:shd w:val="clear" w:color="auto" w:fill="C6D9F1"/>
          </w:tcPr>
          <w:p w14:paraId="7EFFE5FA" w14:textId="0B9C2371" w:rsidR="008B3D3A" w:rsidRPr="009D2C3D" w:rsidRDefault="008B3D3A" w:rsidP="00B17838">
            <w:pPr>
              <w:jc w:val="center"/>
              <w:rPr>
                <w:rFonts w:ascii="Times New Roman" w:hAnsi="Times New Roman" w:cs="Times New Roman"/>
                <w:sz w:val="24"/>
                <w:szCs w:val="24"/>
              </w:rPr>
            </w:pPr>
            <w:bookmarkStart w:id="24" w:name="_Hlk174827634"/>
            <w:r>
              <w:rPr>
                <w:rFonts w:ascii="Times New Roman" w:hAnsi="Times New Roman" w:cs="Times New Roman"/>
                <w:sz w:val="24"/>
                <w:szCs w:val="24"/>
              </w:rPr>
              <w:t>Õlleaktsiis</w:t>
            </w:r>
          </w:p>
        </w:tc>
        <w:tc>
          <w:tcPr>
            <w:tcW w:w="3402" w:type="dxa"/>
            <w:gridSpan w:val="3"/>
            <w:shd w:val="clear" w:color="auto" w:fill="C6D9F1"/>
          </w:tcPr>
          <w:p w14:paraId="10987F02" w14:textId="43EF7D46" w:rsidR="008B3D3A" w:rsidRPr="009D2C3D" w:rsidRDefault="008B3D3A" w:rsidP="00B17838">
            <w:pPr>
              <w:jc w:val="center"/>
              <w:rPr>
                <w:rFonts w:ascii="Times New Roman" w:hAnsi="Times New Roman" w:cs="Times New Roman"/>
                <w:sz w:val="24"/>
                <w:szCs w:val="24"/>
              </w:rPr>
            </w:pPr>
            <w:r>
              <w:rPr>
                <w:rFonts w:ascii="Times New Roman" w:hAnsi="Times New Roman" w:cs="Times New Roman"/>
                <w:sz w:val="24"/>
                <w:szCs w:val="24"/>
              </w:rPr>
              <w:t>Kange alkoholi aktsiis</w:t>
            </w:r>
          </w:p>
        </w:tc>
      </w:tr>
      <w:tr w:rsidR="008B3D3A" w:rsidRPr="009D2C3D" w14:paraId="58D2F601" w14:textId="454D2F31" w:rsidTr="008B3D3A">
        <w:tc>
          <w:tcPr>
            <w:tcW w:w="562" w:type="dxa"/>
          </w:tcPr>
          <w:p w14:paraId="047D03AE" w14:textId="6744DD93" w:rsidR="008B3D3A" w:rsidRPr="009D2C3D" w:rsidRDefault="008B3D3A" w:rsidP="00B17838">
            <w:pPr>
              <w:jc w:val="both"/>
              <w:rPr>
                <w:rFonts w:ascii="Times New Roman" w:hAnsi="Times New Roman" w:cs="Times New Roman"/>
                <w:sz w:val="24"/>
                <w:szCs w:val="24"/>
              </w:rPr>
            </w:pPr>
            <w:r>
              <w:rPr>
                <w:rFonts w:ascii="Times New Roman" w:hAnsi="Times New Roman" w:cs="Times New Roman"/>
                <w:sz w:val="24"/>
                <w:szCs w:val="24"/>
              </w:rPr>
              <w:t>1.</w:t>
            </w:r>
          </w:p>
        </w:tc>
        <w:tc>
          <w:tcPr>
            <w:tcW w:w="1985" w:type="dxa"/>
          </w:tcPr>
          <w:p w14:paraId="4B02CD47" w14:textId="4FB0075E"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Soome</w:t>
            </w:r>
          </w:p>
        </w:tc>
        <w:tc>
          <w:tcPr>
            <w:tcW w:w="1417" w:type="dxa"/>
          </w:tcPr>
          <w:p w14:paraId="4589F6EF" w14:textId="06EC25C3"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36,20</w:t>
            </w:r>
          </w:p>
        </w:tc>
        <w:tc>
          <w:tcPr>
            <w:tcW w:w="567" w:type="dxa"/>
          </w:tcPr>
          <w:p w14:paraId="2CC9D819" w14:textId="4789338A" w:rsidR="008B3D3A" w:rsidRDefault="008B3D3A" w:rsidP="00B17838">
            <w:pPr>
              <w:rPr>
                <w:rFonts w:ascii="Times New Roman" w:hAnsi="Times New Roman" w:cs="Times New Roman"/>
                <w:sz w:val="24"/>
                <w:szCs w:val="24"/>
              </w:rPr>
            </w:pPr>
            <w:r>
              <w:rPr>
                <w:rFonts w:ascii="Times New Roman" w:hAnsi="Times New Roman" w:cs="Times New Roman"/>
                <w:sz w:val="24"/>
                <w:szCs w:val="24"/>
              </w:rPr>
              <w:t>1,</w:t>
            </w:r>
          </w:p>
        </w:tc>
        <w:tc>
          <w:tcPr>
            <w:tcW w:w="1560" w:type="dxa"/>
          </w:tcPr>
          <w:p w14:paraId="035487BD" w14:textId="5E10B62F" w:rsidR="008B3D3A"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Soome</w:t>
            </w:r>
          </w:p>
        </w:tc>
        <w:tc>
          <w:tcPr>
            <w:tcW w:w="1275" w:type="dxa"/>
          </w:tcPr>
          <w:p w14:paraId="3D183EDF" w14:textId="5F04CA75" w:rsidR="008B3D3A" w:rsidRDefault="008B3D3A" w:rsidP="00B17838">
            <w:pPr>
              <w:jc w:val="right"/>
              <w:rPr>
                <w:rFonts w:ascii="Times New Roman" w:hAnsi="Times New Roman" w:cs="Times New Roman"/>
                <w:sz w:val="24"/>
                <w:szCs w:val="24"/>
              </w:rPr>
            </w:pPr>
            <w:r>
              <w:rPr>
                <w:rFonts w:ascii="Times New Roman" w:hAnsi="Times New Roman" w:cs="Times New Roman"/>
                <w:sz w:val="24"/>
                <w:szCs w:val="24"/>
              </w:rPr>
              <w:t>54,80</w:t>
            </w:r>
          </w:p>
        </w:tc>
      </w:tr>
      <w:tr w:rsidR="008B3D3A" w:rsidRPr="009D2C3D" w14:paraId="022AC171" w14:textId="6630C335" w:rsidTr="008B3D3A">
        <w:tc>
          <w:tcPr>
            <w:tcW w:w="562" w:type="dxa"/>
          </w:tcPr>
          <w:p w14:paraId="7A19A821"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2.</w:t>
            </w:r>
          </w:p>
        </w:tc>
        <w:tc>
          <w:tcPr>
            <w:tcW w:w="1985" w:type="dxa"/>
          </w:tcPr>
          <w:p w14:paraId="4553E356"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Iirimaa</w:t>
            </w:r>
          </w:p>
        </w:tc>
        <w:tc>
          <w:tcPr>
            <w:tcW w:w="1417" w:type="dxa"/>
          </w:tcPr>
          <w:p w14:paraId="3E454311"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22,55</w:t>
            </w:r>
          </w:p>
        </w:tc>
        <w:tc>
          <w:tcPr>
            <w:tcW w:w="567" w:type="dxa"/>
          </w:tcPr>
          <w:p w14:paraId="39A0CE9C" w14:textId="715D288D"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2.</w:t>
            </w:r>
          </w:p>
        </w:tc>
        <w:tc>
          <w:tcPr>
            <w:tcW w:w="1560" w:type="dxa"/>
          </w:tcPr>
          <w:p w14:paraId="4D596F39" w14:textId="422A1FE9"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Rootsi</w:t>
            </w:r>
          </w:p>
        </w:tc>
        <w:tc>
          <w:tcPr>
            <w:tcW w:w="1275" w:type="dxa"/>
          </w:tcPr>
          <w:p w14:paraId="77BDAC0E" w14:textId="55D7D653"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45,49</w:t>
            </w:r>
          </w:p>
        </w:tc>
      </w:tr>
      <w:tr w:rsidR="008B3D3A" w:rsidRPr="009D2C3D" w14:paraId="24495608" w14:textId="427E9331" w:rsidTr="008B3D3A">
        <w:tc>
          <w:tcPr>
            <w:tcW w:w="562" w:type="dxa"/>
          </w:tcPr>
          <w:p w14:paraId="3D4BAC7F"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 xml:space="preserve">3. </w:t>
            </w:r>
          </w:p>
        </w:tc>
        <w:tc>
          <w:tcPr>
            <w:tcW w:w="1985" w:type="dxa"/>
          </w:tcPr>
          <w:p w14:paraId="1B255092"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Rootsi</w:t>
            </w:r>
          </w:p>
        </w:tc>
        <w:tc>
          <w:tcPr>
            <w:tcW w:w="1417" w:type="dxa"/>
          </w:tcPr>
          <w:p w14:paraId="01909FA6"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19,68</w:t>
            </w:r>
          </w:p>
        </w:tc>
        <w:tc>
          <w:tcPr>
            <w:tcW w:w="567" w:type="dxa"/>
          </w:tcPr>
          <w:p w14:paraId="025F9634" w14:textId="25F924A9"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3.</w:t>
            </w:r>
          </w:p>
        </w:tc>
        <w:tc>
          <w:tcPr>
            <w:tcW w:w="1560" w:type="dxa"/>
          </w:tcPr>
          <w:p w14:paraId="321E0534" w14:textId="65170AA1"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Iirimaa</w:t>
            </w:r>
          </w:p>
        </w:tc>
        <w:tc>
          <w:tcPr>
            <w:tcW w:w="1275" w:type="dxa"/>
          </w:tcPr>
          <w:p w14:paraId="0CE18D41" w14:textId="5446169A"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42,57</w:t>
            </w:r>
          </w:p>
        </w:tc>
      </w:tr>
      <w:tr w:rsidR="008B3D3A" w:rsidRPr="009D2C3D" w14:paraId="1C0EB479" w14:textId="43F4B0E8" w:rsidTr="008B3D3A">
        <w:tc>
          <w:tcPr>
            <w:tcW w:w="562" w:type="dxa"/>
          </w:tcPr>
          <w:p w14:paraId="2C7649A0"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 xml:space="preserve">4. </w:t>
            </w:r>
          </w:p>
        </w:tc>
        <w:tc>
          <w:tcPr>
            <w:tcW w:w="1985" w:type="dxa"/>
          </w:tcPr>
          <w:p w14:paraId="50F34080"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Eesti</w:t>
            </w:r>
          </w:p>
        </w:tc>
        <w:tc>
          <w:tcPr>
            <w:tcW w:w="1417" w:type="dxa"/>
          </w:tcPr>
          <w:p w14:paraId="1EFE47A1"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13,34</w:t>
            </w:r>
          </w:p>
        </w:tc>
        <w:tc>
          <w:tcPr>
            <w:tcW w:w="567" w:type="dxa"/>
          </w:tcPr>
          <w:p w14:paraId="55D78AA4" w14:textId="3B2D3680"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4.</w:t>
            </w:r>
          </w:p>
        </w:tc>
        <w:tc>
          <w:tcPr>
            <w:tcW w:w="1560" w:type="dxa"/>
          </w:tcPr>
          <w:p w14:paraId="4093D4FC" w14:textId="3FFFAC4A"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Belgia</w:t>
            </w:r>
          </w:p>
        </w:tc>
        <w:tc>
          <w:tcPr>
            <w:tcW w:w="1275" w:type="dxa"/>
          </w:tcPr>
          <w:p w14:paraId="1D339A43" w14:textId="1FDDF3BB"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29,93</w:t>
            </w:r>
          </w:p>
        </w:tc>
      </w:tr>
      <w:tr w:rsidR="008B3D3A" w:rsidRPr="009D2C3D" w14:paraId="5AEAEA40" w14:textId="5FB1B7FB" w:rsidTr="008B3D3A">
        <w:tc>
          <w:tcPr>
            <w:tcW w:w="562" w:type="dxa"/>
          </w:tcPr>
          <w:p w14:paraId="7B2E3648"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 xml:space="preserve">5. </w:t>
            </w:r>
          </w:p>
        </w:tc>
        <w:tc>
          <w:tcPr>
            <w:tcW w:w="1985" w:type="dxa"/>
          </w:tcPr>
          <w:p w14:paraId="36E56E6E"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Kreeka</w:t>
            </w:r>
          </w:p>
        </w:tc>
        <w:tc>
          <w:tcPr>
            <w:tcW w:w="1417" w:type="dxa"/>
          </w:tcPr>
          <w:p w14:paraId="1ACA389F"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12,50</w:t>
            </w:r>
          </w:p>
        </w:tc>
        <w:tc>
          <w:tcPr>
            <w:tcW w:w="567" w:type="dxa"/>
          </w:tcPr>
          <w:p w14:paraId="02C75022" w14:textId="57B78FDF"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5.</w:t>
            </w:r>
          </w:p>
        </w:tc>
        <w:tc>
          <w:tcPr>
            <w:tcW w:w="1560" w:type="dxa"/>
          </w:tcPr>
          <w:p w14:paraId="034565EF" w14:textId="4E8158A4"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Leedu</w:t>
            </w:r>
          </w:p>
        </w:tc>
        <w:tc>
          <w:tcPr>
            <w:tcW w:w="1275" w:type="dxa"/>
          </w:tcPr>
          <w:p w14:paraId="3FEC0880" w14:textId="20DC01FC"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24,67</w:t>
            </w:r>
          </w:p>
        </w:tc>
      </w:tr>
      <w:tr w:rsidR="008B3D3A" w:rsidRPr="009D2C3D" w14:paraId="6661D13E" w14:textId="5D0EFB0D" w:rsidTr="008B3D3A">
        <w:tc>
          <w:tcPr>
            <w:tcW w:w="562" w:type="dxa"/>
          </w:tcPr>
          <w:p w14:paraId="012985D3"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 xml:space="preserve">6. </w:t>
            </w:r>
          </w:p>
        </w:tc>
        <w:tc>
          <w:tcPr>
            <w:tcW w:w="1985" w:type="dxa"/>
          </w:tcPr>
          <w:p w14:paraId="30FFAAB2"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Sloveenia</w:t>
            </w:r>
          </w:p>
        </w:tc>
        <w:tc>
          <w:tcPr>
            <w:tcW w:w="1417" w:type="dxa"/>
          </w:tcPr>
          <w:p w14:paraId="5B444D99"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12,10</w:t>
            </w:r>
          </w:p>
        </w:tc>
        <w:tc>
          <w:tcPr>
            <w:tcW w:w="567" w:type="dxa"/>
          </w:tcPr>
          <w:p w14:paraId="1A1C5CA4" w14:textId="707578F5"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6.</w:t>
            </w:r>
          </w:p>
        </w:tc>
        <w:tc>
          <w:tcPr>
            <w:tcW w:w="1560" w:type="dxa"/>
          </w:tcPr>
          <w:p w14:paraId="57B9AF81" w14:textId="5332698A"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Kreeka</w:t>
            </w:r>
          </w:p>
        </w:tc>
        <w:tc>
          <w:tcPr>
            <w:tcW w:w="1275" w:type="dxa"/>
          </w:tcPr>
          <w:p w14:paraId="22C218C9" w14:textId="3344EB1A"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24,50</w:t>
            </w:r>
          </w:p>
        </w:tc>
      </w:tr>
      <w:tr w:rsidR="008B3D3A" w:rsidRPr="009D2C3D" w14:paraId="7C74911B" w14:textId="0B3DA28D" w:rsidTr="008B3D3A">
        <w:tc>
          <w:tcPr>
            <w:tcW w:w="562" w:type="dxa"/>
          </w:tcPr>
          <w:p w14:paraId="51A513D6"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7.</w:t>
            </w:r>
          </w:p>
        </w:tc>
        <w:tc>
          <w:tcPr>
            <w:tcW w:w="1985" w:type="dxa"/>
          </w:tcPr>
          <w:p w14:paraId="44F6CA30"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Leedu</w:t>
            </w:r>
          </w:p>
        </w:tc>
        <w:tc>
          <w:tcPr>
            <w:tcW w:w="1417" w:type="dxa"/>
          </w:tcPr>
          <w:p w14:paraId="4AB77E49"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9,46</w:t>
            </w:r>
          </w:p>
        </w:tc>
        <w:tc>
          <w:tcPr>
            <w:tcW w:w="567" w:type="dxa"/>
          </w:tcPr>
          <w:p w14:paraId="14B88D3C" w14:textId="67308351"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7.</w:t>
            </w:r>
          </w:p>
        </w:tc>
        <w:tc>
          <w:tcPr>
            <w:tcW w:w="1560" w:type="dxa"/>
          </w:tcPr>
          <w:p w14:paraId="45543862" w14:textId="5007A46E"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Taani</w:t>
            </w:r>
          </w:p>
        </w:tc>
        <w:tc>
          <w:tcPr>
            <w:tcW w:w="1275" w:type="dxa"/>
          </w:tcPr>
          <w:p w14:paraId="5691B24B" w14:textId="75FC1404"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20,17</w:t>
            </w:r>
          </w:p>
        </w:tc>
      </w:tr>
      <w:tr w:rsidR="008B3D3A" w:rsidRPr="009D2C3D" w14:paraId="3D5B97A6" w14:textId="2E71D47E" w:rsidTr="008B3D3A">
        <w:tc>
          <w:tcPr>
            <w:tcW w:w="562" w:type="dxa"/>
          </w:tcPr>
          <w:p w14:paraId="1EEFA9CE"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 xml:space="preserve">8. </w:t>
            </w:r>
          </w:p>
        </w:tc>
        <w:tc>
          <w:tcPr>
            <w:tcW w:w="1985" w:type="dxa"/>
          </w:tcPr>
          <w:p w14:paraId="6B51F403"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Läti</w:t>
            </w:r>
          </w:p>
        </w:tc>
        <w:tc>
          <w:tcPr>
            <w:tcW w:w="1417" w:type="dxa"/>
          </w:tcPr>
          <w:p w14:paraId="420B0F6D"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8,20</w:t>
            </w:r>
          </w:p>
        </w:tc>
        <w:tc>
          <w:tcPr>
            <w:tcW w:w="567" w:type="dxa"/>
          </w:tcPr>
          <w:p w14:paraId="638EA1F8" w14:textId="3F833877"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8.</w:t>
            </w:r>
          </w:p>
        </w:tc>
        <w:tc>
          <w:tcPr>
            <w:tcW w:w="1560" w:type="dxa"/>
          </w:tcPr>
          <w:p w14:paraId="6C7F99A8" w14:textId="503BECDF"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Eesti</w:t>
            </w:r>
          </w:p>
        </w:tc>
        <w:tc>
          <w:tcPr>
            <w:tcW w:w="1275" w:type="dxa"/>
          </w:tcPr>
          <w:p w14:paraId="5FF1B92B" w14:textId="6298D9E8"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19,75</w:t>
            </w:r>
          </w:p>
        </w:tc>
      </w:tr>
      <w:tr w:rsidR="008B3D3A" w:rsidRPr="009D2C3D" w14:paraId="6208B6DE" w14:textId="575986D4" w:rsidTr="008B3D3A">
        <w:tc>
          <w:tcPr>
            <w:tcW w:w="562" w:type="dxa"/>
          </w:tcPr>
          <w:p w14:paraId="7DD586FB"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9.</w:t>
            </w:r>
          </w:p>
        </w:tc>
        <w:tc>
          <w:tcPr>
            <w:tcW w:w="1985" w:type="dxa"/>
          </w:tcPr>
          <w:p w14:paraId="03A8368F"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Holland</w:t>
            </w:r>
          </w:p>
        </w:tc>
        <w:tc>
          <w:tcPr>
            <w:tcW w:w="1417" w:type="dxa"/>
          </w:tcPr>
          <w:p w14:paraId="6741CAAA"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8,12</w:t>
            </w:r>
          </w:p>
        </w:tc>
        <w:tc>
          <w:tcPr>
            <w:tcW w:w="567" w:type="dxa"/>
          </w:tcPr>
          <w:p w14:paraId="021126B2" w14:textId="08B678EA"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9.</w:t>
            </w:r>
          </w:p>
        </w:tc>
        <w:tc>
          <w:tcPr>
            <w:tcW w:w="1560" w:type="dxa"/>
          </w:tcPr>
          <w:p w14:paraId="29203F16" w14:textId="25FB09D8"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Prantsusmaa</w:t>
            </w:r>
          </w:p>
        </w:tc>
        <w:tc>
          <w:tcPr>
            <w:tcW w:w="1275" w:type="dxa"/>
          </w:tcPr>
          <w:p w14:paraId="2096558C" w14:textId="1CEC8E3F"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18,67</w:t>
            </w:r>
          </w:p>
        </w:tc>
      </w:tr>
      <w:tr w:rsidR="008B3D3A" w:rsidRPr="009D2C3D" w14:paraId="72CF6CE1" w14:textId="425CB03B" w:rsidTr="008B3D3A">
        <w:tc>
          <w:tcPr>
            <w:tcW w:w="562" w:type="dxa"/>
          </w:tcPr>
          <w:p w14:paraId="035C5E0F"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10.</w:t>
            </w:r>
          </w:p>
        </w:tc>
        <w:tc>
          <w:tcPr>
            <w:tcW w:w="1985" w:type="dxa"/>
          </w:tcPr>
          <w:p w14:paraId="09911F26"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Prantsusmaa</w:t>
            </w:r>
          </w:p>
        </w:tc>
        <w:tc>
          <w:tcPr>
            <w:tcW w:w="1417" w:type="dxa"/>
          </w:tcPr>
          <w:p w14:paraId="1F64A30A"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7,96</w:t>
            </w:r>
          </w:p>
        </w:tc>
        <w:tc>
          <w:tcPr>
            <w:tcW w:w="567" w:type="dxa"/>
          </w:tcPr>
          <w:p w14:paraId="7289B3BC" w14:textId="008D39B9"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10.</w:t>
            </w:r>
          </w:p>
        </w:tc>
        <w:tc>
          <w:tcPr>
            <w:tcW w:w="1560" w:type="dxa"/>
          </w:tcPr>
          <w:p w14:paraId="6D517C96" w14:textId="2AB56D5A"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Holland</w:t>
            </w:r>
          </w:p>
        </w:tc>
        <w:tc>
          <w:tcPr>
            <w:tcW w:w="1275" w:type="dxa"/>
          </w:tcPr>
          <w:p w14:paraId="78E18F23" w14:textId="3A19CF1E"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18,27</w:t>
            </w:r>
          </w:p>
        </w:tc>
      </w:tr>
      <w:tr w:rsidR="008B3D3A" w:rsidRPr="009D2C3D" w14:paraId="2460BE1A" w14:textId="003D2B67" w:rsidTr="008B3D3A">
        <w:tc>
          <w:tcPr>
            <w:tcW w:w="562" w:type="dxa"/>
          </w:tcPr>
          <w:p w14:paraId="1A90E110"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11.</w:t>
            </w:r>
          </w:p>
        </w:tc>
        <w:tc>
          <w:tcPr>
            <w:tcW w:w="1985" w:type="dxa"/>
          </w:tcPr>
          <w:p w14:paraId="4316D6E3" w14:textId="77777777" w:rsidR="008B3D3A" w:rsidRPr="009D2C3D" w:rsidRDefault="008B3D3A" w:rsidP="00B17838">
            <w:pPr>
              <w:rPr>
                <w:rFonts w:ascii="Times New Roman" w:hAnsi="Times New Roman" w:cs="Times New Roman"/>
                <w:sz w:val="24"/>
                <w:szCs w:val="24"/>
              </w:rPr>
            </w:pPr>
            <w:r w:rsidRPr="009D2C3D">
              <w:rPr>
                <w:rFonts w:ascii="Times New Roman" w:hAnsi="Times New Roman" w:cs="Times New Roman"/>
                <w:sz w:val="24"/>
                <w:szCs w:val="24"/>
              </w:rPr>
              <w:t>Itaalia</w:t>
            </w:r>
          </w:p>
        </w:tc>
        <w:tc>
          <w:tcPr>
            <w:tcW w:w="1417" w:type="dxa"/>
          </w:tcPr>
          <w:p w14:paraId="5E3EA585" w14:textId="77777777" w:rsidR="008B3D3A" w:rsidRPr="009D2C3D" w:rsidRDefault="008B3D3A" w:rsidP="00B17838">
            <w:pPr>
              <w:jc w:val="right"/>
              <w:rPr>
                <w:rFonts w:ascii="Times New Roman" w:hAnsi="Times New Roman" w:cs="Times New Roman"/>
                <w:sz w:val="24"/>
                <w:szCs w:val="24"/>
              </w:rPr>
            </w:pPr>
            <w:r w:rsidRPr="009D2C3D">
              <w:rPr>
                <w:rFonts w:ascii="Times New Roman" w:hAnsi="Times New Roman" w:cs="Times New Roman"/>
                <w:sz w:val="24"/>
                <w:szCs w:val="24"/>
              </w:rPr>
              <w:t>7,48</w:t>
            </w:r>
          </w:p>
        </w:tc>
        <w:tc>
          <w:tcPr>
            <w:tcW w:w="567" w:type="dxa"/>
          </w:tcPr>
          <w:p w14:paraId="365DCFCD" w14:textId="19A9B21E"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11.</w:t>
            </w:r>
          </w:p>
        </w:tc>
        <w:tc>
          <w:tcPr>
            <w:tcW w:w="1560" w:type="dxa"/>
          </w:tcPr>
          <w:p w14:paraId="3A06CAEF" w14:textId="0D30CCEC" w:rsidR="008B3D3A" w:rsidRPr="009D2C3D" w:rsidRDefault="008B3D3A" w:rsidP="00B17838">
            <w:pPr>
              <w:rPr>
                <w:rFonts w:ascii="Times New Roman" w:hAnsi="Times New Roman" w:cs="Times New Roman"/>
                <w:sz w:val="24"/>
                <w:szCs w:val="24"/>
              </w:rPr>
            </w:pPr>
            <w:r>
              <w:rPr>
                <w:rFonts w:ascii="Times New Roman" w:hAnsi="Times New Roman" w:cs="Times New Roman"/>
                <w:sz w:val="24"/>
                <w:szCs w:val="24"/>
              </w:rPr>
              <w:t>Läti</w:t>
            </w:r>
          </w:p>
        </w:tc>
        <w:tc>
          <w:tcPr>
            <w:tcW w:w="1275" w:type="dxa"/>
          </w:tcPr>
          <w:p w14:paraId="45B6C14B" w14:textId="0B2B8FA3" w:rsidR="008B3D3A" w:rsidRPr="009D2C3D" w:rsidRDefault="008B3D3A" w:rsidP="00B17838">
            <w:pPr>
              <w:jc w:val="right"/>
              <w:rPr>
                <w:rFonts w:ascii="Times New Roman" w:hAnsi="Times New Roman" w:cs="Times New Roman"/>
                <w:sz w:val="24"/>
                <w:szCs w:val="24"/>
              </w:rPr>
            </w:pPr>
            <w:r>
              <w:rPr>
                <w:rFonts w:ascii="Times New Roman" w:hAnsi="Times New Roman" w:cs="Times New Roman"/>
                <w:sz w:val="24"/>
                <w:szCs w:val="24"/>
              </w:rPr>
              <w:t>17,24</w:t>
            </w:r>
          </w:p>
        </w:tc>
      </w:tr>
      <w:bookmarkEnd w:id="24"/>
    </w:tbl>
    <w:p w14:paraId="2489009E" w14:textId="77777777" w:rsidR="00432DF8" w:rsidRDefault="00432DF8" w:rsidP="00B17838">
      <w:pPr>
        <w:spacing w:after="0" w:line="240" w:lineRule="auto"/>
        <w:rPr>
          <w:rFonts w:ascii="Times New Roman" w:hAnsi="Times New Roman" w:cs="Times New Roman"/>
          <w:sz w:val="24"/>
          <w:szCs w:val="24"/>
        </w:rPr>
      </w:pPr>
    </w:p>
    <w:p w14:paraId="2E43BE78" w14:textId="3A7C12AA" w:rsidR="001362A2" w:rsidRDefault="00B90EDD" w:rsidP="00CD4AD7">
      <w:pPr>
        <w:spacing w:after="0" w:line="240" w:lineRule="auto"/>
        <w:jc w:val="both"/>
        <w:rPr>
          <w:rFonts w:ascii="Times New Roman" w:hAnsi="Times New Roman" w:cs="Times New Roman"/>
          <w:color w:val="0000CC"/>
          <w:sz w:val="24"/>
          <w:szCs w:val="24"/>
        </w:rPr>
      </w:pPr>
      <w:r w:rsidRPr="00B90EDD">
        <w:rPr>
          <w:rFonts w:ascii="Times New Roman" w:hAnsi="Times New Roman" w:cs="Times New Roman"/>
          <w:color w:val="0000CC"/>
          <w:sz w:val="24"/>
          <w:szCs w:val="24"/>
        </w:rPr>
        <w:t xml:space="preserve">Tervise Arengu Instituudi koostatud „Rahvatiku tervise aastaraamat 2024“ andmetel </w:t>
      </w:r>
      <w:r>
        <w:rPr>
          <w:rFonts w:ascii="Times New Roman" w:hAnsi="Times New Roman" w:cs="Times New Roman"/>
          <w:color w:val="0000CC"/>
          <w:sz w:val="24"/>
          <w:szCs w:val="24"/>
        </w:rPr>
        <w:t>registreeriti 2023. aastal Eestis kokku 627 otseselt alkoholist põhjustatud surmajuhtumit (4% kõigist surmadest), mida on 126 surmajuhtumit vähem kui 2022. aastal (753 alkoholisurma). Vähenemise</w:t>
      </w:r>
      <w:r w:rsidR="00A80DE7">
        <w:rPr>
          <w:rFonts w:ascii="Times New Roman" w:hAnsi="Times New Roman" w:cs="Times New Roman"/>
          <w:color w:val="0000CC"/>
          <w:sz w:val="24"/>
          <w:szCs w:val="24"/>
        </w:rPr>
        <w:t xml:space="preserve"> üks võimalikke seletusi on </w:t>
      </w:r>
      <w:r>
        <w:rPr>
          <w:rFonts w:ascii="Times New Roman" w:hAnsi="Times New Roman" w:cs="Times New Roman"/>
          <w:color w:val="0000CC"/>
          <w:sz w:val="24"/>
          <w:szCs w:val="24"/>
        </w:rPr>
        <w:t xml:space="preserve">alkoholi tarbimist mõjutav elukalliduse tõus üldise majanduslanguse taustal. WHO regioonidest on Euroopa regioonis kõige suurem alkoholitarbijate osakaal ja suurim alkoholitarbimine. Eestis on alkoholitarbimine Euroopa keskmisest tasemest kõrgem. Aastate lõikes </w:t>
      </w:r>
      <w:r w:rsidR="001362A2">
        <w:rPr>
          <w:rFonts w:ascii="Times New Roman" w:hAnsi="Times New Roman" w:cs="Times New Roman"/>
          <w:color w:val="0000CC"/>
          <w:sz w:val="24"/>
          <w:szCs w:val="24"/>
        </w:rPr>
        <w:t xml:space="preserve">on nähtav alkoholi liigtarvitavate meeste osakaalu langustrendi, samas kui naiste puhul on see osakaal üks protsendipunkt kasvanud. </w:t>
      </w:r>
    </w:p>
    <w:p w14:paraId="1DC1ACE6" w14:textId="77777777" w:rsidR="001362A2" w:rsidRDefault="001362A2" w:rsidP="00CD4AD7">
      <w:pPr>
        <w:spacing w:after="0" w:line="240" w:lineRule="auto"/>
        <w:jc w:val="both"/>
        <w:rPr>
          <w:rFonts w:ascii="Times New Roman" w:hAnsi="Times New Roman" w:cs="Times New Roman"/>
          <w:color w:val="0000CC"/>
          <w:sz w:val="24"/>
          <w:szCs w:val="24"/>
        </w:rPr>
      </w:pPr>
    </w:p>
    <w:p w14:paraId="31B4EA37" w14:textId="5A3356B9" w:rsidR="001362A2" w:rsidRDefault="00ED4238" w:rsidP="00ED4238">
      <w:pPr>
        <w:spacing w:after="0" w:line="240" w:lineRule="auto"/>
        <w:jc w:val="both"/>
        <w:rPr>
          <w:rFonts w:ascii="Times New Roman" w:hAnsi="Times New Roman" w:cs="Times New Roman"/>
          <w:color w:val="0000CC"/>
          <w:sz w:val="24"/>
          <w:szCs w:val="24"/>
        </w:rPr>
      </w:pPr>
      <w:r>
        <w:rPr>
          <w:rFonts w:ascii="Times New Roman" w:hAnsi="Times New Roman" w:cs="Times New Roman"/>
          <w:color w:val="0000CC"/>
          <w:sz w:val="24"/>
          <w:szCs w:val="24"/>
        </w:rPr>
        <w:t xml:space="preserve">Maailma Terviseorganisatsiooni koostatud </w:t>
      </w:r>
      <w:r w:rsidR="00162AA7">
        <w:rPr>
          <w:rFonts w:ascii="Times New Roman" w:hAnsi="Times New Roman" w:cs="Times New Roman"/>
          <w:color w:val="0000CC"/>
          <w:sz w:val="24"/>
          <w:szCs w:val="24"/>
        </w:rPr>
        <w:t xml:space="preserve">hinnangus </w:t>
      </w:r>
      <w:r w:rsidR="00A80DE7">
        <w:rPr>
          <w:rFonts w:ascii="Times New Roman" w:hAnsi="Times New Roman" w:cs="Times New Roman"/>
          <w:color w:val="0000CC"/>
          <w:sz w:val="24"/>
          <w:szCs w:val="24"/>
        </w:rPr>
        <w:t xml:space="preserve">Eesti </w:t>
      </w:r>
      <w:r>
        <w:rPr>
          <w:rFonts w:ascii="Times New Roman" w:hAnsi="Times New Roman" w:cs="Times New Roman"/>
          <w:color w:val="0000CC"/>
          <w:sz w:val="24"/>
          <w:szCs w:val="24"/>
        </w:rPr>
        <w:t>alkoholipoliitika rohelises raamatus püstitatud eesmärkide täitmise</w:t>
      </w:r>
      <w:r w:rsidR="00162AA7">
        <w:rPr>
          <w:rFonts w:ascii="Times New Roman" w:hAnsi="Times New Roman" w:cs="Times New Roman"/>
          <w:color w:val="0000CC"/>
          <w:sz w:val="24"/>
          <w:szCs w:val="24"/>
        </w:rPr>
        <w:t xml:space="preserve"> kohta</w:t>
      </w:r>
      <w:r w:rsidR="00A80DE7">
        <w:rPr>
          <w:rFonts w:ascii="Times New Roman" w:hAnsi="Times New Roman" w:cs="Times New Roman"/>
          <w:color w:val="0000CC"/>
          <w:sz w:val="24"/>
          <w:szCs w:val="24"/>
        </w:rPr>
        <w:t xml:space="preserve"> </w:t>
      </w:r>
      <w:r>
        <w:rPr>
          <w:rFonts w:ascii="Times New Roman" w:hAnsi="Times New Roman" w:cs="Times New Roman"/>
          <w:color w:val="0000CC"/>
          <w:sz w:val="24"/>
          <w:szCs w:val="24"/>
        </w:rPr>
        <w:t>märgitakse, et</w:t>
      </w:r>
      <w:r w:rsidR="00A80DE7">
        <w:rPr>
          <w:rFonts w:ascii="Times New Roman" w:hAnsi="Times New Roman" w:cs="Times New Roman"/>
          <w:color w:val="0000CC"/>
          <w:sz w:val="24"/>
          <w:szCs w:val="24"/>
        </w:rPr>
        <w:t xml:space="preserve"> perioodil 2000</w:t>
      </w:r>
      <w:r w:rsidR="00945A96">
        <w:rPr>
          <w:rFonts w:ascii="Times New Roman" w:hAnsi="Times New Roman" w:cs="Times New Roman"/>
          <w:color w:val="0000CC"/>
          <w:sz w:val="24"/>
          <w:szCs w:val="24"/>
        </w:rPr>
        <w:sym w:font="Symbol" w:char="F02D"/>
      </w:r>
      <w:r w:rsidR="00A80DE7">
        <w:rPr>
          <w:rFonts w:ascii="Times New Roman" w:hAnsi="Times New Roman" w:cs="Times New Roman"/>
          <w:color w:val="0000CC"/>
          <w:sz w:val="24"/>
          <w:szCs w:val="24"/>
        </w:rPr>
        <w:t xml:space="preserve">2023 on vähenenud alkoholi tarvitanud ja alkoholijoobes olnud noorukite osakaal. </w:t>
      </w:r>
    </w:p>
    <w:p w14:paraId="0294BBB0" w14:textId="2A12C59A" w:rsidR="00B90EDD" w:rsidRDefault="001362A2" w:rsidP="00CD4AD7">
      <w:pPr>
        <w:spacing w:after="0" w:line="240" w:lineRule="auto"/>
        <w:jc w:val="both"/>
        <w:rPr>
          <w:rFonts w:ascii="Times New Roman" w:hAnsi="Times New Roman" w:cs="Times New Roman"/>
          <w:color w:val="0000CC"/>
          <w:sz w:val="24"/>
          <w:szCs w:val="24"/>
        </w:rPr>
      </w:pPr>
      <w:r>
        <w:rPr>
          <w:rFonts w:ascii="Times New Roman" w:hAnsi="Times New Roman" w:cs="Times New Roman"/>
          <w:color w:val="0000CC"/>
          <w:sz w:val="24"/>
          <w:szCs w:val="24"/>
        </w:rPr>
        <w:t xml:space="preserve"> </w:t>
      </w:r>
      <w:r w:rsidR="00B90EDD">
        <w:rPr>
          <w:rFonts w:ascii="Times New Roman" w:hAnsi="Times New Roman" w:cs="Times New Roman"/>
          <w:color w:val="0000CC"/>
          <w:sz w:val="24"/>
          <w:szCs w:val="24"/>
        </w:rPr>
        <w:t xml:space="preserve"> </w:t>
      </w:r>
    </w:p>
    <w:p w14:paraId="421EC30A" w14:textId="70E7AAEA" w:rsidR="00DA10D3" w:rsidRPr="001F3E93" w:rsidRDefault="00DA10D3" w:rsidP="00CD4AD7">
      <w:pPr>
        <w:spacing w:after="0" w:line="240" w:lineRule="auto"/>
        <w:jc w:val="both"/>
        <w:rPr>
          <w:rFonts w:ascii="Times New Roman" w:hAnsi="Times New Roman" w:cs="Times New Roman"/>
          <w:sz w:val="24"/>
          <w:szCs w:val="24"/>
        </w:rPr>
      </w:pPr>
      <w:r w:rsidRPr="001F3E93">
        <w:rPr>
          <w:rFonts w:ascii="Times New Roman" w:hAnsi="Times New Roman" w:cs="Times New Roman"/>
          <w:sz w:val="24"/>
          <w:szCs w:val="24"/>
        </w:rPr>
        <w:t xml:space="preserve">Piirikaubanduse mahud vähenesid </w:t>
      </w:r>
      <w:r w:rsidR="003940FB" w:rsidRPr="001F3E93">
        <w:rPr>
          <w:rFonts w:ascii="Times New Roman" w:hAnsi="Times New Roman" w:cs="Times New Roman"/>
          <w:sz w:val="24"/>
          <w:szCs w:val="24"/>
        </w:rPr>
        <w:t xml:space="preserve">oluliselt </w:t>
      </w:r>
      <w:r w:rsidRPr="001F3E93">
        <w:rPr>
          <w:rFonts w:ascii="Times New Roman" w:hAnsi="Times New Roman" w:cs="Times New Roman"/>
          <w:sz w:val="24"/>
          <w:szCs w:val="24"/>
        </w:rPr>
        <w:t>pärast aktsiisimäärade langetamist 2019. aasta</w:t>
      </w:r>
      <w:r w:rsidR="003940FB" w:rsidRPr="001F3E93">
        <w:rPr>
          <w:rFonts w:ascii="Times New Roman" w:hAnsi="Times New Roman" w:cs="Times New Roman"/>
          <w:sz w:val="24"/>
          <w:szCs w:val="24"/>
        </w:rPr>
        <w:t xml:space="preserve"> keskel.</w:t>
      </w:r>
      <w:r w:rsidRPr="001F3E93">
        <w:rPr>
          <w:rFonts w:ascii="Times New Roman" w:hAnsi="Times New Roman" w:cs="Times New Roman"/>
          <w:sz w:val="24"/>
          <w:szCs w:val="24"/>
        </w:rPr>
        <w:t xml:space="preserve"> Piirikaubanduse vähenemist mõjustas ka koroonaviiruse epideemia, mille tippaeg jäi aastatesse 2020 ja 2021.</w:t>
      </w:r>
      <w:r w:rsidR="003940FB" w:rsidRPr="001F3E93">
        <w:rPr>
          <w:rFonts w:ascii="Times New Roman" w:hAnsi="Times New Roman" w:cs="Times New Roman"/>
          <w:sz w:val="24"/>
          <w:szCs w:val="24"/>
        </w:rPr>
        <w:t xml:space="preserve"> Üks piirikaubanduse jälgimise põhinäitajatest on lühiajaliste piiriületuste arv, mille puhul eeldatakse reisi kaubanduslikku eesmärki. Jooniselt </w:t>
      </w:r>
      <w:r w:rsidR="008A6424" w:rsidRPr="001F3E93">
        <w:rPr>
          <w:rFonts w:ascii="Times New Roman" w:hAnsi="Times New Roman" w:cs="Times New Roman"/>
          <w:sz w:val="24"/>
          <w:szCs w:val="24"/>
        </w:rPr>
        <w:t xml:space="preserve">3 tuleb esile piirikaubanduse kaks tippaastat (2018 ja 2019), kui piiriületuste arv oli väga suur. Järgmistel aastatel on näha piiriületuste arvu kukkumist. </w:t>
      </w:r>
      <w:r w:rsidR="00472FAB" w:rsidRPr="001F3E93">
        <w:rPr>
          <w:rFonts w:ascii="Times New Roman" w:hAnsi="Times New Roman" w:cs="Times New Roman"/>
          <w:sz w:val="24"/>
          <w:szCs w:val="24"/>
        </w:rPr>
        <w:t>Viimasel kahel aastal on lühiajaliste piiriületuste arv püsinud keskmiselt 350 tuhande juures, mis on pea poole võrra madalam kõrgajast. Enamus lühiajalisi piiriületusi tehakse Valgas (</w:t>
      </w:r>
      <w:r w:rsidR="00472FAB" w:rsidRPr="001F3E93">
        <w:rPr>
          <w:rFonts w:ascii="Times New Roman" w:hAnsi="Times New Roman" w:cs="Times New Roman"/>
          <w:i/>
          <w:iCs/>
          <w:sz w:val="24"/>
          <w:szCs w:val="24"/>
        </w:rPr>
        <w:t>ca</w:t>
      </w:r>
      <w:r w:rsidR="00472FAB" w:rsidRPr="001F3E93">
        <w:rPr>
          <w:rFonts w:ascii="Times New Roman" w:hAnsi="Times New Roman" w:cs="Times New Roman"/>
          <w:sz w:val="24"/>
          <w:szCs w:val="24"/>
        </w:rPr>
        <w:t xml:space="preserve"> 80%). Arvestades, et Eesti linn Valga ja Läti linn Valka on omavahel ühendatud, on selline lühiajaliste piiriületuste tase tavapärane. Viimaste aastate lühiajaliste piiriületuste arv on kukkunud peamiselt Ikla suunal. Lühiajalisi reise Iklasse saab otseselt seostada piirikaubandusega. Käesoleva aasta aktsiisitõusu tulemusena ei ole Ikla piiriületuste osakaal kasvanud, millest võib järeldada, et piirikaubandus on püsinud tavapärasel tasemel. Edaspidised kiirendatud tempos tehtavad aktsiisitõusud suurendavad piirikaubanduse kasvu</w:t>
      </w:r>
      <w:r w:rsidR="00D20AF8" w:rsidRPr="001F3E93">
        <w:rPr>
          <w:rFonts w:ascii="Times New Roman" w:hAnsi="Times New Roman" w:cs="Times New Roman"/>
          <w:sz w:val="24"/>
          <w:szCs w:val="24"/>
        </w:rPr>
        <w:t xml:space="preserve"> riski ja sellel </w:t>
      </w:r>
      <w:r w:rsidR="00A04A44">
        <w:rPr>
          <w:rFonts w:ascii="Times New Roman" w:hAnsi="Times New Roman" w:cs="Times New Roman"/>
          <w:sz w:val="24"/>
          <w:szCs w:val="24"/>
        </w:rPr>
        <w:t xml:space="preserve">võib olla </w:t>
      </w:r>
      <w:r w:rsidR="00D20AF8" w:rsidRPr="001F3E93">
        <w:rPr>
          <w:rFonts w:ascii="Times New Roman" w:hAnsi="Times New Roman" w:cs="Times New Roman"/>
          <w:sz w:val="24"/>
          <w:szCs w:val="24"/>
        </w:rPr>
        <w:t xml:space="preserve">mõju aktsiisituludele. Seniste  aktsiisiseaduses kavandatud </w:t>
      </w:r>
      <w:r w:rsidR="00D20AF8" w:rsidRPr="001F3E93">
        <w:rPr>
          <w:rFonts w:ascii="Times New Roman" w:hAnsi="Times New Roman" w:cs="Times New Roman"/>
          <w:sz w:val="24"/>
          <w:szCs w:val="24"/>
        </w:rPr>
        <w:lastRenderedPageBreak/>
        <w:t xml:space="preserve">aktsiisitõusude (2025. a </w:t>
      </w:r>
      <w:r w:rsidR="00D4542F" w:rsidRPr="001F3E93">
        <w:rPr>
          <w:rFonts w:ascii="Times New Roman" w:hAnsi="Times New Roman" w:cs="Times New Roman"/>
          <w:sz w:val="24"/>
          <w:szCs w:val="24"/>
        </w:rPr>
        <w:t xml:space="preserve">jaanuaris +5% </w:t>
      </w:r>
      <w:r w:rsidR="00D20AF8" w:rsidRPr="001F3E93">
        <w:rPr>
          <w:rFonts w:ascii="Times New Roman" w:hAnsi="Times New Roman" w:cs="Times New Roman"/>
          <w:sz w:val="24"/>
          <w:szCs w:val="24"/>
        </w:rPr>
        <w:t xml:space="preserve">ja 2026. a </w:t>
      </w:r>
      <w:r w:rsidR="00D4542F" w:rsidRPr="001F3E93">
        <w:rPr>
          <w:rFonts w:ascii="Times New Roman" w:hAnsi="Times New Roman" w:cs="Times New Roman"/>
          <w:sz w:val="24"/>
          <w:szCs w:val="24"/>
        </w:rPr>
        <w:t xml:space="preserve">jaanuaris </w:t>
      </w:r>
      <w:r w:rsidR="00D20AF8" w:rsidRPr="001F3E93">
        <w:rPr>
          <w:rFonts w:ascii="Times New Roman" w:hAnsi="Times New Roman" w:cs="Times New Roman"/>
          <w:sz w:val="24"/>
          <w:szCs w:val="24"/>
        </w:rPr>
        <w:t xml:space="preserve">+5%) raames on piirikaubanduse osakaalu hinnatud pigem väikseks. Küll aga on kiirendatud aktsiisitõus ja käibemaksutõus 2025. aasta juulis ajastatud inimeste jaoks soodsal ajal piirikaubanduse mõttes. </w:t>
      </w:r>
      <w:r w:rsidR="005978C2" w:rsidRPr="001F3E93">
        <w:rPr>
          <w:rFonts w:ascii="Times New Roman" w:hAnsi="Times New Roman" w:cs="Times New Roman"/>
          <w:sz w:val="24"/>
          <w:szCs w:val="24"/>
        </w:rPr>
        <w:t>T</w:t>
      </w:r>
      <w:r w:rsidR="00D20AF8" w:rsidRPr="001F3E93">
        <w:rPr>
          <w:rFonts w:ascii="Times New Roman" w:hAnsi="Times New Roman" w:cs="Times New Roman"/>
          <w:sz w:val="24"/>
          <w:szCs w:val="24"/>
        </w:rPr>
        <w:t xml:space="preserve">arbimismaksude tõus </w:t>
      </w:r>
      <w:r w:rsidR="005978C2" w:rsidRPr="001F3E93">
        <w:rPr>
          <w:rFonts w:ascii="Times New Roman" w:hAnsi="Times New Roman" w:cs="Times New Roman"/>
          <w:sz w:val="24"/>
          <w:szCs w:val="24"/>
        </w:rPr>
        <w:t xml:space="preserve">puhkuste ajal </w:t>
      </w:r>
      <w:r w:rsidR="00D20AF8" w:rsidRPr="001F3E93">
        <w:rPr>
          <w:rFonts w:ascii="Times New Roman" w:hAnsi="Times New Roman" w:cs="Times New Roman"/>
          <w:sz w:val="24"/>
          <w:szCs w:val="24"/>
        </w:rPr>
        <w:t>suvel</w:t>
      </w:r>
      <w:r w:rsidR="005978C2" w:rsidRPr="001F3E93">
        <w:rPr>
          <w:rFonts w:ascii="Times New Roman" w:hAnsi="Times New Roman" w:cs="Times New Roman"/>
          <w:sz w:val="24"/>
          <w:szCs w:val="24"/>
        </w:rPr>
        <w:t xml:space="preserve"> </w:t>
      </w:r>
      <w:r w:rsidR="00D20AF8" w:rsidRPr="001F3E93">
        <w:rPr>
          <w:rFonts w:ascii="Times New Roman" w:hAnsi="Times New Roman" w:cs="Times New Roman"/>
          <w:sz w:val="24"/>
          <w:szCs w:val="24"/>
        </w:rPr>
        <w:t xml:space="preserve">võib </w:t>
      </w:r>
      <w:r w:rsidR="005978C2" w:rsidRPr="001F3E93">
        <w:rPr>
          <w:rFonts w:ascii="Times New Roman" w:hAnsi="Times New Roman" w:cs="Times New Roman"/>
          <w:sz w:val="24"/>
          <w:szCs w:val="24"/>
        </w:rPr>
        <w:t>anda tõuke piirikaubanduse jõulisele kasvule.</w:t>
      </w:r>
      <w:r w:rsidR="00D20AF8" w:rsidRPr="001F3E93">
        <w:rPr>
          <w:rFonts w:ascii="Times New Roman" w:hAnsi="Times New Roman" w:cs="Times New Roman"/>
          <w:sz w:val="24"/>
          <w:szCs w:val="24"/>
        </w:rPr>
        <w:t xml:space="preserve"> </w:t>
      </w:r>
      <w:r w:rsidR="00472FAB" w:rsidRPr="001F3E93">
        <w:rPr>
          <w:rFonts w:ascii="Times New Roman" w:hAnsi="Times New Roman" w:cs="Times New Roman"/>
          <w:sz w:val="24"/>
          <w:szCs w:val="24"/>
        </w:rPr>
        <w:t xml:space="preserve">  </w:t>
      </w:r>
    </w:p>
    <w:p w14:paraId="628D1E03" w14:textId="77777777" w:rsidR="003940FB" w:rsidRPr="001F3E93" w:rsidRDefault="003940FB" w:rsidP="00CD4AD7">
      <w:pPr>
        <w:spacing w:after="0" w:line="240" w:lineRule="auto"/>
        <w:jc w:val="both"/>
        <w:rPr>
          <w:rFonts w:ascii="Times New Roman" w:hAnsi="Times New Roman" w:cs="Times New Roman"/>
          <w:sz w:val="24"/>
          <w:szCs w:val="24"/>
        </w:rPr>
      </w:pPr>
    </w:p>
    <w:p w14:paraId="5F6CCA83" w14:textId="33F70917" w:rsidR="003940FB" w:rsidRPr="003940FB" w:rsidRDefault="003940FB" w:rsidP="00CD4AD7">
      <w:pPr>
        <w:spacing w:after="0" w:line="240" w:lineRule="auto"/>
        <w:jc w:val="both"/>
        <w:rPr>
          <w:rFonts w:ascii="Times New Roman" w:hAnsi="Times New Roman" w:cs="Times New Roman"/>
          <w:sz w:val="24"/>
          <w:szCs w:val="24"/>
        </w:rPr>
      </w:pPr>
      <w:r w:rsidRPr="003940FB">
        <w:rPr>
          <w:rFonts w:ascii="Times New Roman" w:hAnsi="Times New Roman" w:cs="Times New Roman"/>
          <w:b/>
          <w:bCs/>
          <w:sz w:val="24"/>
          <w:szCs w:val="24"/>
        </w:rPr>
        <w:t>Joonis 3.</w:t>
      </w:r>
      <w:r>
        <w:rPr>
          <w:rFonts w:ascii="Times New Roman" w:hAnsi="Times New Roman" w:cs="Times New Roman"/>
          <w:sz w:val="24"/>
          <w:szCs w:val="24"/>
        </w:rPr>
        <w:t xml:space="preserve"> Piiriületuste arv aastatel 2017</w:t>
      </w:r>
      <w:r>
        <w:rPr>
          <w:rFonts w:ascii="Times New Roman" w:hAnsi="Times New Roman" w:cs="Times New Roman"/>
          <w:sz w:val="24"/>
          <w:szCs w:val="24"/>
        </w:rPr>
        <w:sym w:font="Symbol" w:char="F02D"/>
      </w:r>
      <w:r>
        <w:rPr>
          <w:rFonts w:ascii="Times New Roman" w:hAnsi="Times New Roman" w:cs="Times New Roman"/>
          <w:sz w:val="24"/>
          <w:szCs w:val="24"/>
        </w:rPr>
        <w:t>2024. a 6 kuud</w:t>
      </w:r>
    </w:p>
    <w:p w14:paraId="7D7FA1BD" w14:textId="1325098A" w:rsidR="00DA10D3" w:rsidRDefault="003940FB" w:rsidP="00CD4AD7">
      <w:pPr>
        <w:spacing w:after="0" w:line="240" w:lineRule="auto"/>
        <w:jc w:val="both"/>
        <w:rPr>
          <w:rFonts w:ascii="Times New Roman" w:hAnsi="Times New Roman" w:cs="Times New Roman"/>
          <w:sz w:val="24"/>
          <w:szCs w:val="24"/>
          <w:highlight w:val="yellow"/>
        </w:rPr>
      </w:pPr>
      <w:r>
        <w:rPr>
          <w:noProof/>
        </w:rPr>
        <w:drawing>
          <wp:inline distT="0" distB="0" distL="0" distR="0" wp14:anchorId="0EEBA2B7" wp14:editId="2AB7CD95">
            <wp:extent cx="5760720" cy="2691130"/>
            <wp:effectExtent l="0" t="0" r="11430" b="13970"/>
            <wp:docPr id="857050975" name="Diagramm 1">
              <a:extLst xmlns:a="http://schemas.openxmlformats.org/drawingml/2006/main">
                <a:ext uri="{FF2B5EF4-FFF2-40B4-BE49-F238E27FC236}">
                  <a16:creationId xmlns:a16="http://schemas.microsoft.com/office/drawing/2014/main" id="{7A42AC5F-93EF-3332-3E49-D19FF0E0F3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74645BC" w14:textId="7BF40D4B" w:rsidR="003940FB" w:rsidRPr="003940FB" w:rsidRDefault="003940FB" w:rsidP="00CD4AD7">
      <w:pPr>
        <w:spacing w:after="0" w:line="240" w:lineRule="auto"/>
        <w:jc w:val="both"/>
        <w:rPr>
          <w:rFonts w:ascii="Times New Roman" w:hAnsi="Times New Roman" w:cs="Times New Roman"/>
          <w:sz w:val="24"/>
          <w:szCs w:val="24"/>
        </w:rPr>
      </w:pPr>
      <w:r w:rsidRPr="003940FB">
        <w:rPr>
          <w:rFonts w:ascii="Times New Roman" w:hAnsi="Times New Roman" w:cs="Times New Roman"/>
          <w:sz w:val="24"/>
          <w:szCs w:val="24"/>
        </w:rPr>
        <w:t>Allikas: Maksu- ja Tolliamet</w:t>
      </w:r>
    </w:p>
    <w:p w14:paraId="40E957AC" w14:textId="77777777" w:rsidR="003940FB" w:rsidRDefault="003940FB" w:rsidP="00CD4AD7">
      <w:pPr>
        <w:spacing w:after="0" w:line="240" w:lineRule="auto"/>
        <w:jc w:val="both"/>
        <w:rPr>
          <w:rFonts w:ascii="Times New Roman" w:hAnsi="Times New Roman" w:cs="Times New Roman"/>
          <w:sz w:val="24"/>
          <w:szCs w:val="24"/>
          <w:highlight w:val="yellow"/>
        </w:rPr>
      </w:pPr>
    </w:p>
    <w:p w14:paraId="65C4F69C" w14:textId="65499FAC" w:rsidR="007B3CBB" w:rsidRPr="001F3E93" w:rsidRDefault="0010653A" w:rsidP="00CD4A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Kavandatud aktsiisitõusud mõjutavad tarbimise vähenemist täiendavalt muudele alkoholi hinda tõstvatele teguritele. Samas võidakse Eestis ostetud alkoholi koguste vähenemist  kompenseerida teistest riikidest soetatavaga.  </w:t>
      </w:r>
      <w:r w:rsidR="007B3CBB">
        <w:rPr>
          <w:rFonts w:ascii="Times New Roman" w:hAnsi="Times New Roman" w:cs="Times New Roman"/>
          <w:sz w:val="24"/>
          <w:szCs w:val="24"/>
        </w:rPr>
        <w:t xml:space="preserve">Mõju tarbimisele on keeruline hinnata, kuna samaaegselt aktsiisitõusuga suvel tõstetakse käibemaksumäära. Viimasel on laiaulatuslik mõju kõikidele </w:t>
      </w:r>
      <w:r w:rsidR="007B3CBB" w:rsidRPr="001F3E93">
        <w:rPr>
          <w:rFonts w:ascii="Times New Roman" w:hAnsi="Times New Roman" w:cs="Times New Roman"/>
          <w:sz w:val="24"/>
          <w:szCs w:val="24"/>
        </w:rPr>
        <w:t xml:space="preserve">hindadele. </w:t>
      </w:r>
      <w:r w:rsidR="00A04A44">
        <w:rPr>
          <w:rFonts w:ascii="Times New Roman" w:hAnsi="Times New Roman" w:cs="Times New Roman"/>
          <w:sz w:val="24"/>
          <w:szCs w:val="24"/>
        </w:rPr>
        <w:t>Mootorsõidukimaksu seaduse jõustumise ja mitmete eraisikute</w:t>
      </w:r>
      <w:r w:rsidR="002D13DE" w:rsidRPr="006C221E">
        <w:rPr>
          <w:rFonts w:ascii="Times New Roman" w:hAnsi="Times New Roman" w:cs="Times New Roman"/>
          <w:sz w:val="24"/>
          <w:szCs w:val="24"/>
        </w:rPr>
        <w:t xml:space="preserve"> tulumaksusoodustus</w:t>
      </w:r>
      <w:r w:rsidR="00A04A44">
        <w:rPr>
          <w:rFonts w:ascii="Times New Roman" w:hAnsi="Times New Roman" w:cs="Times New Roman"/>
          <w:sz w:val="24"/>
          <w:szCs w:val="24"/>
        </w:rPr>
        <w:t>te</w:t>
      </w:r>
      <w:r w:rsidR="002D13DE" w:rsidRPr="006C221E">
        <w:rPr>
          <w:rFonts w:ascii="Times New Roman" w:hAnsi="Times New Roman" w:cs="Times New Roman"/>
          <w:sz w:val="24"/>
          <w:szCs w:val="24"/>
        </w:rPr>
        <w:t xml:space="preserve"> </w:t>
      </w:r>
      <w:r w:rsidR="00882A75" w:rsidRPr="006C221E">
        <w:rPr>
          <w:rFonts w:ascii="Times New Roman" w:hAnsi="Times New Roman" w:cs="Times New Roman"/>
          <w:sz w:val="24"/>
          <w:szCs w:val="24"/>
        </w:rPr>
        <w:t>(eluasemelaenu intressid, abikaasa maksuvaba tulu, täiendav maksuvaba tulu laste eest)</w:t>
      </w:r>
      <w:r w:rsidR="00A04A44">
        <w:rPr>
          <w:rFonts w:ascii="Times New Roman" w:hAnsi="Times New Roman" w:cs="Times New Roman"/>
          <w:sz w:val="24"/>
          <w:szCs w:val="24"/>
        </w:rPr>
        <w:t xml:space="preserve"> kaotamise mõju on </w:t>
      </w:r>
      <w:r w:rsidR="007B3CBB" w:rsidRPr="001F3E93">
        <w:rPr>
          <w:rFonts w:ascii="Times New Roman" w:hAnsi="Times New Roman" w:cs="Times New Roman"/>
          <w:sz w:val="24"/>
          <w:szCs w:val="24"/>
        </w:rPr>
        <w:t>kumulatiiv</w:t>
      </w:r>
      <w:r w:rsidR="00A04A44">
        <w:rPr>
          <w:rFonts w:ascii="Times New Roman" w:hAnsi="Times New Roman" w:cs="Times New Roman"/>
          <w:sz w:val="24"/>
          <w:szCs w:val="24"/>
        </w:rPr>
        <w:t xml:space="preserve">ne, mis </w:t>
      </w:r>
      <w:r w:rsidR="007B3CBB" w:rsidRPr="001F3E93">
        <w:rPr>
          <w:rFonts w:ascii="Times New Roman" w:hAnsi="Times New Roman" w:cs="Times New Roman"/>
          <w:sz w:val="24"/>
          <w:szCs w:val="24"/>
        </w:rPr>
        <w:t>tee</w:t>
      </w:r>
      <w:r w:rsidR="00A04A44">
        <w:rPr>
          <w:rFonts w:ascii="Times New Roman" w:hAnsi="Times New Roman" w:cs="Times New Roman"/>
          <w:sz w:val="24"/>
          <w:szCs w:val="24"/>
        </w:rPr>
        <w:t xml:space="preserve">b </w:t>
      </w:r>
      <w:r w:rsidR="007B3CBB" w:rsidRPr="001F3E93">
        <w:rPr>
          <w:rFonts w:ascii="Times New Roman" w:hAnsi="Times New Roman" w:cs="Times New Roman"/>
          <w:sz w:val="24"/>
          <w:szCs w:val="24"/>
        </w:rPr>
        <w:t xml:space="preserve">väga keeruliseks tarbija käitumise ennustamise.  </w:t>
      </w:r>
    </w:p>
    <w:p w14:paraId="4F47A9AC" w14:textId="77777777" w:rsidR="0010653A" w:rsidRPr="001F3E93" w:rsidRDefault="0010653A" w:rsidP="00CD4AD7">
      <w:pPr>
        <w:spacing w:after="0" w:line="240" w:lineRule="auto"/>
        <w:jc w:val="both"/>
        <w:rPr>
          <w:rFonts w:ascii="Times New Roman" w:hAnsi="Times New Roman" w:cs="Times New Roman"/>
          <w:sz w:val="24"/>
          <w:szCs w:val="24"/>
        </w:rPr>
      </w:pPr>
    </w:p>
    <w:p w14:paraId="3C7163DC" w14:textId="3E6E6EE6" w:rsidR="00C34475" w:rsidRPr="00D96570" w:rsidRDefault="002D13DE" w:rsidP="00CD4AD7">
      <w:pPr>
        <w:spacing w:after="0" w:line="240" w:lineRule="auto"/>
        <w:jc w:val="both"/>
        <w:rPr>
          <w:rFonts w:ascii="Times New Roman" w:hAnsi="Times New Roman" w:cs="Times New Roman"/>
          <w:sz w:val="24"/>
          <w:szCs w:val="24"/>
        </w:rPr>
      </w:pPr>
      <w:r w:rsidRPr="001F3E93">
        <w:rPr>
          <w:rFonts w:ascii="Times New Roman" w:hAnsi="Times New Roman" w:cs="Times New Roman"/>
          <w:sz w:val="24"/>
          <w:szCs w:val="24"/>
        </w:rPr>
        <w:t>Alkoholi tootmismahud on käesoleval aastal</w:t>
      </w:r>
      <w:r w:rsidR="00230C80">
        <w:rPr>
          <w:rFonts w:ascii="Times New Roman" w:hAnsi="Times New Roman" w:cs="Times New Roman"/>
          <w:sz w:val="24"/>
          <w:szCs w:val="24"/>
        </w:rPr>
        <w:t xml:space="preserve"> languses</w:t>
      </w:r>
      <w:r w:rsidRPr="001F3E93">
        <w:rPr>
          <w:rFonts w:ascii="Times New Roman" w:hAnsi="Times New Roman" w:cs="Times New Roman"/>
          <w:sz w:val="24"/>
          <w:szCs w:val="24"/>
        </w:rPr>
        <w:t xml:space="preserve">. </w:t>
      </w:r>
      <w:r w:rsidR="00D8654C" w:rsidRPr="001F3E93">
        <w:rPr>
          <w:rFonts w:ascii="Times New Roman" w:hAnsi="Times New Roman" w:cs="Times New Roman"/>
          <w:sz w:val="24"/>
          <w:szCs w:val="24"/>
        </w:rPr>
        <w:t>2024. aasta e</w:t>
      </w:r>
      <w:r w:rsidRPr="001F3E93">
        <w:rPr>
          <w:rFonts w:ascii="Times New Roman" w:hAnsi="Times New Roman" w:cs="Times New Roman"/>
          <w:sz w:val="24"/>
          <w:szCs w:val="24"/>
        </w:rPr>
        <w:t>simesel poolaastal deklareeritud andmed näitavad vähenemist võrreldes eel</w:t>
      </w:r>
      <w:r w:rsidR="00D8654C" w:rsidRPr="001F3E93">
        <w:rPr>
          <w:rFonts w:ascii="Times New Roman" w:hAnsi="Times New Roman" w:cs="Times New Roman"/>
          <w:sz w:val="24"/>
          <w:szCs w:val="24"/>
        </w:rPr>
        <w:t>m</w:t>
      </w:r>
      <w:r w:rsidRPr="001F3E93">
        <w:rPr>
          <w:rFonts w:ascii="Times New Roman" w:hAnsi="Times New Roman" w:cs="Times New Roman"/>
          <w:sz w:val="24"/>
          <w:szCs w:val="24"/>
        </w:rPr>
        <w:t>ise aastaga ja eriti lahja alkoholi puhul.</w:t>
      </w:r>
      <w:r w:rsidR="00D8654C" w:rsidRPr="001F3E93">
        <w:rPr>
          <w:rFonts w:ascii="Times New Roman" w:hAnsi="Times New Roman" w:cs="Times New Roman"/>
          <w:sz w:val="24"/>
          <w:szCs w:val="24"/>
        </w:rPr>
        <w:t xml:space="preserve"> </w:t>
      </w:r>
      <w:r w:rsidR="007B3CBB" w:rsidRPr="001F3E93">
        <w:rPr>
          <w:rFonts w:ascii="Times New Roman" w:hAnsi="Times New Roman" w:cs="Times New Roman"/>
          <w:sz w:val="24"/>
          <w:szCs w:val="24"/>
        </w:rPr>
        <w:t>Alkoholi tootmismahtude langus võib jätkuda 2025. aastal</w:t>
      </w:r>
      <w:r w:rsidR="00D8654C" w:rsidRPr="001F3E93">
        <w:rPr>
          <w:rFonts w:ascii="Times New Roman" w:hAnsi="Times New Roman" w:cs="Times New Roman"/>
          <w:sz w:val="24"/>
          <w:szCs w:val="24"/>
        </w:rPr>
        <w:t xml:space="preserve"> ka </w:t>
      </w:r>
      <w:r w:rsidR="007B3CBB" w:rsidRPr="001F3E93">
        <w:rPr>
          <w:rFonts w:ascii="Times New Roman" w:hAnsi="Times New Roman" w:cs="Times New Roman"/>
          <w:sz w:val="24"/>
          <w:szCs w:val="24"/>
        </w:rPr>
        <w:t xml:space="preserve">ilma aktsiisitõusuta </w:t>
      </w:r>
      <w:r w:rsidR="00D8654C" w:rsidRPr="001F3E93">
        <w:rPr>
          <w:rFonts w:ascii="Times New Roman" w:hAnsi="Times New Roman" w:cs="Times New Roman"/>
          <w:sz w:val="24"/>
          <w:szCs w:val="24"/>
        </w:rPr>
        <w:t xml:space="preserve">sama </w:t>
      </w:r>
      <w:r w:rsidR="007B3CBB" w:rsidRPr="001F3E93">
        <w:rPr>
          <w:rFonts w:ascii="Times New Roman" w:hAnsi="Times New Roman" w:cs="Times New Roman"/>
          <w:sz w:val="24"/>
          <w:szCs w:val="24"/>
        </w:rPr>
        <w:t xml:space="preserve"> aasta suvel</w:t>
      </w:r>
      <w:r w:rsidR="00D8654C" w:rsidRPr="001F3E93">
        <w:rPr>
          <w:rFonts w:ascii="Times New Roman" w:hAnsi="Times New Roman" w:cs="Times New Roman"/>
          <w:sz w:val="24"/>
          <w:szCs w:val="24"/>
        </w:rPr>
        <w:t xml:space="preserve">. </w:t>
      </w:r>
      <w:r w:rsidR="007B3CBB" w:rsidRPr="001F3E93">
        <w:rPr>
          <w:rFonts w:ascii="Times New Roman" w:hAnsi="Times New Roman" w:cs="Times New Roman"/>
          <w:sz w:val="24"/>
          <w:szCs w:val="24"/>
        </w:rPr>
        <w:t xml:space="preserve"> </w:t>
      </w:r>
      <w:r w:rsidR="00D8654C" w:rsidRPr="001F3E93">
        <w:rPr>
          <w:rFonts w:ascii="Times New Roman" w:hAnsi="Times New Roman" w:cs="Times New Roman"/>
          <w:sz w:val="24"/>
          <w:szCs w:val="24"/>
        </w:rPr>
        <w:t>A</w:t>
      </w:r>
      <w:r w:rsidR="007B3CBB" w:rsidRPr="001F3E93">
        <w:rPr>
          <w:rFonts w:ascii="Times New Roman" w:hAnsi="Times New Roman" w:cs="Times New Roman"/>
          <w:sz w:val="24"/>
          <w:szCs w:val="24"/>
        </w:rPr>
        <w:t>ktsiisi</w:t>
      </w:r>
      <w:r w:rsidR="007B3CBB">
        <w:rPr>
          <w:rFonts w:ascii="Times New Roman" w:hAnsi="Times New Roman" w:cs="Times New Roman"/>
          <w:sz w:val="24"/>
          <w:szCs w:val="24"/>
        </w:rPr>
        <w:t xml:space="preserve">- ja käibemaksutõus võib </w:t>
      </w:r>
      <w:r w:rsidR="00D8654C">
        <w:rPr>
          <w:rFonts w:ascii="Times New Roman" w:hAnsi="Times New Roman" w:cs="Times New Roman"/>
          <w:sz w:val="24"/>
          <w:szCs w:val="24"/>
        </w:rPr>
        <w:t xml:space="preserve">tootmismahtude vähenemisele </w:t>
      </w:r>
      <w:r w:rsidR="007B3CBB">
        <w:rPr>
          <w:rFonts w:ascii="Times New Roman" w:hAnsi="Times New Roman" w:cs="Times New Roman"/>
          <w:sz w:val="24"/>
          <w:szCs w:val="24"/>
        </w:rPr>
        <w:t xml:space="preserve">täiendava mõju lisada. </w:t>
      </w:r>
      <w:r w:rsidR="00C34475" w:rsidRPr="00163691">
        <w:rPr>
          <w:rFonts w:ascii="Times New Roman" w:hAnsi="Times New Roman" w:cs="Times New Roman"/>
          <w:sz w:val="24"/>
          <w:szCs w:val="24"/>
        </w:rPr>
        <w:t xml:space="preserve">Alkoholi hinnakasvu mõjutavad </w:t>
      </w:r>
      <w:r w:rsidR="00D8654C">
        <w:rPr>
          <w:rFonts w:ascii="Times New Roman" w:hAnsi="Times New Roman" w:cs="Times New Roman"/>
          <w:sz w:val="24"/>
          <w:szCs w:val="24"/>
        </w:rPr>
        <w:t xml:space="preserve">ka </w:t>
      </w:r>
      <w:r w:rsidR="00C34475" w:rsidRPr="00163691">
        <w:rPr>
          <w:rFonts w:ascii="Times New Roman" w:hAnsi="Times New Roman" w:cs="Times New Roman"/>
          <w:sz w:val="24"/>
          <w:szCs w:val="24"/>
        </w:rPr>
        <w:t>tooraine ja energia</w:t>
      </w:r>
      <w:r w:rsidR="00CB6BC5">
        <w:rPr>
          <w:rFonts w:ascii="Times New Roman" w:hAnsi="Times New Roman" w:cs="Times New Roman"/>
          <w:sz w:val="24"/>
          <w:szCs w:val="24"/>
        </w:rPr>
        <w:t xml:space="preserve"> võimalik</w:t>
      </w:r>
      <w:r w:rsidR="00C34475" w:rsidRPr="00163691">
        <w:rPr>
          <w:rFonts w:ascii="Times New Roman" w:hAnsi="Times New Roman" w:cs="Times New Roman"/>
          <w:sz w:val="24"/>
          <w:szCs w:val="24"/>
        </w:rPr>
        <w:t xml:space="preserve"> hinnakasv, samuti suvel </w:t>
      </w:r>
      <w:r w:rsidR="00144ADD">
        <w:rPr>
          <w:rFonts w:ascii="Times New Roman" w:hAnsi="Times New Roman" w:cs="Times New Roman"/>
          <w:sz w:val="24"/>
          <w:szCs w:val="24"/>
        </w:rPr>
        <w:t xml:space="preserve">julgeolekumaksu osana </w:t>
      </w:r>
      <w:r w:rsidR="00C34475" w:rsidRPr="00163691">
        <w:rPr>
          <w:rFonts w:ascii="Times New Roman" w:hAnsi="Times New Roman" w:cs="Times New Roman"/>
          <w:sz w:val="24"/>
          <w:szCs w:val="24"/>
        </w:rPr>
        <w:t>rakenduv kõrgem käibemaksumäär.</w:t>
      </w:r>
      <w:r w:rsidR="00163691" w:rsidRPr="00163691">
        <w:rPr>
          <w:rFonts w:ascii="Times New Roman" w:hAnsi="Times New Roman" w:cs="Times New Roman"/>
          <w:sz w:val="24"/>
          <w:szCs w:val="24"/>
        </w:rPr>
        <w:t xml:space="preserve"> Inimeste kulutused esmavajaduste katteks suurenevad üldises hinnakasvukeskkonnas</w:t>
      </w:r>
      <w:r w:rsidR="00D96570">
        <w:rPr>
          <w:rFonts w:ascii="Times New Roman" w:hAnsi="Times New Roman" w:cs="Times New Roman"/>
          <w:sz w:val="24"/>
          <w:szCs w:val="24"/>
        </w:rPr>
        <w:t xml:space="preserve"> ning raha alkoholi soetamiseks jääb vähemaks</w:t>
      </w:r>
      <w:r w:rsidR="00D8654C">
        <w:rPr>
          <w:rFonts w:ascii="Times New Roman" w:hAnsi="Times New Roman" w:cs="Times New Roman"/>
          <w:sz w:val="24"/>
          <w:szCs w:val="24"/>
        </w:rPr>
        <w:t>. Intressimäärade tõus</w:t>
      </w:r>
      <w:r w:rsidR="00D275D9">
        <w:rPr>
          <w:rFonts w:ascii="Times New Roman" w:hAnsi="Times New Roman" w:cs="Times New Roman"/>
          <w:sz w:val="24"/>
          <w:szCs w:val="24"/>
        </w:rPr>
        <w:t xml:space="preserve">u mõjusid on näha ostukorvis. Suurenenud on toidukaupade ja eluaseme kulude osakaal võrreldes muude kuludega. See kõik </w:t>
      </w:r>
      <w:r w:rsidR="00D96570">
        <w:rPr>
          <w:rFonts w:ascii="Times New Roman" w:hAnsi="Times New Roman" w:cs="Times New Roman"/>
          <w:sz w:val="24"/>
          <w:szCs w:val="24"/>
        </w:rPr>
        <w:t xml:space="preserve">avaldab mõju ka alkoholi käitlejate </w:t>
      </w:r>
      <w:r w:rsidR="00D96570" w:rsidRPr="00D96570">
        <w:rPr>
          <w:rFonts w:ascii="Times New Roman" w:hAnsi="Times New Roman" w:cs="Times New Roman"/>
          <w:sz w:val="24"/>
          <w:szCs w:val="24"/>
        </w:rPr>
        <w:t xml:space="preserve">tegevusele. </w:t>
      </w:r>
      <w:r w:rsidR="00163691" w:rsidRPr="00D96570">
        <w:rPr>
          <w:rFonts w:ascii="Times New Roman" w:hAnsi="Times New Roman" w:cs="Times New Roman"/>
          <w:sz w:val="24"/>
          <w:szCs w:val="24"/>
        </w:rPr>
        <w:t>Suhteliselt kõrge aktsiisimäär mõjuta</w:t>
      </w:r>
      <w:r w:rsidR="00D96570" w:rsidRPr="00D96570">
        <w:rPr>
          <w:rFonts w:ascii="Times New Roman" w:hAnsi="Times New Roman" w:cs="Times New Roman"/>
          <w:sz w:val="24"/>
          <w:szCs w:val="24"/>
        </w:rPr>
        <w:t>b</w:t>
      </w:r>
      <w:r w:rsidR="00163691" w:rsidRPr="00D96570">
        <w:rPr>
          <w:rFonts w:ascii="Times New Roman" w:hAnsi="Times New Roman" w:cs="Times New Roman"/>
          <w:sz w:val="24"/>
          <w:szCs w:val="24"/>
        </w:rPr>
        <w:t xml:space="preserve"> ettevõtjate konkurentsivõimet</w:t>
      </w:r>
      <w:r w:rsidR="00D96570" w:rsidRPr="00D96570">
        <w:rPr>
          <w:rFonts w:ascii="Times New Roman" w:hAnsi="Times New Roman" w:cs="Times New Roman"/>
          <w:sz w:val="24"/>
          <w:szCs w:val="24"/>
        </w:rPr>
        <w:t xml:space="preserve"> nt olukorras, kui tarbija hakkab eelistama soetusi välismaalt (reisija kaasaostetud kogused). </w:t>
      </w:r>
      <w:r w:rsidR="00C34475" w:rsidRPr="00D96570">
        <w:rPr>
          <w:rFonts w:ascii="Times New Roman" w:hAnsi="Times New Roman" w:cs="Times New Roman"/>
          <w:sz w:val="24"/>
          <w:szCs w:val="24"/>
        </w:rPr>
        <w:t xml:space="preserve">  </w:t>
      </w:r>
    </w:p>
    <w:p w14:paraId="4CE17497" w14:textId="77777777" w:rsidR="00D144D6" w:rsidRPr="00E13872" w:rsidRDefault="00D144D6" w:rsidP="00CD4AD7">
      <w:pPr>
        <w:spacing w:after="0" w:line="240" w:lineRule="auto"/>
        <w:jc w:val="both"/>
        <w:rPr>
          <w:rFonts w:ascii="Times New Roman" w:hAnsi="Times New Roman" w:cs="Times New Roman"/>
          <w:sz w:val="24"/>
          <w:szCs w:val="24"/>
        </w:rPr>
      </w:pPr>
    </w:p>
    <w:p w14:paraId="091F1BEA" w14:textId="212F2B40" w:rsidR="000D70AF" w:rsidRDefault="000D70AF" w:rsidP="000D70AF">
      <w:pPr>
        <w:spacing w:after="0" w:line="240" w:lineRule="auto"/>
        <w:jc w:val="both"/>
        <w:rPr>
          <w:rFonts w:ascii="Times New Roman" w:hAnsi="Times New Roman" w:cs="Times New Roman"/>
          <w:sz w:val="24"/>
          <w:szCs w:val="24"/>
        </w:rPr>
      </w:pPr>
      <w:r w:rsidRPr="00E13872">
        <w:rPr>
          <w:rFonts w:ascii="Times New Roman" w:hAnsi="Times New Roman" w:cs="Times New Roman"/>
          <w:sz w:val="24"/>
          <w:szCs w:val="24"/>
        </w:rPr>
        <w:t>Võrreldes 2024. aasta aktsiisiga tuleb aktsiisi- ja käibemaksutõusu tulemusena 2025. aasta suvel maksta veinilt (</w:t>
      </w:r>
      <w:r w:rsidR="00C2426A">
        <w:rPr>
          <w:rFonts w:ascii="Times New Roman" w:hAnsi="Times New Roman" w:cs="Times New Roman"/>
          <w:sz w:val="24"/>
          <w:szCs w:val="24"/>
        </w:rPr>
        <w:t xml:space="preserve">nt 12%vol ja </w:t>
      </w:r>
      <w:r w:rsidRPr="00E13872">
        <w:rPr>
          <w:rFonts w:ascii="Times New Roman" w:hAnsi="Times New Roman" w:cs="Times New Roman"/>
          <w:sz w:val="24"/>
          <w:szCs w:val="24"/>
        </w:rPr>
        <w:t>0,75 liitrit) 0,1</w:t>
      </w:r>
      <w:r w:rsidR="00C55CA1">
        <w:rPr>
          <w:rFonts w:ascii="Times New Roman" w:hAnsi="Times New Roman" w:cs="Times New Roman"/>
          <w:sz w:val="24"/>
          <w:szCs w:val="24"/>
        </w:rPr>
        <w:t>7</w:t>
      </w:r>
      <w:r w:rsidRPr="00E13872">
        <w:rPr>
          <w:rFonts w:ascii="Times New Roman" w:hAnsi="Times New Roman" w:cs="Times New Roman"/>
          <w:sz w:val="24"/>
          <w:szCs w:val="24"/>
        </w:rPr>
        <w:t xml:space="preserve"> eurot rohkem aktsiisi ja käibemaksu, õllelt (0,5 liitrit, 5%vol) ja siidrilt (</w:t>
      </w:r>
      <w:r w:rsidR="00C2426A">
        <w:rPr>
          <w:rFonts w:ascii="Times New Roman" w:hAnsi="Times New Roman" w:cs="Times New Roman"/>
          <w:sz w:val="24"/>
          <w:szCs w:val="24"/>
        </w:rPr>
        <w:t xml:space="preserve">nt 5%vol ja </w:t>
      </w:r>
      <w:r w:rsidRPr="00E13872">
        <w:rPr>
          <w:rFonts w:ascii="Times New Roman" w:hAnsi="Times New Roman" w:cs="Times New Roman"/>
          <w:sz w:val="24"/>
          <w:szCs w:val="24"/>
        </w:rPr>
        <w:t>0,5 L) 0,0</w:t>
      </w:r>
      <w:r w:rsidR="00C55CA1">
        <w:rPr>
          <w:rFonts w:ascii="Times New Roman" w:hAnsi="Times New Roman" w:cs="Times New Roman"/>
          <w:sz w:val="24"/>
          <w:szCs w:val="24"/>
        </w:rPr>
        <w:t>6</w:t>
      </w:r>
      <w:r w:rsidRPr="00E13872">
        <w:rPr>
          <w:rFonts w:ascii="Times New Roman" w:hAnsi="Times New Roman" w:cs="Times New Roman"/>
          <w:sz w:val="24"/>
          <w:szCs w:val="24"/>
        </w:rPr>
        <w:t xml:space="preserve"> eurot ning viinalt (0,5 liitrit ja 40%vol) 0,5</w:t>
      </w:r>
      <w:r w:rsidR="00C55CA1">
        <w:rPr>
          <w:rFonts w:ascii="Times New Roman" w:hAnsi="Times New Roman" w:cs="Times New Roman"/>
          <w:sz w:val="24"/>
          <w:szCs w:val="24"/>
        </w:rPr>
        <w:t>9</w:t>
      </w:r>
      <w:r w:rsidRPr="00E13872">
        <w:rPr>
          <w:rFonts w:ascii="Times New Roman" w:hAnsi="Times New Roman" w:cs="Times New Roman"/>
          <w:sz w:val="24"/>
          <w:szCs w:val="24"/>
        </w:rPr>
        <w:t xml:space="preserve"> eurot. </w:t>
      </w:r>
    </w:p>
    <w:p w14:paraId="031934E4" w14:textId="77777777" w:rsidR="00703D56" w:rsidRDefault="00703D56" w:rsidP="000D70AF">
      <w:pPr>
        <w:spacing w:after="0" w:line="240" w:lineRule="auto"/>
        <w:jc w:val="both"/>
        <w:rPr>
          <w:rFonts w:ascii="Times New Roman" w:hAnsi="Times New Roman" w:cs="Times New Roman"/>
          <w:sz w:val="24"/>
          <w:szCs w:val="24"/>
        </w:rPr>
      </w:pPr>
    </w:p>
    <w:p w14:paraId="7AF49C38" w14:textId="77777777" w:rsidR="00946A81" w:rsidRDefault="00946A81" w:rsidP="00620680">
      <w:pPr>
        <w:spacing w:after="0" w:line="240" w:lineRule="auto"/>
        <w:rPr>
          <w:rFonts w:ascii="Times New Roman" w:hAnsi="Times New Roman" w:cs="Times New Roman"/>
          <w:b/>
          <w:bCs/>
          <w:sz w:val="24"/>
          <w:szCs w:val="24"/>
        </w:rPr>
      </w:pPr>
    </w:p>
    <w:p w14:paraId="30A265C8" w14:textId="18BF38D9" w:rsidR="00620680" w:rsidRPr="00844A26" w:rsidRDefault="00620680" w:rsidP="00620680">
      <w:pPr>
        <w:spacing w:after="0" w:line="240" w:lineRule="auto"/>
        <w:rPr>
          <w:rFonts w:ascii="Times New Roman" w:hAnsi="Times New Roman" w:cs="Times New Roman"/>
          <w:sz w:val="24"/>
          <w:szCs w:val="24"/>
        </w:rPr>
      </w:pPr>
      <w:r w:rsidRPr="00620680">
        <w:rPr>
          <w:rFonts w:ascii="Times New Roman" w:hAnsi="Times New Roman" w:cs="Times New Roman"/>
          <w:b/>
          <w:bCs/>
          <w:sz w:val="24"/>
          <w:szCs w:val="24"/>
        </w:rPr>
        <w:lastRenderedPageBreak/>
        <w:t>Tabel 1</w:t>
      </w:r>
      <w:r w:rsidR="006C221E">
        <w:rPr>
          <w:rFonts w:ascii="Times New Roman" w:hAnsi="Times New Roman" w:cs="Times New Roman"/>
          <w:b/>
          <w:bCs/>
          <w:sz w:val="24"/>
          <w:szCs w:val="24"/>
        </w:rPr>
        <w:t>1</w:t>
      </w:r>
      <w:r w:rsidRPr="00620680">
        <w:rPr>
          <w:rFonts w:ascii="Times New Roman" w:hAnsi="Times New Roman" w:cs="Times New Roman"/>
          <w:b/>
          <w:bCs/>
          <w:sz w:val="24"/>
          <w:szCs w:val="24"/>
        </w:rPr>
        <w:t>.</w:t>
      </w:r>
      <w:r w:rsidRPr="00844A26">
        <w:rPr>
          <w:rFonts w:ascii="Times New Roman" w:hAnsi="Times New Roman" w:cs="Times New Roman"/>
          <w:sz w:val="24"/>
          <w:szCs w:val="24"/>
        </w:rPr>
        <w:t xml:space="preserve"> Alkoholi aktsiisitõusu mõju hinnale 202</w:t>
      </w:r>
      <w:r w:rsidR="00637D6E">
        <w:rPr>
          <w:rFonts w:ascii="Times New Roman" w:hAnsi="Times New Roman" w:cs="Times New Roman"/>
          <w:sz w:val="24"/>
          <w:szCs w:val="24"/>
        </w:rPr>
        <w:t>5</w:t>
      </w:r>
      <w:r w:rsidRPr="00844A26">
        <w:rPr>
          <w:rFonts w:ascii="Times New Roman" w:hAnsi="Times New Roman" w:cs="Times New Roman"/>
          <w:sz w:val="24"/>
          <w:szCs w:val="24"/>
        </w:rPr>
        <w:t>. aasta</w:t>
      </w:r>
      <w:r w:rsidR="008441CA">
        <w:rPr>
          <w:rFonts w:ascii="Times New Roman" w:hAnsi="Times New Roman" w:cs="Times New Roman"/>
          <w:sz w:val="24"/>
          <w:szCs w:val="24"/>
        </w:rPr>
        <w:t xml:space="preserve"> suvel</w:t>
      </w:r>
    </w:p>
    <w:tbl>
      <w:tblPr>
        <w:tblStyle w:val="Kontuurtabel"/>
        <w:tblW w:w="9067" w:type="dxa"/>
        <w:tblLayout w:type="fixed"/>
        <w:tblLook w:val="04A0" w:firstRow="1" w:lastRow="0" w:firstColumn="1" w:lastColumn="0" w:noHBand="0" w:noVBand="1"/>
      </w:tblPr>
      <w:tblGrid>
        <w:gridCol w:w="948"/>
        <w:gridCol w:w="2733"/>
        <w:gridCol w:w="1417"/>
        <w:gridCol w:w="1843"/>
        <w:gridCol w:w="2126"/>
      </w:tblGrid>
      <w:tr w:rsidR="008441CA" w:rsidRPr="00637D6E" w14:paraId="24FD9C92" w14:textId="7927F36F" w:rsidTr="005856D5">
        <w:trPr>
          <w:trHeight w:val="1084"/>
        </w:trPr>
        <w:tc>
          <w:tcPr>
            <w:tcW w:w="948" w:type="dxa"/>
            <w:shd w:val="clear" w:color="auto" w:fill="C6D9F1" w:themeFill="text2" w:themeFillTint="33"/>
          </w:tcPr>
          <w:p w14:paraId="61276D64" w14:textId="31914CB9" w:rsidR="008441CA" w:rsidRPr="00637D6E" w:rsidRDefault="008441CA" w:rsidP="00EE776B">
            <w:pPr>
              <w:rPr>
                <w:rFonts w:ascii="Times New Roman" w:hAnsi="Times New Roman" w:cs="Times New Roman"/>
              </w:rPr>
            </w:pPr>
            <w:proofErr w:type="spellStart"/>
            <w:r w:rsidRPr="00637D6E">
              <w:rPr>
                <w:rFonts w:ascii="Times New Roman" w:hAnsi="Times New Roman" w:cs="Times New Roman"/>
              </w:rPr>
              <w:t>Tooe</w:t>
            </w:r>
            <w:proofErr w:type="spellEnd"/>
          </w:p>
        </w:tc>
        <w:tc>
          <w:tcPr>
            <w:tcW w:w="2733" w:type="dxa"/>
            <w:shd w:val="clear" w:color="auto" w:fill="C6D9F1" w:themeFill="text2" w:themeFillTint="33"/>
          </w:tcPr>
          <w:p w14:paraId="2ECE68E5" w14:textId="77777777" w:rsidR="008441CA" w:rsidRPr="00637D6E" w:rsidRDefault="008441CA" w:rsidP="00EE776B">
            <w:pPr>
              <w:jc w:val="center"/>
              <w:rPr>
                <w:rFonts w:ascii="Times New Roman" w:hAnsi="Times New Roman" w:cs="Times New Roman"/>
              </w:rPr>
            </w:pPr>
            <w:r w:rsidRPr="00637D6E">
              <w:rPr>
                <w:rFonts w:ascii="Times New Roman" w:hAnsi="Times New Roman" w:cs="Times New Roman"/>
              </w:rPr>
              <w:t>Aktsiisi-</w:t>
            </w:r>
          </w:p>
          <w:p w14:paraId="3F9AE9F7" w14:textId="77777777" w:rsidR="008441CA" w:rsidRPr="00637D6E" w:rsidRDefault="008441CA" w:rsidP="00EE776B">
            <w:pPr>
              <w:jc w:val="center"/>
              <w:rPr>
                <w:rFonts w:ascii="Times New Roman" w:hAnsi="Times New Roman" w:cs="Times New Roman"/>
              </w:rPr>
            </w:pPr>
            <w:r w:rsidRPr="00637D6E">
              <w:rPr>
                <w:rFonts w:ascii="Times New Roman" w:hAnsi="Times New Roman" w:cs="Times New Roman"/>
              </w:rPr>
              <w:t>summa</w:t>
            </w:r>
          </w:p>
          <w:p w14:paraId="1D637BA9" w14:textId="77777777" w:rsidR="008441CA" w:rsidRDefault="008441CA" w:rsidP="00EE776B">
            <w:pPr>
              <w:jc w:val="center"/>
              <w:rPr>
                <w:rFonts w:ascii="Times New Roman" w:hAnsi="Times New Roman" w:cs="Times New Roman"/>
              </w:rPr>
            </w:pPr>
            <w:r w:rsidRPr="00637D6E">
              <w:rPr>
                <w:rFonts w:ascii="Times New Roman" w:hAnsi="Times New Roman" w:cs="Times New Roman"/>
              </w:rPr>
              <w:t>2024</w:t>
            </w:r>
          </w:p>
          <w:p w14:paraId="4D8C88D8" w14:textId="636194AB" w:rsidR="008441CA" w:rsidRPr="00637D6E" w:rsidRDefault="008441CA" w:rsidP="005856D5">
            <w:pPr>
              <w:rPr>
                <w:rFonts w:ascii="Times New Roman" w:hAnsi="Times New Roman" w:cs="Times New Roman"/>
              </w:rPr>
            </w:pPr>
            <w:r>
              <w:rPr>
                <w:rFonts w:ascii="Times New Roman" w:hAnsi="Times New Roman" w:cs="Times New Roman"/>
              </w:rPr>
              <w:t>(aktsiis koos käibemaksuga)</w:t>
            </w:r>
          </w:p>
        </w:tc>
        <w:tc>
          <w:tcPr>
            <w:tcW w:w="1417" w:type="dxa"/>
            <w:shd w:val="clear" w:color="auto" w:fill="C6D9F1" w:themeFill="text2" w:themeFillTint="33"/>
          </w:tcPr>
          <w:p w14:paraId="74E167FD" w14:textId="77777777" w:rsidR="008441CA" w:rsidRPr="00637D6E" w:rsidRDefault="008441CA" w:rsidP="00EE776B">
            <w:pPr>
              <w:jc w:val="center"/>
              <w:rPr>
                <w:rFonts w:ascii="Times New Roman" w:hAnsi="Times New Roman" w:cs="Times New Roman"/>
              </w:rPr>
            </w:pPr>
            <w:r w:rsidRPr="00637D6E">
              <w:rPr>
                <w:rFonts w:ascii="Times New Roman" w:hAnsi="Times New Roman" w:cs="Times New Roman"/>
              </w:rPr>
              <w:t>Aktsiisi-</w:t>
            </w:r>
          </w:p>
          <w:p w14:paraId="065F3C8A" w14:textId="77777777" w:rsidR="008441CA" w:rsidRPr="00637D6E" w:rsidRDefault="008441CA" w:rsidP="00EE776B">
            <w:pPr>
              <w:jc w:val="center"/>
              <w:rPr>
                <w:rFonts w:ascii="Times New Roman" w:hAnsi="Times New Roman" w:cs="Times New Roman"/>
              </w:rPr>
            </w:pPr>
            <w:r w:rsidRPr="00637D6E">
              <w:rPr>
                <w:rFonts w:ascii="Times New Roman" w:hAnsi="Times New Roman" w:cs="Times New Roman"/>
              </w:rPr>
              <w:t>summa</w:t>
            </w:r>
          </w:p>
          <w:p w14:paraId="5A0DBD21" w14:textId="0EA235B4" w:rsidR="008441CA" w:rsidRPr="00637D6E" w:rsidRDefault="008441CA" w:rsidP="00EE776B">
            <w:pPr>
              <w:jc w:val="center"/>
              <w:rPr>
                <w:rFonts w:ascii="Times New Roman" w:hAnsi="Times New Roman" w:cs="Times New Roman"/>
              </w:rPr>
            </w:pPr>
            <w:r w:rsidRPr="00637D6E">
              <w:rPr>
                <w:rFonts w:ascii="Times New Roman" w:hAnsi="Times New Roman" w:cs="Times New Roman"/>
              </w:rPr>
              <w:t>2025.07</w:t>
            </w:r>
          </w:p>
        </w:tc>
        <w:tc>
          <w:tcPr>
            <w:tcW w:w="1843" w:type="dxa"/>
            <w:shd w:val="clear" w:color="auto" w:fill="C6D9F1" w:themeFill="text2" w:themeFillTint="33"/>
          </w:tcPr>
          <w:p w14:paraId="7A3F98DB" w14:textId="77777777" w:rsidR="008441CA" w:rsidRPr="00637D6E" w:rsidRDefault="008441CA" w:rsidP="00EE776B">
            <w:pPr>
              <w:jc w:val="center"/>
              <w:rPr>
                <w:rFonts w:ascii="Times New Roman" w:hAnsi="Times New Roman" w:cs="Times New Roman"/>
              </w:rPr>
            </w:pPr>
            <w:r w:rsidRPr="00637D6E">
              <w:rPr>
                <w:rFonts w:ascii="Times New Roman" w:hAnsi="Times New Roman" w:cs="Times New Roman"/>
              </w:rPr>
              <w:t>Aktsiis ja käibemaks aktsiisi arvelt</w:t>
            </w:r>
          </w:p>
          <w:p w14:paraId="4EEC3150" w14:textId="04B2C069" w:rsidR="008441CA" w:rsidRPr="00637D6E" w:rsidRDefault="008441CA" w:rsidP="00EE776B">
            <w:pPr>
              <w:jc w:val="center"/>
              <w:rPr>
                <w:rFonts w:ascii="Times New Roman" w:hAnsi="Times New Roman" w:cs="Times New Roman"/>
              </w:rPr>
            </w:pPr>
            <w:r w:rsidRPr="00637D6E">
              <w:rPr>
                <w:rFonts w:ascii="Times New Roman" w:hAnsi="Times New Roman" w:cs="Times New Roman"/>
              </w:rPr>
              <w:t>2025.07</w:t>
            </w:r>
          </w:p>
        </w:tc>
        <w:tc>
          <w:tcPr>
            <w:tcW w:w="2126" w:type="dxa"/>
            <w:shd w:val="clear" w:color="auto" w:fill="C6D9F1" w:themeFill="text2" w:themeFillTint="33"/>
          </w:tcPr>
          <w:p w14:paraId="6F6BC62C" w14:textId="77777777" w:rsidR="008441CA" w:rsidRDefault="008441CA" w:rsidP="00EE776B">
            <w:pPr>
              <w:jc w:val="center"/>
              <w:rPr>
                <w:rFonts w:ascii="Times New Roman" w:hAnsi="Times New Roman" w:cs="Times New Roman"/>
              </w:rPr>
            </w:pPr>
            <w:r w:rsidRPr="00637D6E">
              <w:rPr>
                <w:rFonts w:ascii="Times New Roman" w:hAnsi="Times New Roman" w:cs="Times New Roman"/>
              </w:rPr>
              <w:t xml:space="preserve">Kasv </w:t>
            </w:r>
            <w:r>
              <w:rPr>
                <w:rFonts w:ascii="Times New Roman" w:hAnsi="Times New Roman" w:cs="Times New Roman"/>
              </w:rPr>
              <w:t>2025</w:t>
            </w:r>
          </w:p>
          <w:p w14:paraId="0EE65E43" w14:textId="7C272DD5" w:rsidR="008441CA" w:rsidRDefault="008441CA" w:rsidP="00EE776B">
            <w:pPr>
              <w:jc w:val="center"/>
              <w:rPr>
                <w:rFonts w:ascii="Times New Roman" w:hAnsi="Times New Roman" w:cs="Times New Roman"/>
              </w:rPr>
            </w:pPr>
            <w:r>
              <w:rPr>
                <w:rFonts w:ascii="Times New Roman" w:hAnsi="Times New Roman" w:cs="Times New Roman"/>
              </w:rPr>
              <w:t>juunis</w:t>
            </w:r>
          </w:p>
          <w:p w14:paraId="36F78E95" w14:textId="6BC8BC22" w:rsidR="008441CA" w:rsidRDefault="008441CA" w:rsidP="00EE776B">
            <w:pPr>
              <w:jc w:val="center"/>
              <w:rPr>
                <w:rFonts w:ascii="Times New Roman" w:hAnsi="Times New Roman" w:cs="Times New Roman"/>
              </w:rPr>
            </w:pPr>
            <w:r w:rsidRPr="00637D6E">
              <w:rPr>
                <w:rFonts w:ascii="Times New Roman" w:hAnsi="Times New Roman" w:cs="Times New Roman"/>
              </w:rPr>
              <w:t>võrreldes 202</w:t>
            </w:r>
            <w:r>
              <w:rPr>
                <w:rFonts w:ascii="Times New Roman" w:hAnsi="Times New Roman" w:cs="Times New Roman"/>
              </w:rPr>
              <w:t>4</w:t>
            </w:r>
            <w:r w:rsidRPr="00637D6E">
              <w:rPr>
                <w:rFonts w:ascii="Times New Roman" w:hAnsi="Times New Roman" w:cs="Times New Roman"/>
              </w:rPr>
              <w:t xml:space="preserve"> </w:t>
            </w:r>
          </w:p>
          <w:p w14:paraId="59EE45EE" w14:textId="28F38C5A" w:rsidR="008441CA" w:rsidRPr="00637D6E" w:rsidRDefault="008441CA" w:rsidP="00EE776B">
            <w:pPr>
              <w:jc w:val="center"/>
              <w:rPr>
                <w:rFonts w:ascii="Times New Roman" w:hAnsi="Times New Roman" w:cs="Times New Roman"/>
              </w:rPr>
            </w:pPr>
            <w:r>
              <w:rPr>
                <w:rFonts w:ascii="Times New Roman" w:hAnsi="Times New Roman" w:cs="Times New Roman"/>
              </w:rPr>
              <w:t>(v</w:t>
            </w:r>
            <w:r w:rsidR="005856D5">
              <w:rPr>
                <w:rFonts w:ascii="Times New Roman" w:hAnsi="Times New Roman" w:cs="Times New Roman"/>
              </w:rPr>
              <w:t>4</w:t>
            </w:r>
            <w:r>
              <w:rPr>
                <w:rFonts w:ascii="Times New Roman" w:hAnsi="Times New Roman" w:cs="Times New Roman"/>
              </w:rPr>
              <w:t>-v2)</w:t>
            </w:r>
          </w:p>
        </w:tc>
      </w:tr>
      <w:tr w:rsidR="008441CA" w:rsidRPr="00637D6E" w14:paraId="14A97275" w14:textId="4662559D" w:rsidTr="008441CA">
        <w:trPr>
          <w:trHeight w:val="272"/>
        </w:trPr>
        <w:tc>
          <w:tcPr>
            <w:tcW w:w="948" w:type="dxa"/>
            <w:shd w:val="clear" w:color="auto" w:fill="C6D9F1" w:themeFill="text2" w:themeFillTint="33"/>
          </w:tcPr>
          <w:p w14:paraId="2248E6BA" w14:textId="3CF0D0AA" w:rsidR="008441CA" w:rsidRPr="00637D6E" w:rsidRDefault="008441CA" w:rsidP="00EE776B">
            <w:pPr>
              <w:rPr>
                <w:rFonts w:ascii="Times New Roman" w:hAnsi="Times New Roman" w:cs="Times New Roman"/>
              </w:rPr>
            </w:pPr>
            <w:r w:rsidRPr="00637D6E">
              <w:rPr>
                <w:rFonts w:ascii="Times New Roman" w:hAnsi="Times New Roman" w:cs="Times New Roman"/>
              </w:rPr>
              <w:t>1</w:t>
            </w:r>
          </w:p>
        </w:tc>
        <w:tc>
          <w:tcPr>
            <w:tcW w:w="2733" w:type="dxa"/>
            <w:shd w:val="clear" w:color="auto" w:fill="C6D9F1" w:themeFill="text2" w:themeFillTint="33"/>
          </w:tcPr>
          <w:p w14:paraId="61C83859" w14:textId="7D81E431" w:rsidR="008441CA" w:rsidRPr="00637D6E" w:rsidRDefault="008441CA" w:rsidP="00EE776B">
            <w:pPr>
              <w:jc w:val="center"/>
              <w:rPr>
                <w:rFonts w:ascii="Times New Roman" w:hAnsi="Times New Roman" w:cs="Times New Roman"/>
              </w:rPr>
            </w:pPr>
            <w:r w:rsidRPr="00637D6E">
              <w:rPr>
                <w:rFonts w:ascii="Times New Roman" w:hAnsi="Times New Roman" w:cs="Times New Roman"/>
              </w:rPr>
              <w:t>2</w:t>
            </w:r>
          </w:p>
        </w:tc>
        <w:tc>
          <w:tcPr>
            <w:tcW w:w="1417" w:type="dxa"/>
            <w:shd w:val="clear" w:color="auto" w:fill="C6D9F1" w:themeFill="text2" w:themeFillTint="33"/>
          </w:tcPr>
          <w:p w14:paraId="6780AFE5" w14:textId="434A96BC" w:rsidR="008441CA" w:rsidRPr="00637D6E" w:rsidRDefault="008441CA" w:rsidP="00EE776B">
            <w:pPr>
              <w:jc w:val="center"/>
              <w:rPr>
                <w:rFonts w:ascii="Times New Roman" w:hAnsi="Times New Roman" w:cs="Times New Roman"/>
              </w:rPr>
            </w:pPr>
            <w:r>
              <w:rPr>
                <w:rFonts w:ascii="Times New Roman" w:hAnsi="Times New Roman" w:cs="Times New Roman"/>
              </w:rPr>
              <w:t>3</w:t>
            </w:r>
          </w:p>
        </w:tc>
        <w:tc>
          <w:tcPr>
            <w:tcW w:w="1843" w:type="dxa"/>
            <w:shd w:val="clear" w:color="auto" w:fill="C6D9F1" w:themeFill="text2" w:themeFillTint="33"/>
          </w:tcPr>
          <w:p w14:paraId="4EE8C140" w14:textId="6016E54A" w:rsidR="008441CA" w:rsidRPr="00637D6E" w:rsidRDefault="008441CA" w:rsidP="00EE776B">
            <w:pPr>
              <w:jc w:val="center"/>
              <w:rPr>
                <w:rFonts w:ascii="Times New Roman" w:hAnsi="Times New Roman" w:cs="Times New Roman"/>
              </w:rPr>
            </w:pPr>
            <w:r>
              <w:rPr>
                <w:rFonts w:ascii="Times New Roman" w:hAnsi="Times New Roman" w:cs="Times New Roman"/>
              </w:rPr>
              <w:t>4</w:t>
            </w:r>
          </w:p>
        </w:tc>
        <w:tc>
          <w:tcPr>
            <w:tcW w:w="2126" w:type="dxa"/>
            <w:shd w:val="clear" w:color="auto" w:fill="C6D9F1" w:themeFill="text2" w:themeFillTint="33"/>
          </w:tcPr>
          <w:p w14:paraId="524AA504" w14:textId="38C6F6DD" w:rsidR="008441CA" w:rsidRPr="00637D6E" w:rsidRDefault="008441CA" w:rsidP="00EE776B">
            <w:pPr>
              <w:jc w:val="center"/>
              <w:rPr>
                <w:rFonts w:ascii="Times New Roman" w:hAnsi="Times New Roman" w:cs="Times New Roman"/>
              </w:rPr>
            </w:pPr>
            <w:r>
              <w:rPr>
                <w:rFonts w:ascii="Times New Roman" w:hAnsi="Times New Roman" w:cs="Times New Roman"/>
              </w:rPr>
              <w:t>5</w:t>
            </w:r>
          </w:p>
        </w:tc>
      </w:tr>
      <w:tr w:rsidR="008441CA" w:rsidRPr="00637D6E" w14:paraId="6D9C04B7" w14:textId="274A0124" w:rsidTr="008441CA">
        <w:trPr>
          <w:trHeight w:val="487"/>
        </w:trPr>
        <w:tc>
          <w:tcPr>
            <w:tcW w:w="948" w:type="dxa"/>
          </w:tcPr>
          <w:p w14:paraId="306C501A" w14:textId="77777777" w:rsidR="008441CA" w:rsidRPr="00637D6E" w:rsidRDefault="008441CA" w:rsidP="00EE776B">
            <w:pPr>
              <w:rPr>
                <w:rFonts w:ascii="Times New Roman" w:hAnsi="Times New Roman" w:cs="Times New Roman"/>
              </w:rPr>
            </w:pPr>
            <w:r w:rsidRPr="00637D6E">
              <w:rPr>
                <w:rFonts w:ascii="Times New Roman" w:hAnsi="Times New Roman" w:cs="Times New Roman"/>
              </w:rPr>
              <w:t xml:space="preserve">Vein </w:t>
            </w:r>
          </w:p>
          <w:p w14:paraId="4649BEBA" w14:textId="170E1DE4" w:rsidR="008441CA" w:rsidRPr="00637D6E" w:rsidRDefault="008441CA" w:rsidP="00EE776B">
            <w:pPr>
              <w:rPr>
                <w:rFonts w:ascii="Times New Roman" w:hAnsi="Times New Roman" w:cs="Times New Roman"/>
              </w:rPr>
            </w:pPr>
            <w:r w:rsidRPr="00637D6E">
              <w:rPr>
                <w:rFonts w:ascii="Times New Roman" w:hAnsi="Times New Roman" w:cs="Times New Roman"/>
              </w:rPr>
              <w:t xml:space="preserve">(0,75 </w:t>
            </w:r>
            <w:r>
              <w:rPr>
                <w:rFonts w:ascii="Times New Roman" w:hAnsi="Times New Roman" w:cs="Times New Roman"/>
              </w:rPr>
              <w:t>L</w:t>
            </w:r>
            <w:r w:rsidRPr="00637D6E">
              <w:rPr>
                <w:rFonts w:ascii="Times New Roman" w:hAnsi="Times New Roman" w:cs="Times New Roman"/>
              </w:rPr>
              <w:t>)</w:t>
            </w:r>
          </w:p>
        </w:tc>
        <w:tc>
          <w:tcPr>
            <w:tcW w:w="2733" w:type="dxa"/>
          </w:tcPr>
          <w:p w14:paraId="730289DD" w14:textId="77777777" w:rsidR="008441CA" w:rsidRPr="00E13872" w:rsidRDefault="008441CA" w:rsidP="00EE776B">
            <w:pPr>
              <w:jc w:val="center"/>
              <w:rPr>
                <w:rFonts w:ascii="Times New Roman" w:hAnsi="Times New Roman" w:cs="Times New Roman"/>
              </w:rPr>
            </w:pPr>
            <w:r w:rsidRPr="00E13872">
              <w:rPr>
                <w:rFonts w:ascii="Times New Roman" w:hAnsi="Times New Roman" w:cs="Times New Roman"/>
              </w:rPr>
              <w:t>1,16</w:t>
            </w:r>
          </w:p>
          <w:p w14:paraId="657EC85A" w14:textId="14CE62C8" w:rsidR="008441CA" w:rsidRPr="00E13872" w:rsidRDefault="008441CA" w:rsidP="00EE776B">
            <w:pPr>
              <w:jc w:val="center"/>
              <w:rPr>
                <w:rFonts w:ascii="Times New Roman" w:hAnsi="Times New Roman" w:cs="Times New Roman"/>
              </w:rPr>
            </w:pPr>
            <w:r w:rsidRPr="00E13872">
              <w:rPr>
                <w:rFonts w:ascii="Times New Roman" w:hAnsi="Times New Roman" w:cs="Times New Roman"/>
              </w:rPr>
              <w:t>(1,</w:t>
            </w:r>
            <w:r>
              <w:rPr>
                <w:rFonts w:ascii="Times New Roman" w:hAnsi="Times New Roman" w:cs="Times New Roman"/>
              </w:rPr>
              <w:t>42</w:t>
            </w:r>
            <w:r w:rsidRPr="00E13872">
              <w:rPr>
                <w:rFonts w:ascii="Times New Roman" w:hAnsi="Times New Roman" w:cs="Times New Roman"/>
              </w:rPr>
              <w:t>)</w:t>
            </w:r>
          </w:p>
        </w:tc>
        <w:tc>
          <w:tcPr>
            <w:tcW w:w="1417" w:type="dxa"/>
            <w:vAlign w:val="center"/>
          </w:tcPr>
          <w:p w14:paraId="75C0A504" w14:textId="50D19D5D" w:rsidR="008441CA" w:rsidRPr="00E13872" w:rsidRDefault="008441CA" w:rsidP="00EE776B">
            <w:pPr>
              <w:jc w:val="center"/>
              <w:rPr>
                <w:rFonts w:ascii="Times New Roman" w:hAnsi="Times New Roman" w:cs="Times New Roman"/>
              </w:rPr>
            </w:pPr>
            <w:r w:rsidRPr="00E13872">
              <w:rPr>
                <w:rFonts w:ascii="Times New Roman" w:hAnsi="Times New Roman" w:cs="Times New Roman"/>
              </w:rPr>
              <w:t>1,28</w:t>
            </w:r>
          </w:p>
        </w:tc>
        <w:tc>
          <w:tcPr>
            <w:tcW w:w="1843" w:type="dxa"/>
            <w:vAlign w:val="center"/>
          </w:tcPr>
          <w:p w14:paraId="488A5804" w14:textId="592CE14F" w:rsidR="008441CA" w:rsidRPr="00E13872" w:rsidRDefault="008441CA" w:rsidP="00EE776B">
            <w:pPr>
              <w:jc w:val="center"/>
              <w:rPr>
                <w:rFonts w:ascii="Times New Roman" w:hAnsi="Times New Roman" w:cs="Times New Roman"/>
              </w:rPr>
            </w:pPr>
            <w:r w:rsidRPr="00E13872">
              <w:rPr>
                <w:rFonts w:ascii="Times New Roman" w:hAnsi="Times New Roman" w:cs="Times New Roman"/>
              </w:rPr>
              <w:t>1,5</w:t>
            </w:r>
            <w:r>
              <w:rPr>
                <w:rFonts w:ascii="Times New Roman" w:hAnsi="Times New Roman" w:cs="Times New Roman"/>
              </w:rPr>
              <w:t>9</w:t>
            </w:r>
          </w:p>
        </w:tc>
        <w:tc>
          <w:tcPr>
            <w:tcW w:w="2126" w:type="dxa"/>
            <w:vAlign w:val="center"/>
          </w:tcPr>
          <w:p w14:paraId="2BB5842A" w14:textId="26553D8A" w:rsidR="008441CA" w:rsidRPr="00637D6E" w:rsidRDefault="008441CA" w:rsidP="00EE776B">
            <w:pPr>
              <w:jc w:val="center"/>
              <w:rPr>
                <w:rFonts w:ascii="Times New Roman" w:hAnsi="Times New Roman" w:cs="Times New Roman"/>
              </w:rPr>
            </w:pPr>
            <w:r w:rsidRPr="00637D6E">
              <w:rPr>
                <w:rFonts w:ascii="Times New Roman" w:hAnsi="Times New Roman" w:cs="Times New Roman"/>
              </w:rPr>
              <w:t>0,1</w:t>
            </w:r>
            <w:r>
              <w:rPr>
                <w:rFonts w:ascii="Times New Roman" w:hAnsi="Times New Roman" w:cs="Times New Roman"/>
              </w:rPr>
              <w:t>7</w:t>
            </w:r>
          </w:p>
        </w:tc>
      </w:tr>
      <w:tr w:rsidR="008441CA" w:rsidRPr="00637D6E" w14:paraId="198E72CF" w14:textId="5CEB656F" w:rsidTr="008441CA">
        <w:trPr>
          <w:trHeight w:val="497"/>
        </w:trPr>
        <w:tc>
          <w:tcPr>
            <w:tcW w:w="948" w:type="dxa"/>
          </w:tcPr>
          <w:p w14:paraId="156DC8EF" w14:textId="77777777" w:rsidR="008441CA" w:rsidRPr="00637D6E" w:rsidRDefault="008441CA" w:rsidP="00FE1BE6">
            <w:pPr>
              <w:rPr>
                <w:rFonts w:ascii="Times New Roman" w:hAnsi="Times New Roman" w:cs="Times New Roman"/>
              </w:rPr>
            </w:pPr>
            <w:r w:rsidRPr="00637D6E">
              <w:rPr>
                <w:rFonts w:ascii="Times New Roman" w:hAnsi="Times New Roman" w:cs="Times New Roman"/>
              </w:rPr>
              <w:t xml:space="preserve">Viin </w:t>
            </w:r>
          </w:p>
          <w:p w14:paraId="639A3CB5" w14:textId="77777777" w:rsidR="008441CA" w:rsidRDefault="008441CA" w:rsidP="005D570B">
            <w:pPr>
              <w:rPr>
                <w:rFonts w:ascii="Times New Roman" w:hAnsi="Times New Roman" w:cs="Times New Roman"/>
              </w:rPr>
            </w:pPr>
            <w:r w:rsidRPr="005D570B">
              <w:rPr>
                <w:rFonts w:ascii="Times New Roman" w:hAnsi="Times New Roman" w:cs="Times New Roman"/>
              </w:rPr>
              <w:t xml:space="preserve">(40%, </w:t>
            </w:r>
          </w:p>
          <w:p w14:paraId="2FC23465" w14:textId="60923222" w:rsidR="008441CA" w:rsidRPr="005D570B" w:rsidRDefault="008441CA" w:rsidP="005D570B">
            <w:pPr>
              <w:rPr>
                <w:rFonts w:ascii="Times New Roman" w:hAnsi="Times New Roman" w:cs="Times New Roman"/>
              </w:rPr>
            </w:pPr>
            <w:r w:rsidRPr="005D570B">
              <w:rPr>
                <w:rFonts w:ascii="Times New Roman" w:hAnsi="Times New Roman" w:cs="Times New Roman"/>
              </w:rPr>
              <w:t>0,5 L)</w:t>
            </w:r>
          </w:p>
        </w:tc>
        <w:tc>
          <w:tcPr>
            <w:tcW w:w="2733" w:type="dxa"/>
          </w:tcPr>
          <w:p w14:paraId="0C4B753D" w14:textId="77777777" w:rsidR="008441CA" w:rsidRPr="00E13872" w:rsidRDefault="008441CA" w:rsidP="00FE1BE6">
            <w:pPr>
              <w:jc w:val="center"/>
              <w:rPr>
                <w:rFonts w:ascii="Times New Roman" w:hAnsi="Times New Roman" w:cs="Times New Roman"/>
              </w:rPr>
            </w:pPr>
          </w:p>
          <w:p w14:paraId="7C4380E9" w14:textId="77777777" w:rsidR="008441CA" w:rsidRPr="00E13872" w:rsidRDefault="008441CA" w:rsidP="00FE1BE6">
            <w:pPr>
              <w:jc w:val="center"/>
              <w:rPr>
                <w:rFonts w:ascii="Times New Roman" w:hAnsi="Times New Roman" w:cs="Times New Roman"/>
              </w:rPr>
            </w:pPr>
            <w:r w:rsidRPr="00E13872">
              <w:rPr>
                <w:rFonts w:ascii="Times New Roman" w:hAnsi="Times New Roman" w:cs="Times New Roman"/>
              </w:rPr>
              <w:t>3,95</w:t>
            </w:r>
          </w:p>
          <w:p w14:paraId="4425DA86" w14:textId="5600C841" w:rsidR="008441CA" w:rsidRPr="00E13872" w:rsidRDefault="008441CA" w:rsidP="00FE1BE6">
            <w:pPr>
              <w:jc w:val="center"/>
              <w:rPr>
                <w:rFonts w:ascii="Times New Roman" w:hAnsi="Times New Roman" w:cs="Times New Roman"/>
              </w:rPr>
            </w:pPr>
            <w:r w:rsidRPr="00E13872">
              <w:rPr>
                <w:rFonts w:ascii="Times New Roman" w:hAnsi="Times New Roman" w:cs="Times New Roman"/>
              </w:rPr>
              <w:t>(4,</w:t>
            </w:r>
            <w:r>
              <w:rPr>
                <w:rFonts w:ascii="Times New Roman" w:hAnsi="Times New Roman" w:cs="Times New Roman"/>
              </w:rPr>
              <w:t>82</w:t>
            </w:r>
            <w:r w:rsidRPr="00E13872">
              <w:rPr>
                <w:rFonts w:ascii="Times New Roman" w:hAnsi="Times New Roman" w:cs="Times New Roman"/>
              </w:rPr>
              <w:t>)</w:t>
            </w:r>
          </w:p>
        </w:tc>
        <w:tc>
          <w:tcPr>
            <w:tcW w:w="1417" w:type="dxa"/>
            <w:vAlign w:val="center"/>
          </w:tcPr>
          <w:p w14:paraId="397827E4" w14:textId="34443740" w:rsidR="008441CA" w:rsidRPr="00E13872" w:rsidRDefault="008441CA" w:rsidP="00FE1BE6">
            <w:pPr>
              <w:jc w:val="center"/>
              <w:rPr>
                <w:rFonts w:ascii="Times New Roman" w:hAnsi="Times New Roman" w:cs="Times New Roman"/>
              </w:rPr>
            </w:pPr>
            <w:r w:rsidRPr="00E13872">
              <w:rPr>
                <w:rFonts w:ascii="Times New Roman" w:hAnsi="Times New Roman" w:cs="Times New Roman"/>
              </w:rPr>
              <w:t>4,36</w:t>
            </w:r>
          </w:p>
        </w:tc>
        <w:tc>
          <w:tcPr>
            <w:tcW w:w="1843" w:type="dxa"/>
            <w:vAlign w:val="center"/>
          </w:tcPr>
          <w:p w14:paraId="3F12451C" w14:textId="00E394A1" w:rsidR="008441CA" w:rsidRPr="00E13872" w:rsidRDefault="008441CA" w:rsidP="00FE1BE6">
            <w:pPr>
              <w:jc w:val="center"/>
              <w:rPr>
                <w:rFonts w:ascii="Times New Roman" w:hAnsi="Times New Roman" w:cs="Times New Roman"/>
              </w:rPr>
            </w:pPr>
            <w:r w:rsidRPr="00E13872">
              <w:rPr>
                <w:rFonts w:ascii="Times New Roman" w:hAnsi="Times New Roman" w:cs="Times New Roman"/>
              </w:rPr>
              <w:t>5,</w:t>
            </w:r>
            <w:r>
              <w:rPr>
                <w:rFonts w:ascii="Times New Roman" w:hAnsi="Times New Roman" w:cs="Times New Roman"/>
              </w:rPr>
              <w:t>41</w:t>
            </w:r>
          </w:p>
        </w:tc>
        <w:tc>
          <w:tcPr>
            <w:tcW w:w="2126" w:type="dxa"/>
            <w:vAlign w:val="center"/>
          </w:tcPr>
          <w:p w14:paraId="74BD345B" w14:textId="60DAFFBA" w:rsidR="008441CA" w:rsidRPr="00637D6E" w:rsidRDefault="008441CA" w:rsidP="00FE1BE6">
            <w:pPr>
              <w:jc w:val="center"/>
              <w:rPr>
                <w:rFonts w:ascii="Times New Roman" w:hAnsi="Times New Roman" w:cs="Times New Roman"/>
              </w:rPr>
            </w:pPr>
            <w:r>
              <w:rPr>
                <w:rFonts w:ascii="Times New Roman" w:hAnsi="Times New Roman" w:cs="Times New Roman"/>
              </w:rPr>
              <w:t>0,59</w:t>
            </w:r>
          </w:p>
        </w:tc>
      </w:tr>
      <w:tr w:rsidR="008441CA" w:rsidRPr="00637D6E" w14:paraId="5801E688" w14:textId="7290E804" w:rsidTr="008441CA">
        <w:trPr>
          <w:trHeight w:val="711"/>
        </w:trPr>
        <w:tc>
          <w:tcPr>
            <w:tcW w:w="948" w:type="dxa"/>
          </w:tcPr>
          <w:p w14:paraId="08D72A79" w14:textId="77777777" w:rsidR="008441CA" w:rsidRPr="00637D6E" w:rsidRDefault="008441CA" w:rsidP="00FE1BE6">
            <w:pPr>
              <w:rPr>
                <w:rFonts w:ascii="Times New Roman" w:hAnsi="Times New Roman" w:cs="Times New Roman"/>
              </w:rPr>
            </w:pPr>
            <w:r w:rsidRPr="00637D6E">
              <w:rPr>
                <w:rFonts w:ascii="Times New Roman" w:hAnsi="Times New Roman" w:cs="Times New Roman"/>
              </w:rPr>
              <w:t>Õlu</w:t>
            </w:r>
          </w:p>
          <w:p w14:paraId="419360E5" w14:textId="77777777" w:rsidR="008441CA" w:rsidRDefault="008441CA" w:rsidP="00FE1BE6">
            <w:pPr>
              <w:rPr>
                <w:rFonts w:ascii="Times New Roman" w:hAnsi="Times New Roman" w:cs="Times New Roman"/>
              </w:rPr>
            </w:pPr>
            <w:r w:rsidRPr="00637D6E">
              <w:rPr>
                <w:rFonts w:ascii="Times New Roman" w:hAnsi="Times New Roman" w:cs="Times New Roman"/>
              </w:rPr>
              <w:t>(</w:t>
            </w:r>
            <w:r>
              <w:rPr>
                <w:rFonts w:ascii="Times New Roman" w:hAnsi="Times New Roman" w:cs="Times New Roman"/>
              </w:rPr>
              <w:t>5</w:t>
            </w:r>
            <w:r w:rsidRPr="00637D6E">
              <w:rPr>
                <w:rFonts w:ascii="Times New Roman" w:hAnsi="Times New Roman" w:cs="Times New Roman"/>
              </w:rPr>
              <w:t xml:space="preserve">%, </w:t>
            </w:r>
          </w:p>
          <w:p w14:paraId="41850B12" w14:textId="154D1662" w:rsidR="008441CA" w:rsidRPr="00637D6E" w:rsidRDefault="008441CA" w:rsidP="00FE1BE6">
            <w:pPr>
              <w:rPr>
                <w:rFonts w:ascii="Times New Roman" w:hAnsi="Times New Roman" w:cs="Times New Roman"/>
              </w:rPr>
            </w:pPr>
            <w:r w:rsidRPr="00637D6E">
              <w:rPr>
                <w:rFonts w:ascii="Times New Roman" w:hAnsi="Times New Roman" w:cs="Times New Roman"/>
              </w:rPr>
              <w:t xml:space="preserve">0,5 </w:t>
            </w:r>
            <w:r>
              <w:rPr>
                <w:rFonts w:ascii="Times New Roman" w:hAnsi="Times New Roman" w:cs="Times New Roman"/>
              </w:rPr>
              <w:t>L</w:t>
            </w:r>
            <w:r w:rsidRPr="00637D6E">
              <w:rPr>
                <w:rFonts w:ascii="Times New Roman" w:hAnsi="Times New Roman" w:cs="Times New Roman"/>
              </w:rPr>
              <w:t>)</w:t>
            </w:r>
          </w:p>
        </w:tc>
        <w:tc>
          <w:tcPr>
            <w:tcW w:w="2733" w:type="dxa"/>
          </w:tcPr>
          <w:p w14:paraId="3113FFB8" w14:textId="77777777" w:rsidR="008441CA" w:rsidRPr="00E13872" w:rsidRDefault="008441CA" w:rsidP="00FE1BE6">
            <w:pPr>
              <w:jc w:val="center"/>
              <w:rPr>
                <w:rFonts w:ascii="Times New Roman" w:hAnsi="Times New Roman" w:cs="Times New Roman"/>
              </w:rPr>
            </w:pPr>
          </w:p>
          <w:p w14:paraId="7DDAAAFF" w14:textId="0F32F5FF"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0,33</w:t>
            </w:r>
          </w:p>
          <w:p w14:paraId="1D0FA612" w14:textId="268BE717" w:rsidR="008441CA" w:rsidRPr="00E13872" w:rsidRDefault="008441CA" w:rsidP="005D570B">
            <w:pPr>
              <w:jc w:val="center"/>
              <w:rPr>
                <w:rFonts w:ascii="Times New Roman" w:hAnsi="Times New Roman" w:cs="Times New Roman"/>
              </w:rPr>
            </w:pPr>
            <w:r w:rsidRPr="00E13872">
              <w:rPr>
                <w:rFonts w:ascii="Times New Roman" w:hAnsi="Times New Roman" w:cs="Times New Roman"/>
              </w:rPr>
              <w:t>(0,</w:t>
            </w:r>
            <w:r>
              <w:rPr>
                <w:rFonts w:ascii="Times New Roman" w:hAnsi="Times New Roman" w:cs="Times New Roman"/>
              </w:rPr>
              <w:t>40</w:t>
            </w:r>
            <w:r w:rsidRPr="00E13872">
              <w:rPr>
                <w:rFonts w:ascii="Times New Roman" w:hAnsi="Times New Roman" w:cs="Times New Roman"/>
              </w:rPr>
              <w:t>)</w:t>
            </w:r>
          </w:p>
        </w:tc>
        <w:tc>
          <w:tcPr>
            <w:tcW w:w="1417" w:type="dxa"/>
            <w:vAlign w:val="center"/>
          </w:tcPr>
          <w:p w14:paraId="604E2350" w14:textId="3B2DB982"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0,37</w:t>
            </w:r>
          </w:p>
        </w:tc>
        <w:tc>
          <w:tcPr>
            <w:tcW w:w="1843" w:type="dxa"/>
            <w:vAlign w:val="center"/>
          </w:tcPr>
          <w:p w14:paraId="461A16E3" w14:textId="0EE97229"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0,4</w:t>
            </w:r>
            <w:r>
              <w:rPr>
                <w:rFonts w:ascii="Times New Roman" w:hAnsi="Times New Roman" w:cs="Times New Roman"/>
              </w:rPr>
              <w:t>6</w:t>
            </w:r>
          </w:p>
        </w:tc>
        <w:tc>
          <w:tcPr>
            <w:tcW w:w="2126" w:type="dxa"/>
            <w:vAlign w:val="center"/>
          </w:tcPr>
          <w:p w14:paraId="296D0FBF" w14:textId="3C735EAC" w:rsidR="008441CA" w:rsidRPr="00637D6E" w:rsidRDefault="008441CA" w:rsidP="00FE1BE6">
            <w:pPr>
              <w:jc w:val="center"/>
              <w:rPr>
                <w:rFonts w:ascii="Times New Roman" w:hAnsi="Times New Roman" w:cs="Times New Roman"/>
              </w:rPr>
            </w:pPr>
            <w:r>
              <w:rPr>
                <w:rFonts w:ascii="Times New Roman" w:hAnsi="Times New Roman" w:cs="Times New Roman"/>
              </w:rPr>
              <w:t>0,06</w:t>
            </w:r>
          </w:p>
        </w:tc>
      </w:tr>
      <w:tr w:rsidR="008441CA" w:rsidRPr="00637D6E" w14:paraId="7E0EED6A" w14:textId="7A032566" w:rsidTr="008441CA">
        <w:trPr>
          <w:trHeight w:val="497"/>
        </w:trPr>
        <w:tc>
          <w:tcPr>
            <w:tcW w:w="948" w:type="dxa"/>
          </w:tcPr>
          <w:p w14:paraId="5BF5C892" w14:textId="77777777" w:rsidR="008441CA" w:rsidRPr="00637D6E" w:rsidRDefault="008441CA" w:rsidP="00FE1BE6">
            <w:pPr>
              <w:rPr>
                <w:rFonts w:ascii="Times New Roman" w:hAnsi="Times New Roman" w:cs="Times New Roman"/>
              </w:rPr>
            </w:pPr>
            <w:r w:rsidRPr="00637D6E">
              <w:rPr>
                <w:rFonts w:ascii="Times New Roman" w:hAnsi="Times New Roman" w:cs="Times New Roman"/>
              </w:rPr>
              <w:t>Siider</w:t>
            </w:r>
          </w:p>
          <w:p w14:paraId="7F1C68B8" w14:textId="668797EC" w:rsidR="008441CA" w:rsidRPr="00637D6E" w:rsidRDefault="008441CA" w:rsidP="00FE1BE6">
            <w:pPr>
              <w:rPr>
                <w:rFonts w:ascii="Times New Roman" w:hAnsi="Times New Roman" w:cs="Times New Roman"/>
              </w:rPr>
            </w:pPr>
            <w:r w:rsidRPr="00637D6E">
              <w:rPr>
                <w:rFonts w:ascii="Times New Roman" w:hAnsi="Times New Roman" w:cs="Times New Roman"/>
              </w:rPr>
              <w:t xml:space="preserve">(0,5 </w:t>
            </w:r>
            <w:r>
              <w:rPr>
                <w:rFonts w:ascii="Times New Roman" w:hAnsi="Times New Roman" w:cs="Times New Roman"/>
              </w:rPr>
              <w:t>L</w:t>
            </w:r>
            <w:r w:rsidRPr="00637D6E">
              <w:rPr>
                <w:rFonts w:ascii="Times New Roman" w:hAnsi="Times New Roman" w:cs="Times New Roman"/>
              </w:rPr>
              <w:t>)</w:t>
            </w:r>
          </w:p>
        </w:tc>
        <w:tc>
          <w:tcPr>
            <w:tcW w:w="2733" w:type="dxa"/>
          </w:tcPr>
          <w:p w14:paraId="0B91BA90" w14:textId="7BCEAAA9"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0,33</w:t>
            </w:r>
          </w:p>
          <w:p w14:paraId="5C719001" w14:textId="3D305E70"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w:t>
            </w:r>
            <w:r>
              <w:rPr>
                <w:rFonts w:ascii="Times New Roman" w:hAnsi="Times New Roman" w:cs="Times New Roman"/>
              </w:rPr>
              <w:t>40</w:t>
            </w:r>
            <w:r w:rsidRPr="00E13872">
              <w:rPr>
                <w:rFonts w:ascii="Times New Roman" w:hAnsi="Times New Roman" w:cs="Times New Roman"/>
              </w:rPr>
              <w:t>)</w:t>
            </w:r>
          </w:p>
        </w:tc>
        <w:tc>
          <w:tcPr>
            <w:tcW w:w="1417" w:type="dxa"/>
            <w:vAlign w:val="center"/>
          </w:tcPr>
          <w:p w14:paraId="0F1DD217" w14:textId="34521822"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0,37</w:t>
            </w:r>
          </w:p>
        </w:tc>
        <w:tc>
          <w:tcPr>
            <w:tcW w:w="1843" w:type="dxa"/>
            <w:vAlign w:val="center"/>
          </w:tcPr>
          <w:p w14:paraId="26401311" w14:textId="5B5532B7" w:rsidR="008441CA" w:rsidRPr="00E13872" w:rsidRDefault="008441CA" w:rsidP="00FE1BE6">
            <w:pPr>
              <w:jc w:val="center"/>
              <w:rPr>
                <w:rFonts w:ascii="Times New Roman" w:hAnsi="Times New Roman" w:cs="Times New Roman"/>
              </w:rPr>
            </w:pPr>
            <w:r w:rsidRPr="00E13872">
              <w:rPr>
                <w:rFonts w:ascii="Times New Roman" w:hAnsi="Times New Roman" w:cs="Times New Roman"/>
              </w:rPr>
              <w:t>0,4</w:t>
            </w:r>
            <w:r>
              <w:rPr>
                <w:rFonts w:ascii="Times New Roman" w:hAnsi="Times New Roman" w:cs="Times New Roman"/>
              </w:rPr>
              <w:t>6</w:t>
            </w:r>
          </w:p>
        </w:tc>
        <w:tc>
          <w:tcPr>
            <w:tcW w:w="2126" w:type="dxa"/>
            <w:vAlign w:val="center"/>
          </w:tcPr>
          <w:p w14:paraId="3A703786" w14:textId="7A5A7E9F" w:rsidR="008441CA" w:rsidRPr="00637D6E" w:rsidRDefault="008441CA" w:rsidP="00FE1BE6">
            <w:pPr>
              <w:jc w:val="center"/>
              <w:rPr>
                <w:rFonts w:ascii="Times New Roman" w:hAnsi="Times New Roman" w:cs="Times New Roman"/>
              </w:rPr>
            </w:pPr>
            <w:r>
              <w:rPr>
                <w:rFonts w:ascii="Times New Roman" w:hAnsi="Times New Roman" w:cs="Times New Roman"/>
              </w:rPr>
              <w:t>0,06</w:t>
            </w:r>
          </w:p>
        </w:tc>
      </w:tr>
    </w:tbl>
    <w:p w14:paraId="4761502F" w14:textId="77777777" w:rsidR="00620680" w:rsidRPr="00637D6E" w:rsidRDefault="00620680" w:rsidP="00DF575B">
      <w:pPr>
        <w:spacing w:after="0" w:line="240" w:lineRule="auto"/>
        <w:jc w:val="both"/>
        <w:rPr>
          <w:rFonts w:ascii="Times New Roman" w:hAnsi="Times New Roman" w:cs="Times New Roman"/>
          <w:bCs/>
          <w:noProof/>
        </w:rPr>
      </w:pPr>
    </w:p>
    <w:p w14:paraId="48ADCBF7" w14:textId="23977B46" w:rsidR="0018475F" w:rsidRDefault="0018475F" w:rsidP="0018475F">
      <w:pPr>
        <w:spacing w:after="0" w:line="240" w:lineRule="auto"/>
        <w:jc w:val="both"/>
        <w:rPr>
          <w:rFonts w:ascii="Times New Roman" w:hAnsi="Times New Roman" w:cs="Times New Roman"/>
          <w:bCs/>
          <w:noProof/>
          <w:sz w:val="24"/>
          <w:szCs w:val="24"/>
        </w:rPr>
      </w:pPr>
      <w:r>
        <w:rPr>
          <w:rFonts w:ascii="Times New Roman" w:hAnsi="Times New Roman" w:cs="Times New Roman"/>
          <w:bCs/>
          <w:noProof/>
          <w:sz w:val="24"/>
          <w:szCs w:val="24"/>
        </w:rPr>
        <w:t xml:space="preserve">Aktsiisitõusu mõju </w:t>
      </w:r>
      <w:r w:rsidR="00910EE4">
        <w:rPr>
          <w:rFonts w:ascii="Times New Roman" w:hAnsi="Times New Roman" w:cs="Times New Roman"/>
          <w:bCs/>
          <w:noProof/>
          <w:sz w:val="24"/>
          <w:szCs w:val="24"/>
        </w:rPr>
        <w:t xml:space="preserve">tarbijatele ja käitlejatele </w:t>
      </w:r>
      <w:r>
        <w:rPr>
          <w:rFonts w:ascii="Times New Roman" w:hAnsi="Times New Roman" w:cs="Times New Roman"/>
          <w:bCs/>
          <w:noProof/>
          <w:sz w:val="24"/>
          <w:szCs w:val="24"/>
        </w:rPr>
        <w:t>aastateks 2026</w:t>
      </w:r>
      <w:r w:rsidR="0085324A">
        <w:rPr>
          <w:rFonts w:ascii="Times New Roman" w:hAnsi="Times New Roman" w:cs="Times New Roman"/>
          <w:bCs/>
          <w:noProof/>
          <w:sz w:val="24"/>
          <w:szCs w:val="24"/>
        </w:rPr>
        <w:sym w:font="Symbol" w:char="F02D"/>
      </w:r>
      <w:r>
        <w:rPr>
          <w:rFonts w:ascii="Times New Roman" w:hAnsi="Times New Roman" w:cs="Times New Roman"/>
          <w:bCs/>
          <w:noProof/>
          <w:sz w:val="24"/>
          <w:szCs w:val="24"/>
        </w:rPr>
        <w:t>2028 on keeruline hinnata</w:t>
      </w:r>
      <w:r w:rsidR="00703D56">
        <w:rPr>
          <w:rFonts w:ascii="Times New Roman" w:hAnsi="Times New Roman" w:cs="Times New Roman"/>
          <w:bCs/>
          <w:noProof/>
          <w:sz w:val="24"/>
          <w:szCs w:val="24"/>
        </w:rPr>
        <w:t xml:space="preserve"> </w:t>
      </w:r>
      <w:r>
        <w:rPr>
          <w:rFonts w:ascii="Times New Roman" w:hAnsi="Times New Roman" w:cs="Times New Roman"/>
          <w:bCs/>
          <w:noProof/>
          <w:sz w:val="24"/>
          <w:szCs w:val="24"/>
        </w:rPr>
        <w:t>arvestades arenguid käesoleval aastal ja paljudest muutujatest tingitud ebamäärast olukorda</w:t>
      </w:r>
      <w:r w:rsidR="00F47D4A">
        <w:rPr>
          <w:rFonts w:ascii="Times New Roman" w:hAnsi="Times New Roman" w:cs="Times New Roman"/>
          <w:bCs/>
          <w:noProof/>
          <w:sz w:val="24"/>
          <w:szCs w:val="24"/>
        </w:rPr>
        <w:t xml:space="preserve"> 2025. aastal</w:t>
      </w:r>
      <w:r>
        <w:rPr>
          <w:rFonts w:ascii="Times New Roman" w:hAnsi="Times New Roman" w:cs="Times New Roman"/>
          <w:bCs/>
          <w:noProof/>
          <w:sz w:val="24"/>
          <w:szCs w:val="24"/>
        </w:rPr>
        <w:t>. Välistatud ei ole, et 2026. aastaks ja sealt edasi kavandatud aktsiisimäärasid otsustatakse enne nende jõustumist muuta. Selline prak</w:t>
      </w:r>
      <w:r w:rsidR="00144ADD">
        <w:rPr>
          <w:rFonts w:ascii="Times New Roman" w:hAnsi="Times New Roman" w:cs="Times New Roman"/>
          <w:bCs/>
          <w:noProof/>
          <w:sz w:val="24"/>
          <w:szCs w:val="24"/>
        </w:rPr>
        <w:t>ti</w:t>
      </w:r>
      <w:r>
        <w:rPr>
          <w:rFonts w:ascii="Times New Roman" w:hAnsi="Times New Roman" w:cs="Times New Roman"/>
          <w:bCs/>
          <w:noProof/>
          <w:sz w:val="24"/>
          <w:szCs w:val="24"/>
        </w:rPr>
        <w:t>ka on olnud laialt levinud. Aktsiisimäärasid, mis olid aktsiisiseaduses sätestatud aastateks 2016</w:t>
      </w:r>
      <w:r w:rsidR="00F47D4A">
        <w:rPr>
          <w:rFonts w:ascii="Times New Roman" w:hAnsi="Times New Roman" w:cs="Times New Roman"/>
          <w:bCs/>
          <w:noProof/>
          <w:sz w:val="24"/>
          <w:szCs w:val="24"/>
        </w:rPr>
        <w:sym w:font="Symbol" w:char="F02D"/>
      </w:r>
      <w:r>
        <w:rPr>
          <w:rFonts w:ascii="Times New Roman" w:hAnsi="Times New Roman" w:cs="Times New Roman"/>
          <w:bCs/>
          <w:noProof/>
          <w:sz w:val="24"/>
          <w:szCs w:val="24"/>
        </w:rPr>
        <w:t>2020, muudeti iga-aastaselt. Näiteks õlle puhul oli 2018. aastaks fikseeritud seaduses 4 erinevat aktsiisimäära, jõustus viimane muudatus. Aastateks 2019 ja 2020 kavandatud aktsiisitõusud ei jõustunud, sest 2019 ot</w:t>
      </w:r>
      <w:r w:rsidR="00144ADD">
        <w:rPr>
          <w:rFonts w:ascii="Times New Roman" w:hAnsi="Times New Roman" w:cs="Times New Roman"/>
          <w:bCs/>
          <w:noProof/>
          <w:sz w:val="24"/>
          <w:szCs w:val="24"/>
        </w:rPr>
        <w:t>sus</w:t>
      </w:r>
      <w:r>
        <w:rPr>
          <w:rFonts w:ascii="Times New Roman" w:hAnsi="Times New Roman" w:cs="Times New Roman"/>
          <w:bCs/>
          <w:noProof/>
          <w:sz w:val="24"/>
          <w:szCs w:val="24"/>
        </w:rPr>
        <w:t>tati aktsiise vähendada. Ka 2024</w:t>
      </w:r>
      <w:r w:rsidR="00F47D4A">
        <w:rPr>
          <w:rFonts w:ascii="Times New Roman" w:hAnsi="Times New Roman" w:cs="Times New Roman"/>
          <w:bCs/>
          <w:noProof/>
          <w:sz w:val="24"/>
          <w:szCs w:val="24"/>
        </w:rPr>
        <w:sym w:font="Symbol" w:char="F02D"/>
      </w:r>
      <w:r>
        <w:rPr>
          <w:rFonts w:ascii="Times New Roman" w:hAnsi="Times New Roman" w:cs="Times New Roman"/>
          <w:bCs/>
          <w:noProof/>
          <w:sz w:val="24"/>
          <w:szCs w:val="24"/>
        </w:rPr>
        <w:t>2026. aasta</w:t>
      </w:r>
      <w:r w:rsidR="00F47D4A">
        <w:rPr>
          <w:rFonts w:ascii="Times New Roman" w:hAnsi="Times New Roman" w:cs="Times New Roman"/>
          <w:bCs/>
          <w:noProof/>
          <w:sz w:val="24"/>
          <w:szCs w:val="24"/>
        </w:rPr>
        <w:t>te</w:t>
      </w:r>
      <w:r>
        <w:rPr>
          <w:rFonts w:ascii="Times New Roman" w:hAnsi="Times New Roman" w:cs="Times New Roman"/>
          <w:bCs/>
          <w:noProof/>
          <w:sz w:val="24"/>
          <w:szCs w:val="24"/>
        </w:rPr>
        <w:t xml:space="preserve">ks planeeritud ja seaduses sätestatud aktsiisimäärasid on asutud muutma 2024. aastal. Plaanikohaselt jõustus 2024. aastaks kehtestatud aktsiisimäär. Seega tõenäosus kavandatud aktsiisimäärade edaspidiseks muutmiseks on suur.    </w:t>
      </w:r>
    </w:p>
    <w:p w14:paraId="1DD0E0A6" w14:textId="77777777" w:rsidR="00E52A49" w:rsidRDefault="00E52A49" w:rsidP="00B17838">
      <w:pPr>
        <w:spacing w:after="0" w:line="240" w:lineRule="auto"/>
        <w:jc w:val="both"/>
        <w:rPr>
          <w:rFonts w:ascii="Times New Roman" w:hAnsi="Times New Roman" w:cs="Times New Roman"/>
          <w:bCs/>
          <w:noProof/>
          <w:sz w:val="24"/>
          <w:szCs w:val="24"/>
        </w:rPr>
      </w:pPr>
    </w:p>
    <w:p w14:paraId="60A2CF88" w14:textId="57421A55" w:rsidR="00092AE8" w:rsidRPr="00E72E45" w:rsidRDefault="00092AE8" w:rsidP="0072286E">
      <w:pPr>
        <w:spacing w:after="0" w:line="240" w:lineRule="auto"/>
        <w:jc w:val="both"/>
        <w:rPr>
          <w:rFonts w:ascii="Times New Roman" w:hAnsi="Times New Roman" w:cs="Times New Roman"/>
          <w:noProof/>
          <w:sz w:val="24"/>
          <w:szCs w:val="24"/>
        </w:rPr>
      </w:pPr>
      <w:r w:rsidRPr="00E72E45">
        <w:rPr>
          <w:rFonts w:ascii="Times New Roman" w:hAnsi="Times New Roman" w:cs="Times New Roman"/>
          <w:b/>
          <w:bCs/>
          <w:noProof/>
          <w:sz w:val="24"/>
          <w:szCs w:val="24"/>
        </w:rPr>
        <w:t>Mõju olulisus</w:t>
      </w:r>
      <w:r w:rsidRPr="00E72E45">
        <w:rPr>
          <w:rFonts w:ascii="Times New Roman" w:hAnsi="Times New Roman" w:cs="Times New Roman"/>
          <w:noProof/>
          <w:sz w:val="24"/>
          <w:szCs w:val="24"/>
        </w:rPr>
        <w:t xml:space="preserve">: </w:t>
      </w:r>
    </w:p>
    <w:p w14:paraId="247DAE63" w14:textId="55FCEF20" w:rsidR="00247200" w:rsidRPr="00F317D5" w:rsidRDefault="00205DEE" w:rsidP="00745427">
      <w:pPr>
        <w:spacing w:after="0" w:line="240" w:lineRule="auto"/>
        <w:jc w:val="both"/>
        <w:rPr>
          <w:rFonts w:ascii="Times New Roman" w:eastAsiaTheme="majorEastAsia" w:hAnsi="Times New Roman" w:cs="Times New Roman"/>
          <w:color w:val="FF0000"/>
          <w:sz w:val="24"/>
          <w:szCs w:val="24"/>
        </w:rPr>
      </w:pPr>
      <w:r w:rsidRPr="00F317D5">
        <w:rPr>
          <w:rFonts w:ascii="Times New Roman" w:eastAsiaTheme="majorEastAsia" w:hAnsi="Times New Roman" w:cs="Times New Roman"/>
          <w:sz w:val="24"/>
          <w:szCs w:val="24"/>
        </w:rPr>
        <w:t>Alkoholi aktsiisitõus</w:t>
      </w:r>
      <w:r w:rsidR="00247200" w:rsidRPr="00F317D5">
        <w:rPr>
          <w:rFonts w:ascii="Times New Roman" w:eastAsiaTheme="majorEastAsia" w:hAnsi="Times New Roman" w:cs="Times New Roman"/>
          <w:sz w:val="24"/>
          <w:szCs w:val="24"/>
        </w:rPr>
        <w:t xml:space="preserve">u mõju </w:t>
      </w:r>
      <w:r w:rsidR="00B20718" w:rsidRPr="00F317D5">
        <w:rPr>
          <w:rFonts w:ascii="Times New Roman" w:eastAsiaTheme="majorEastAsia" w:hAnsi="Times New Roman" w:cs="Times New Roman"/>
          <w:sz w:val="24"/>
          <w:szCs w:val="24"/>
        </w:rPr>
        <w:t>Eesti majandus</w:t>
      </w:r>
      <w:r w:rsidR="00247200" w:rsidRPr="00F317D5">
        <w:rPr>
          <w:rFonts w:ascii="Times New Roman" w:eastAsiaTheme="majorEastAsia" w:hAnsi="Times New Roman" w:cs="Times New Roman"/>
          <w:sz w:val="24"/>
          <w:szCs w:val="24"/>
        </w:rPr>
        <w:t xml:space="preserve">ele ja </w:t>
      </w:r>
      <w:r w:rsidR="00B20718" w:rsidRPr="00F317D5">
        <w:rPr>
          <w:rFonts w:ascii="Times New Roman" w:eastAsiaTheme="majorEastAsia" w:hAnsi="Times New Roman" w:cs="Times New Roman"/>
          <w:sz w:val="24"/>
          <w:szCs w:val="24"/>
        </w:rPr>
        <w:t>ettevõtlus</w:t>
      </w:r>
      <w:r w:rsidR="00247200" w:rsidRPr="00F317D5">
        <w:rPr>
          <w:rFonts w:ascii="Times New Roman" w:eastAsiaTheme="majorEastAsia" w:hAnsi="Times New Roman" w:cs="Times New Roman"/>
          <w:sz w:val="24"/>
          <w:szCs w:val="24"/>
        </w:rPr>
        <w:t xml:space="preserve">ele </w:t>
      </w:r>
      <w:r w:rsidR="00B20718" w:rsidRPr="00F317D5">
        <w:rPr>
          <w:rFonts w:ascii="Times New Roman" w:eastAsiaTheme="majorEastAsia" w:hAnsi="Times New Roman" w:cs="Times New Roman"/>
          <w:sz w:val="24"/>
          <w:szCs w:val="24"/>
        </w:rPr>
        <w:t>tervikuna</w:t>
      </w:r>
      <w:r w:rsidR="00247200" w:rsidRPr="00F317D5">
        <w:rPr>
          <w:rFonts w:ascii="Times New Roman" w:eastAsiaTheme="majorEastAsia" w:hAnsi="Times New Roman" w:cs="Times New Roman"/>
          <w:sz w:val="24"/>
          <w:szCs w:val="24"/>
        </w:rPr>
        <w:t xml:space="preserve"> </w:t>
      </w:r>
      <w:r w:rsidR="00F317D5" w:rsidRPr="00F317D5">
        <w:rPr>
          <w:rFonts w:ascii="Times New Roman" w:eastAsiaTheme="majorEastAsia" w:hAnsi="Times New Roman" w:cs="Times New Roman"/>
          <w:sz w:val="24"/>
          <w:szCs w:val="24"/>
        </w:rPr>
        <w:t xml:space="preserve">on väike. Aktsiise tõstetakse ühtlaselt kõikide toodete liikide lõikes. Selle tulemusena säilib endine </w:t>
      </w:r>
      <w:r w:rsidR="00E53605">
        <w:rPr>
          <w:rFonts w:ascii="Times New Roman" w:eastAsiaTheme="majorEastAsia" w:hAnsi="Times New Roman" w:cs="Times New Roman"/>
          <w:sz w:val="24"/>
          <w:szCs w:val="24"/>
        </w:rPr>
        <w:t xml:space="preserve">ettevõtjate vaheline </w:t>
      </w:r>
      <w:r w:rsidR="00F317D5" w:rsidRPr="00F317D5">
        <w:rPr>
          <w:rFonts w:ascii="Times New Roman" w:eastAsiaTheme="majorEastAsia" w:hAnsi="Times New Roman" w:cs="Times New Roman"/>
          <w:sz w:val="24"/>
          <w:szCs w:val="24"/>
        </w:rPr>
        <w:t xml:space="preserve">konkurents ning ka tarbija vaates ei looda ühe toote teisele eelistamise olukorda.   </w:t>
      </w:r>
    </w:p>
    <w:p w14:paraId="258362FA" w14:textId="517F7BB5" w:rsidR="00736FB5" w:rsidRDefault="00BA6040" w:rsidP="0072286E">
      <w:pPr>
        <w:spacing w:after="0" w:line="240" w:lineRule="auto"/>
        <w:jc w:val="both"/>
        <w:rPr>
          <w:rFonts w:ascii="Times New Roman" w:eastAsiaTheme="majorEastAsia" w:hAnsi="Times New Roman" w:cs="Times New Roman"/>
          <w:sz w:val="24"/>
          <w:szCs w:val="24"/>
        </w:rPr>
      </w:pPr>
      <w:r w:rsidRPr="000931D4">
        <w:rPr>
          <w:rFonts w:ascii="Times New Roman" w:eastAsiaTheme="majorEastAsia" w:hAnsi="Times New Roman" w:cs="Times New Roman"/>
          <w:sz w:val="24"/>
          <w:szCs w:val="24"/>
        </w:rPr>
        <w:t xml:space="preserve">Alkoholiaktsiisi mõjusid analüüsitakse </w:t>
      </w:r>
      <w:r w:rsidR="00BB5545" w:rsidRPr="000931D4">
        <w:rPr>
          <w:rFonts w:ascii="Times New Roman" w:eastAsiaTheme="majorEastAsia" w:hAnsi="Times New Roman" w:cs="Times New Roman"/>
          <w:sz w:val="24"/>
          <w:szCs w:val="24"/>
        </w:rPr>
        <w:t xml:space="preserve">Rahandusministeeriumis </w:t>
      </w:r>
      <w:r w:rsidRPr="000931D4">
        <w:rPr>
          <w:rFonts w:ascii="Times New Roman" w:eastAsiaTheme="majorEastAsia" w:hAnsi="Times New Roman" w:cs="Times New Roman"/>
          <w:sz w:val="24"/>
          <w:szCs w:val="24"/>
        </w:rPr>
        <w:t>regulaarselt. Igakuiselt jälgitakse ja analüüsitakse olukorda aktsiisilaekumis</w:t>
      </w:r>
      <w:r w:rsidR="00BB5545" w:rsidRPr="000931D4">
        <w:rPr>
          <w:rFonts w:ascii="Times New Roman" w:eastAsiaTheme="majorEastAsia" w:hAnsi="Times New Roman" w:cs="Times New Roman"/>
          <w:sz w:val="24"/>
          <w:szCs w:val="24"/>
        </w:rPr>
        <w:t>t</w:t>
      </w:r>
      <w:r w:rsidRPr="000931D4">
        <w:rPr>
          <w:rFonts w:ascii="Times New Roman" w:eastAsiaTheme="majorEastAsia" w:hAnsi="Times New Roman" w:cs="Times New Roman"/>
          <w:sz w:val="24"/>
          <w:szCs w:val="24"/>
        </w:rPr>
        <w:t xml:space="preserve">e andmete kaudu, lisaks kohtutakse kord </w:t>
      </w:r>
      <w:r w:rsidR="00F6632F" w:rsidRPr="000931D4">
        <w:rPr>
          <w:rFonts w:ascii="Times New Roman" w:eastAsiaTheme="majorEastAsia" w:hAnsi="Times New Roman" w:cs="Times New Roman"/>
          <w:sz w:val="24"/>
          <w:szCs w:val="24"/>
        </w:rPr>
        <w:t>poolaastas</w:t>
      </w:r>
      <w:r w:rsidRPr="000931D4">
        <w:rPr>
          <w:rFonts w:ascii="Times New Roman" w:eastAsiaTheme="majorEastAsia" w:hAnsi="Times New Roman" w:cs="Times New Roman"/>
          <w:sz w:val="24"/>
          <w:szCs w:val="24"/>
        </w:rPr>
        <w:t xml:space="preserve"> ettevõtjate esindajatega, et arutada turuolukorda ja probleeme nende olemasolul. Iga-aastaselt koostab Eesti Konjunktuuriinstituut </w:t>
      </w:r>
      <w:r w:rsidR="00BB5545" w:rsidRPr="000931D4">
        <w:rPr>
          <w:rFonts w:ascii="Times New Roman" w:eastAsiaTheme="majorEastAsia" w:hAnsi="Times New Roman" w:cs="Times New Roman"/>
          <w:sz w:val="24"/>
          <w:szCs w:val="24"/>
        </w:rPr>
        <w:t xml:space="preserve">(EKI) </w:t>
      </w:r>
      <w:r w:rsidRPr="000931D4">
        <w:rPr>
          <w:rFonts w:ascii="Times New Roman" w:eastAsiaTheme="majorEastAsia" w:hAnsi="Times New Roman" w:cs="Times New Roman"/>
          <w:sz w:val="24"/>
          <w:szCs w:val="24"/>
        </w:rPr>
        <w:t>põhjaliku ülevaate alkoholi turust, tarbimisest ja kahjudest Eestis. Kõnealuse</w:t>
      </w:r>
      <w:r w:rsidR="00AA491F" w:rsidRPr="000931D4">
        <w:rPr>
          <w:rFonts w:ascii="Times New Roman" w:eastAsiaTheme="majorEastAsia" w:hAnsi="Times New Roman" w:cs="Times New Roman"/>
          <w:sz w:val="24"/>
          <w:szCs w:val="24"/>
        </w:rPr>
        <w:t>i</w:t>
      </w:r>
      <w:r w:rsidRPr="000931D4">
        <w:rPr>
          <w:rFonts w:ascii="Times New Roman" w:eastAsiaTheme="majorEastAsia" w:hAnsi="Times New Roman" w:cs="Times New Roman"/>
          <w:sz w:val="24"/>
          <w:szCs w:val="24"/>
        </w:rPr>
        <w:t>d andme</w:t>
      </w:r>
      <w:r w:rsidR="00AA491F" w:rsidRPr="000931D4">
        <w:rPr>
          <w:rFonts w:ascii="Times New Roman" w:eastAsiaTheme="majorEastAsia" w:hAnsi="Times New Roman" w:cs="Times New Roman"/>
          <w:sz w:val="24"/>
          <w:szCs w:val="24"/>
        </w:rPr>
        <w:t>i</w:t>
      </w:r>
      <w:r w:rsidRPr="000931D4">
        <w:rPr>
          <w:rFonts w:ascii="Times New Roman" w:eastAsiaTheme="majorEastAsia" w:hAnsi="Times New Roman" w:cs="Times New Roman"/>
          <w:sz w:val="24"/>
          <w:szCs w:val="24"/>
        </w:rPr>
        <w:t>d avaldat</w:t>
      </w:r>
      <w:r w:rsidR="00AA491F" w:rsidRPr="000931D4">
        <w:rPr>
          <w:rFonts w:ascii="Times New Roman" w:eastAsiaTheme="majorEastAsia" w:hAnsi="Times New Roman" w:cs="Times New Roman"/>
          <w:sz w:val="24"/>
          <w:szCs w:val="24"/>
        </w:rPr>
        <w:t>akse</w:t>
      </w:r>
      <w:r w:rsidRPr="000931D4">
        <w:rPr>
          <w:rFonts w:ascii="Times New Roman" w:eastAsiaTheme="majorEastAsia" w:hAnsi="Times New Roman" w:cs="Times New Roman"/>
          <w:sz w:val="24"/>
          <w:szCs w:val="24"/>
        </w:rPr>
        <w:t xml:space="preserve"> aastaraamatus „Al</w:t>
      </w:r>
      <w:r w:rsidR="00BB5545" w:rsidRPr="000931D4">
        <w:rPr>
          <w:rFonts w:ascii="Times New Roman" w:eastAsiaTheme="majorEastAsia" w:hAnsi="Times New Roman" w:cs="Times New Roman"/>
          <w:sz w:val="24"/>
          <w:szCs w:val="24"/>
        </w:rPr>
        <w:t xml:space="preserve">koholi turg, tarbimine ja </w:t>
      </w:r>
      <w:r w:rsidR="00C810BA" w:rsidRPr="000931D4">
        <w:rPr>
          <w:rFonts w:ascii="Times New Roman" w:eastAsiaTheme="majorEastAsia" w:hAnsi="Times New Roman" w:cs="Times New Roman"/>
          <w:sz w:val="24"/>
          <w:szCs w:val="24"/>
        </w:rPr>
        <w:t>k</w:t>
      </w:r>
      <w:r w:rsidR="00BB5545" w:rsidRPr="000931D4">
        <w:rPr>
          <w:rFonts w:ascii="Times New Roman" w:eastAsiaTheme="majorEastAsia" w:hAnsi="Times New Roman" w:cs="Times New Roman"/>
          <w:sz w:val="24"/>
          <w:szCs w:val="24"/>
        </w:rPr>
        <w:t xml:space="preserve">ahjud Eestis. Aastaraamat 20..“. </w:t>
      </w:r>
      <w:r w:rsidR="000931D4">
        <w:rPr>
          <w:rFonts w:ascii="Times New Roman" w:eastAsiaTheme="majorEastAsia" w:hAnsi="Times New Roman" w:cs="Times New Roman"/>
          <w:sz w:val="24"/>
          <w:szCs w:val="24"/>
        </w:rPr>
        <w:t>Viimati avaldati ülevaade 2023. aasta kohta</w:t>
      </w:r>
      <w:r w:rsidR="00736FB5">
        <w:rPr>
          <w:rFonts w:ascii="Times New Roman" w:eastAsiaTheme="majorEastAsia" w:hAnsi="Times New Roman" w:cs="Times New Roman"/>
          <w:sz w:val="24"/>
          <w:szCs w:val="24"/>
        </w:rPr>
        <w:t xml:space="preserve">. </w:t>
      </w:r>
    </w:p>
    <w:p w14:paraId="114CC82B" w14:textId="03195859" w:rsidR="002F5246" w:rsidRPr="000931D4" w:rsidRDefault="00C861F4" w:rsidP="0072286E">
      <w:pPr>
        <w:spacing w:after="0" w:line="240" w:lineRule="auto"/>
        <w:jc w:val="both"/>
        <w:rPr>
          <w:rFonts w:ascii="Times New Roman" w:eastAsiaTheme="majorEastAsia" w:hAnsi="Times New Roman" w:cs="Times New Roman"/>
          <w:sz w:val="24"/>
          <w:szCs w:val="24"/>
        </w:rPr>
      </w:pPr>
      <w:r w:rsidRPr="000931D4">
        <w:rPr>
          <w:rFonts w:ascii="Times New Roman" w:eastAsiaTheme="majorEastAsia" w:hAnsi="Times New Roman" w:cs="Times New Roman"/>
          <w:sz w:val="24"/>
          <w:szCs w:val="24"/>
        </w:rPr>
        <w:t xml:space="preserve">Tulenevalt nimetatud ülevaatest ja regulaarsetest analüüsidest ei ole </w:t>
      </w:r>
      <w:r w:rsidR="00736FB5">
        <w:rPr>
          <w:rFonts w:ascii="Times New Roman" w:eastAsiaTheme="majorEastAsia" w:hAnsi="Times New Roman" w:cs="Times New Roman"/>
          <w:sz w:val="24"/>
          <w:szCs w:val="24"/>
        </w:rPr>
        <w:t xml:space="preserve">täiendav </w:t>
      </w:r>
      <w:proofErr w:type="spellStart"/>
      <w:r w:rsidRPr="000931D4">
        <w:rPr>
          <w:rFonts w:ascii="Times New Roman" w:eastAsiaTheme="majorEastAsia" w:hAnsi="Times New Roman" w:cs="Times New Roman"/>
          <w:sz w:val="24"/>
          <w:szCs w:val="24"/>
        </w:rPr>
        <w:t>järelhindamine</w:t>
      </w:r>
      <w:proofErr w:type="spellEnd"/>
      <w:r w:rsidRPr="000931D4">
        <w:rPr>
          <w:rFonts w:ascii="Times New Roman" w:eastAsiaTheme="majorEastAsia" w:hAnsi="Times New Roman" w:cs="Times New Roman"/>
          <w:sz w:val="24"/>
          <w:szCs w:val="24"/>
        </w:rPr>
        <w:t xml:space="preserve"> vajalik.  </w:t>
      </w:r>
    </w:p>
    <w:p w14:paraId="0954A0C0" w14:textId="77777777" w:rsidR="00B20718" w:rsidRPr="00E72E45" w:rsidRDefault="00B20718" w:rsidP="0072286E">
      <w:pPr>
        <w:spacing w:after="0" w:line="240" w:lineRule="auto"/>
        <w:jc w:val="both"/>
        <w:rPr>
          <w:rFonts w:ascii="Times New Roman" w:eastAsiaTheme="majorEastAsia" w:hAnsi="Times New Roman" w:cs="Times New Roman"/>
          <w:sz w:val="24"/>
          <w:szCs w:val="24"/>
        </w:rPr>
      </w:pPr>
    </w:p>
    <w:p w14:paraId="3D65E03C" w14:textId="38AB22FD" w:rsidR="0072286E" w:rsidRDefault="00037507" w:rsidP="00037507">
      <w:pPr>
        <w:widowControl w:val="0"/>
        <w:suppressAutoHyphens/>
        <w:spacing w:after="0" w:line="240" w:lineRule="auto"/>
        <w:jc w:val="both"/>
        <w:rPr>
          <w:rFonts w:ascii="Times New Roman" w:hAnsi="Times New Roman" w:cs="Times New Roman"/>
          <w:b/>
          <w:bCs/>
          <w:noProof/>
          <w:sz w:val="24"/>
          <w:szCs w:val="24"/>
        </w:rPr>
      </w:pPr>
      <w:bookmarkStart w:id="25" w:name="_Hlk176887875"/>
      <w:r w:rsidRPr="00E72E45">
        <w:rPr>
          <w:rFonts w:ascii="Times New Roman" w:hAnsi="Times New Roman" w:cs="Times New Roman"/>
          <w:b/>
          <w:bCs/>
          <w:noProof/>
          <w:sz w:val="24"/>
          <w:szCs w:val="24"/>
        </w:rPr>
        <w:t>Ebasoovitavate mõjude risk:</w:t>
      </w:r>
      <w:r w:rsidR="00C604AB" w:rsidRPr="00E72E45">
        <w:rPr>
          <w:rFonts w:ascii="Times New Roman" w:hAnsi="Times New Roman" w:cs="Times New Roman"/>
          <w:b/>
          <w:bCs/>
          <w:noProof/>
          <w:sz w:val="24"/>
          <w:szCs w:val="24"/>
        </w:rPr>
        <w:t xml:space="preserve"> </w:t>
      </w:r>
    </w:p>
    <w:p w14:paraId="4E6222A5" w14:textId="2DA67F8D" w:rsidR="00E53605" w:rsidRPr="00E62A19" w:rsidRDefault="00736FB5" w:rsidP="00037507">
      <w:pPr>
        <w:widowControl w:val="0"/>
        <w:suppressAutoHyphens/>
        <w:spacing w:after="0" w:line="240" w:lineRule="auto"/>
        <w:jc w:val="both"/>
        <w:rPr>
          <w:rFonts w:ascii="Times New Roman" w:hAnsi="Times New Roman" w:cs="Times New Roman"/>
          <w:noProof/>
          <w:sz w:val="24"/>
          <w:szCs w:val="24"/>
        </w:rPr>
      </w:pPr>
      <w:r w:rsidRPr="00E62A19">
        <w:rPr>
          <w:rFonts w:ascii="Times New Roman" w:hAnsi="Times New Roman" w:cs="Times New Roman"/>
          <w:noProof/>
          <w:sz w:val="24"/>
          <w:szCs w:val="24"/>
        </w:rPr>
        <w:t xml:space="preserve">Arvestades aktsiisimäära suhteliselt kõrget taset </w:t>
      </w:r>
      <w:r w:rsidR="00E53605" w:rsidRPr="00E62A19">
        <w:rPr>
          <w:rFonts w:ascii="Times New Roman" w:hAnsi="Times New Roman" w:cs="Times New Roman"/>
          <w:noProof/>
          <w:sz w:val="24"/>
          <w:szCs w:val="24"/>
        </w:rPr>
        <w:t xml:space="preserve">eksisteerib </w:t>
      </w:r>
      <w:r w:rsidRPr="00E62A19">
        <w:rPr>
          <w:rFonts w:ascii="Times New Roman" w:hAnsi="Times New Roman" w:cs="Times New Roman"/>
          <w:noProof/>
          <w:sz w:val="24"/>
          <w:szCs w:val="24"/>
        </w:rPr>
        <w:t xml:space="preserve">risk ebasoovitavate mõjude realiseerumiseks. </w:t>
      </w:r>
      <w:r w:rsidR="00E53605" w:rsidRPr="00E62A19">
        <w:rPr>
          <w:rFonts w:ascii="Times New Roman" w:hAnsi="Times New Roman" w:cs="Times New Roman"/>
          <w:noProof/>
          <w:sz w:val="24"/>
          <w:szCs w:val="24"/>
        </w:rPr>
        <w:t>Peamine risk seisneb p</w:t>
      </w:r>
      <w:r w:rsidRPr="00E62A19">
        <w:rPr>
          <w:rFonts w:ascii="Times New Roman" w:hAnsi="Times New Roman" w:cs="Times New Roman"/>
          <w:noProof/>
          <w:sz w:val="24"/>
          <w:szCs w:val="24"/>
        </w:rPr>
        <w:t>iirikaubanduse hoogustumise</w:t>
      </w:r>
      <w:r w:rsidR="00E53605" w:rsidRPr="00E62A19">
        <w:rPr>
          <w:rFonts w:ascii="Times New Roman" w:hAnsi="Times New Roman" w:cs="Times New Roman"/>
          <w:noProof/>
          <w:sz w:val="24"/>
          <w:szCs w:val="24"/>
        </w:rPr>
        <w:t>s.</w:t>
      </w:r>
      <w:r w:rsidRPr="00E62A19">
        <w:rPr>
          <w:rFonts w:ascii="Times New Roman" w:hAnsi="Times New Roman" w:cs="Times New Roman"/>
          <w:noProof/>
          <w:sz w:val="24"/>
          <w:szCs w:val="24"/>
        </w:rPr>
        <w:t xml:space="preserve"> </w:t>
      </w:r>
      <w:r w:rsidR="002C39A2" w:rsidRPr="00E62A19">
        <w:rPr>
          <w:rFonts w:ascii="Times New Roman" w:hAnsi="Times New Roman" w:cs="Times New Roman"/>
          <w:noProof/>
          <w:sz w:val="24"/>
          <w:szCs w:val="24"/>
        </w:rPr>
        <w:t xml:space="preserve">Aktsiisitõus suvel, kui on reisimiste ja puhkuste tippaeg, võib täiendavalt mõjutada alkoholi soetuste hoogustumist välisriikidest ja mõjutada negatiivselt aktsiisitõusu eesmärki. </w:t>
      </w:r>
      <w:r w:rsidR="00E53605" w:rsidRPr="00E62A19">
        <w:rPr>
          <w:rFonts w:ascii="Times New Roman" w:hAnsi="Times New Roman" w:cs="Times New Roman"/>
          <w:noProof/>
          <w:sz w:val="24"/>
          <w:szCs w:val="24"/>
        </w:rPr>
        <w:t>Naaberriik Läti on seadustanud alkoholiaktsiisi järk-järgulise tõusu aastani 2026. Läti aktsiisimäärad jäävad siiski madalamaks, kuid tasandavad veidi riikidevahelist alkoholi hinnavahet.</w:t>
      </w:r>
      <w:r w:rsidR="00C1600C" w:rsidRPr="00E62A19">
        <w:rPr>
          <w:rFonts w:ascii="Times New Roman" w:hAnsi="Times New Roman" w:cs="Times New Roman"/>
          <w:noProof/>
          <w:sz w:val="24"/>
          <w:szCs w:val="24"/>
        </w:rPr>
        <w:t xml:space="preserve"> Piirikaubanduse tippajal 2019. aastal küündis alkoholiaktsiis – eelkõige õlle ja kange alkoholi puhul – tasemeni, mille</w:t>
      </w:r>
      <w:r w:rsidR="00574AFB" w:rsidRPr="00E62A19">
        <w:rPr>
          <w:rFonts w:ascii="Times New Roman" w:hAnsi="Times New Roman" w:cs="Times New Roman"/>
          <w:noProof/>
          <w:sz w:val="24"/>
          <w:szCs w:val="24"/>
        </w:rPr>
        <w:t>ni</w:t>
      </w:r>
      <w:r w:rsidR="00C1600C" w:rsidRPr="00E62A19">
        <w:rPr>
          <w:rFonts w:ascii="Times New Roman" w:hAnsi="Times New Roman" w:cs="Times New Roman"/>
          <w:noProof/>
          <w:sz w:val="24"/>
          <w:szCs w:val="24"/>
        </w:rPr>
        <w:t xml:space="preserve"> eelnõu kohas</w:t>
      </w:r>
      <w:r w:rsidR="002722FE" w:rsidRPr="00E62A19">
        <w:rPr>
          <w:rFonts w:ascii="Times New Roman" w:hAnsi="Times New Roman" w:cs="Times New Roman"/>
          <w:noProof/>
          <w:sz w:val="24"/>
          <w:szCs w:val="24"/>
        </w:rPr>
        <w:t xml:space="preserve">te muudatustega </w:t>
      </w:r>
      <w:r w:rsidR="00C1600C" w:rsidRPr="00E62A19">
        <w:rPr>
          <w:rFonts w:ascii="Times New Roman" w:hAnsi="Times New Roman" w:cs="Times New Roman"/>
          <w:noProof/>
          <w:sz w:val="24"/>
          <w:szCs w:val="24"/>
        </w:rPr>
        <w:t xml:space="preserve">jõutakse alles 2027. aastal. Üle aastate hajutatud aktsiisitõus lubab </w:t>
      </w:r>
      <w:r w:rsidR="00C1600C" w:rsidRPr="00E62A19">
        <w:rPr>
          <w:rFonts w:ascii="Times New Roman" w:hAnsi="Times New Roman" w:cs="Times New Roman"/>
          <w:noProof/>
          <w:sz w:val="24"/>
          <w:szCs w:val="24"/>
        </w:rPr>
        <w:lastRenderedPageBreak/>
        <w:t xml:space="preserve">tarbijatel kaasneva hinnatõusuga kohaneda. Valitsusliidu </w:t>
      </w:r>
      <w:r w:rsidR="005D7A13" w:rsidRPr="00E62A19">
        <w:rPr>
          <w:rFonts w:ascii="Times New Roman" w:hAnsi="Times New Roman" w:cs="Times New Roman"/>
          <w:noProof/>
          <w:sz w:val="24"/>
          <w:szCs w:val="24"/>
        </w:rPr>
        <w:t>koal</w:t>
      </w:r>
      <w:r w:rsidR="002C39A2" w:rsidRPr="00E62A19">
        <w:rPr>
          <w:rFonts w:ascii="Times New Roman" w:hAnsi="Times New Roman" w:cs="Times New Roman"/>
          <w:noProof/>
          <w:sz w:val="24"/>
          <w:szCs w:val="24"/>
        </w:rPr>
        <w:t>itsioonileppes aastateks 2024</w:t>
      </w:r>
      <w:r w:rsidR="00997BDA" w:rsidRPr="00E62A19">
        <w:rPr>
          <w:rFonts w:ascii="Times New Roman" w:hAnsi="Times New Roman" w:cs="Times New Roman"/>
          <w:noProof/>
          <w:sz w:val="24"/>
          <w:szCs w:val="24"/>
        </w:rPr>
        <w:sym w:font="Symbol" w:char="F02D"/>
      </w:r>
      <w:r w:rsidR="002722FE" w:rsidRPr="00E62A19">
        <w:rPr>
          <w:rFonts w:ascii="Times New Roman" w:hAnsi="Times New Roman" w:cs="Times New Roman"/>
          <w:noProof/>
          <w:sz w:val="24"/>
          <w:szCs w:val="24"/>
        </w:rPr>
        <w:t>20</w:t>
      </w:r>
      <w:r w:rsidR="002C39A2" w:rsidRPr="00E62A19">
        <w:rPr>
          <w:rFonts w:ascii="Times New Roman" w:hAnsi="Times New Roman" w:cs="Times New Roman"/>
          <w:noProof/>
          <w:sz w:val="24"/>
          <w:szCs w:val="24"/>
        </w:rPr>
        <w:t xml:space="preserve">27 nähakse ette ka võimalus, et oodatust intensiivsema piirikaubanduse puhul aktsiiside kasvuplaane korrigeeritakse. </w:t>
      </w:r>
    </w:p>
    <w:p w14:paraId="710AA9B3" w14:textId="77777777" w:rsidR="00F85BE6" w:rsidRPr="00E62A19" w:rsidRDefault="00F85BE6" w:rsidP="00366866">
      <w:pPr>
        <w:widowControl w:val="0"/>
        <w:suppressAutoHyphens/>
        <w:spacing w:after="0" w:line="240" w:lineRule="auto"/>
        <w:jc w:val="both"/>
        <w:rPr>
          <w:rFonts w:ascii="Times New Roman" w:hAnsi="Times New Roman" w:cs="Times New Roman"/>
          <w:noProof/>
          <w:sz w:val="24"/>
          <w:szCs w:val="24"/>
        </w:rPr>
      </w:pPr>
    </w:p>
    <w:p w14:paraId="008A14B3" w14:textId="55B78E73" w:rsidR="002C39A2" w:rsidRDefault="00F85BE6" w:rsidP="00366866">
      <w:pPr>
        <w:widowControl w:val="0"/>
        <w:suppressAutoHyphens/>
        <w:spacing w:after="0" w:line="240" w:lineRule="auto"/>
        <w:jc w:val="both"/>
        <w:rPr>
          <w:rFonts w:ascii="Times New Roman" w:hAnsi="Times New Roman" w:cs="Times New Roman"/>
          <w:noProof/>
          <w:sz w:val="24"/>
          <w:szCs w:val="24"/>
        </w:rPr>
      </w:pPr>
      <w:r w:rsidRPr="00E62A19">
        <w:rPr>
          <w:rFonts w:ascii="Times New Roman" w:hAnsi="Times New Roman" w:cs="Times New Roman"/>
          <w:noProof/>
          <w:sz w:val="24"/>
          <w:szCs w:val="24"/>
        </w:rPr>
        <w:t>Välistada ei saa ka i</w:t>
      </w:r>
      <w:r w:rsidR="002C39A2" w:rsidRPr="00E62A19">
        <w:rPr>
          <w:rFonts w:ascii="Times New Roman" w:hAnsi="Times New Roman" w:cs="Times New Roman"/>
          <w:noProof/>
          <w:sz w:val="24"/>
          <w:szCs w:val="24"/>
        </w:rPr>
        <w:t>llegaalse alkoholi tootmise ja tarbimise kasvu risk</w:t>
      </w:r>
      <w:r w:rsidRPr="00E62A19">
        <w:rPr>
          <w:rFonts w:ascii="Times New Roman" w:hAnsi="Times New Roman" w:cs="Times New Roman"/>
          <w:noProof/>
          <w:sz w:val="24"/>
          <w:szCs w:val="24"/>
        </w:rPr>
        <w:t>i</w:t>
      </w:r>
      <w:r w:rsidR="002C39A2" w:rsidRPr="00E62A19">
        <w:rPr>
          <w:rFonts w:ascii="Times New Roman" w:hAnsi="Times New Roman" w:cs="Times New Roman"/>
          <w:noProof/>
          <w:sz w:val="24"/>
          <w:szCs w:val="24"/>
        </w:rPr>
        <w:t xml:space="preserve">. </w:t>
      </w:r>
      <w:r w:rsidR="00366866" w:rsidRPr="00E62A19">
        <w:rPr>
          <w:rFonts w:ascii="Times New Roman" w:hAnsi="Times New Roman" w:cs="Times New Roman"/>
          <w:noProof/>
          <w:sz w:val="24"/>
          <w:szCs w:val="24"/>
        </w:rPr>
        <w:t xml:space="preserve">EKI 2024. aasta alguses läbiviidud küsitluste andmetel ostis 2023. aastal salaalkoholi vaid 1% tarbijatest, 2022. aastal oli see näitaja 3%. Sagedamini ostsid salaalkoholi Kirde-Eesti elanikud, pigem vanemaealised (65+) tarbijad. Illegaalset alkoholi tarbitakse legaaslele </w:t>
      </w:r>
      <w:r w:rsidR="00366866" w:rsidRPr="00736FB5">
        <w:rPr>
          <w:rFonts w:ascii="Times New Roman" w:hAnsi="Times New Roman" w:cs="Times New Roman"/>
          <w:noProof/>
          <w:sz w:val="24"/>
          <w:szCs w:val="24"/>
        </w:rPr>
        <w:t>lisaks. 2023. aastal moodustas illegaalne alkohol kange alkoholi tarbimisest vastajate hulgas keskmiselt 19%.</w:t>
      </w:r>
      <w:r w:rsidR="00366866">
        <w:rPr>
          <w:rFonts w:ascii="Times New Roman" w:hAnsi="Times New Roman" w:cs="Times New Roman"/>
          <w:noProof/>
          <w:sz w:val="24"/>
          <w:szCs w:val="24"/>
        </w:rPr>
        <w:t xml:space="preserve"> </w:t>
      </w:r>
    </w:p>
    <w:p w14:paraId="2F403F35" w14:textId="77777777" w:rsidR="00736FB5" w:rsidRDefault="00736FB5" w:rsidP="00037507">
      <w:pPr>
        <w:widowControl w:val="0"/>
        <w:suppressAutoHyphens/>
        <w:spacing w:after="0" w:line="240" w:lineRule="auto"/>
        <w:jc w:val="both"/>
        <w:rPr>
          <w:rFonts w:ascii="Times New Roman" w:hAnsi="Times New Roman" w:cs="Times New Roman"/>
          <w:noProof/>
          <w:color w:val="FF0000"/>
          <w:sz w:val="24"/>
          <w:szCs w:val="24"/>
          <w:highlight w:val="yellow"/>
        </w:rPr>
      </w:pPr>
    </w:p>
    <w:bookmarkEnd w:id="25"/>
    <w:p w14:paraId="48ACEC44" w14:textId="0485B668" w:rsidR="00037507" w:rsidRPr="008B5AE3" w:rsidRDefault="00037507" w:rsidP="00037507">
      <w:pPr>
        <w:autoSpaceDE w:val="0"/>
        <w:spacing w:after="0" w:line="240" w:lineRule="auto"/>
        <w:jc w:val="both"/>
        <w:rPr>
          <w:rFonts w:ascii="Times New Roman" w:eastAsia="SimSun" w:hAnsi="Times New Roman" w:cs="Times New Roman"/>
          <w:i/>
          <w:noProof/>
          <w:color w:val="000000" w:themeColor="text1"/>
          <w:kern w:val="1"/>
          <w:sz w:val="24"/>
          <w:szCs w:val="24"/>
          <w:lang w:eastAsia="zh-CN" w:bidi="hi-IN"/>
        </w:rPr>
      </w:pPr>
      <w:r w:rsidRPr="008B5AE3">
        <w:rPr>
          <w:rFonts w:ascii="Times New Roman" w:hAnsi="Times New Roman" w:cs="Times New Roman"/>
          <w:b/>
          <w:bCs/>
          <w:noProof/>
          <w:color w:val="000000" w:themeColor="text1"/>
          <w:sz w:val="24"/>
          <w:szCs w:val="24"/>
        </w:rPr>
        <w:t>Mõju sihtgrupi halduskoormusele</w:t>
      </w:r>
      <w:r w:rsidRPr="008B5AE3">
        <w:rPr>
          <w:rFonts w:ascii="Times New Roman" w:hAnsi="Times New Roman" w:cs="Times New Roman"/>
          <w:noProof/>
          <w:color w:val="000000" w:themeColor="text1"/>
          <w:sz w:val="24"/>
          <w:szCs w:val="24"/>
        </w:rPr>
        <w:t>: muudatus ei mõjuta halduskoormust.</w:t>
      </w:r>
    </w:p>
    <w:p w14:paraId="06CA7153" w14:textId="77777777" w:rsidR="003B77CF" w:rsidRDefault="003B77CF" w:rsidP="00B800CC">
      <w:pPr>
        <w:spacing w:after="0" w:line="240" w:lineRule="auto"/>
        <w:jc w:val="both"/>
        <w:rPr>
          <w:rFonts w:ascii="Times New Roman" w:hAnsi="Times New Roman" w:cs="Times New Roman"/>
          <w:b/>
          <w:bCs/>
          <w:noProof/>
          <w:color w:val="000000" w:themeColor="text1"/>
          <w:sz w:val="24"/>
          <w:szCs w:val="24"/>
        </w:rPr>
      </w:pPr>
      <w:bookmarkStart w:id="26" w:name="_Hlk132209153"/>
    </w:p>
    <w:p w14:paraId="7CE3BC15" w14:textId="2169030C" w:rsidR="00B800CC" w:rsidRPr="00B800CC" w:rsidRDefault="00B800CC" w:rsidP="00B800CC">
      <w:pPr>
        <w:spacing w:after="0" w:line="240" w:lineRule="auto"/>
        <w:jc w:val="both"/>
        <w:rPr>
          <w:rFonts w:ascii="Times New Roman" w:hAnsi="Times New Roman" w:cs="Times New Roman"/>
          <w:bCs/>
          <w:noProof/>
          <w:color w:val="000000" w:themeColor="text1"/>
          <w:sz w:val="24"/>
          <w:szCs w:val="24"/>
        </w:rPr>
      </w:pPr>
      <w:r w:rsidRPr="00CD7BC6">
        <w:rPr>
          <w:rFonts w:ascii="Times New Roman" w:hAnsi="Times New Roman" w:cs="Times New Roman"/>
          <w:b/>
          <w:bCs/>
          <w:noProof/>
          <w:color w:val="000000" w:themeColor="text1"/>
          <w:sz w:val="24"/>
          <w:szCs w:val="24"/>
        </w:rPr>
        <w:t xml:space="preserve">6.2. Kavandatav muudatus: </w:t>
      </w:r>
      <w:r w:rsidR="00D151B9">
        <w:rPr>
          <w:rFonts w:ascii="Times New Roman" w:hAnsi="Times New Roman" w:cs="Times New Roman"/>
          <w:bCs/>
          <w:noProof/>
          <w:color w:val="000000" w:themeColor="text1"/>
          <w:sz w:val="24"/>
          <w:szCs w:val="24"/>
        </w:rPr>
        <w:t xml:space="preserve">tubakatoodete </w:t>
      </w:r>
      <w:r w:rsidR="00D925CC" w:rsidRPr="00CD7BC6">
        <w:rPr>
          <w:rFonts w:ascii="Times New Roman" w:hAnsi="Times New Roman" w:cs="Times New Roman"/>
          <w:bCs/>
          <w:noProof/>
          <w:color w:val="000000" w:themeColor="text1"/>
          <w:sz w:val="24"/>
          <w:szCs w:val="24"/>
        </w:rPr>
        <w:t>aktsiisitõus aastatel 202</w:t>
      </w:r>
      <w:r w:rsidR="00C13798">
        <w:rPr>
          <w:rFonts w:ascii="Times New Roman" w:hAnsi="Times New Roman" w:cs="Times New Roman"/>
          <w:bCs/>
          <w:noProof/>
          <w:color w:val="000000" w:themeColor="text1"/>
          <w:sz w:val="24"/>
          <w:szCs w:val="24"/>
        </w:rPr>
        <w:t>5</w:t>
      </w:r>
      <w:r w:rsidR="00A80FCD" w:rsidRPr="00CD7BC6">
        <w:rPr>
          <w:rFonts w:ascii="Times New Roman" w:hAnsi="Times New Roman" w:cs="Times New Roman"/>
          <w:color w:val="000000" w:themeColor="text1"/>
          <w:sz w:val="24"/>
          <w:szCs w:val="24"/>
        </w:rPr>
        <w:t>–</w:t>
      </w:r>
      <w:r w:rsidR="00D925CC" w:rsidRPr="00CD7BC6">
        <w:rPr>
          <w:rFonts w:ascii="Times New Roman" w:hAnsi="Times New Roman" w:cs="Times New Roman"/>
          <w:bCs/>
          <w:noProof/>
          <w:color w:val="000000" w:themeColor="text1"/>
          <w:sz w:val="24"/>
          <w:szCs w:val="24"/>
        </w:rPr>
        <w:t>202</w:t>
      </w:r>
      <w:r w:rsidR="00C13798">
        <w:rPr>
          <w:rFonts w:ascii="Times New Roman" w:hAnsi="Times New Roman" w:cs="Times New Roman"/>
          <w:bCs/>
          <w:noProof/>
          <w:color w:val="000000" w:themeColor="text1"/>
          <w:sz w:val="24"/>
          <w:szCs w:val="24"/>
        </w:rPr>
        <w:t>8</w:t>
      </w:r>
      <w:r w:rsidRPr="00CD7BC6">
        <w:rPr>
          <w:rFonts w:ascii="Times New Roman" w:hAnsi="Times New Roman" w:cs="Times New Roman"/>
          <w:bCs/>
          <w:noProof/>
          <w:color w:val="000000" w:themeColor="text1"/>
          <w:sz w:val="24"/>
          <w:szCs w:val="24"/>
        </w:rPr>
        <w:t xml:space="preserve"> </w:t>
      </w:r>
    </w:p>
    <w:bookmarkEnd w:id="26"/>
    <w:p w14:paraId="47B36F49" w14:textId="77777777" w:rsidR="00B800CC" w:rsidRPr="008B5AE3" w:rsidRDefault="00B800CC" w:rsidP="00B800CC">
      <w:pPr>
        <w:spacing w:after="0" w:line="240" w:lineRule="auto"/>
        <w:jc w:val="both"/>
        <w:rPr>
          <w:rFonts w:ascii="Times New Roman" w:hAnsi="Times New Roman" w:cs="Times New Roman"/>
          <w:b/>
          <w:bCs/>
          <w:noProof/>
          <w:color w:val="000000" w:themeColor="text1"/>
          <w:sz w:val="24"/>
          <w:szCs w:val="24"/>
        </w:rPr>
      </w:pPr>
    </w:p>
    <w:p w14:paraId="49C10E86" w14:textId="02469710" w:rsidR="00B800CC" w:rsidRPr="008B5AE3" w:rsidRDefault="00B800CC" w:rsidP="00B800CC">
      <w:pPr>
        <w:spacing w:after="0" w:line="240" w:lineRule="auto"/>
        <w:jc w:val="both"/>
        <w:rPr>
          <w:rFonts w:ascii="Times New Roman" w:hAnsi="Times New Roman" w:cs="Times New Roman"/>
          <w:noProof/>
          <w:color w:val="000000" w:themeColor="text1"/>
          <w:sz w:val="24"/>
          <w:szCs w:val="24"/>
        </w:rPr>
      </w:pPr>
      <w:r w:rsidRPr="008B5AE3">
        <w:rPr>
          <w:rFonts w:ascii="Times New Roman" w:hAnsi="Times New Roman" w:cs="Times New Roman"/>
          <w:b/>
          <w:bCs/>
          <w:noProof/>
          <w:color w:val="000000" w:themeColor="text1"/>
          <w:sz w:val="24"/>
          <w:szCs w:val="24"/>
        </w:rPr>
        <w:t xml:space="preserve">Kaasnev mõju: </w:t>
      </w:r>
      <w:r w:rsidRPr="008B5AE3">
        <w:rPr>
          <w:rFonts w:ascii="Times New Roman" w:hAnsi="Times New Roman" w:cs="Times New Roman"/>
          <w:bCs/>
          <w:noProof/>
          <w:color w:val="000000" w:themeColor="text1"/>
          <w:sz w:val="24"/>
          <w:szCs w:val="24"/>
        </w:rPr>
        <w:t>mõju majandusele</w:t>
      </w:r>
      <w:r w:rsidR="00CF18A5">
        <w:rPr>
          <w:rFonts w:ascii="Times New Roman" w:hAnsi="Times New Roman" w:cs="Times New Roman"/>
          <w:bCs/>
          <w:noProof/>
          <w:color w:val="000000" w:themeColor="text1"/>
          <w:sz w:val="24"/>
          <w:szCs w:val="24"/>
        </w:rPr>
        <w:t xml:space="preserve"> ja </w:t>
      </w:r>
      <w:r w:rsidR="00CF18A5" w:rsidRPr="004F5718">
        <w:rPr>
          <w:rFonts w:ascii="Times New Roman" w:hAnsi="Times New Roman" w:cs="Times New Roman"/>
          <w:bCs/>
          <w:noProof/>
          <w:color w:val="000000" w:themeColor="text1"/>
          <w:sz w:val="24"/>
          <w:szCs w:val="24"/>
        </w:rPr>
        <w:t>tervisekäitumisele</w:t>
      </w:r>
      <w:r w:rsidRPr="00CF18A5">
        <w:rPr>
          <w:rFonts w:ascii="Times New Roman" w:hAnsi="Times New Roman" w:cs="Times New Roman"/>
          <w:bCs/>
          <w:noProof/>
          <w:color w:val="000000" w:themeColor="text1"/>
          <w:sz w:val="24"/>
          <w:szCs w:val="24"/>
        </w:rPr>
        <w:t xml:space="preserve"> </w:t>
      </w:r>
    </w:p>
    <w:p w14:paraId="0E56FDB4" w14:textId="77777777" w:rsidR="00B800CC" w:rsidRPr="008B5AE3" w:rsidRDefault="00B800CC" w:rsidP="00B800CC">
      <w:pPr>
        <w:spacing w:after="0" w:line="240" w:lineRule="auto"/>
        <w:jc w:val="both"/>
        <w:rPr>
          <w:rFonts w:ascii="Times New Roman" w:hAnsi="Times New Roman" w:cs="Times New Roman"/>
          <w:noProof/>
          <w:color w:val="000000" w:themeColor="text1"/>
          <w:sz w:val="24"/>
          <w:szCs w:val="24"/>
        </w:rPr>
      </w:pPr>
    </w:p>
    <w:p w14:paraId="1BB0A640" w14:textId="75ED9C81" w:rsidR="00B800CC" w:rsidRDefault="00B800CC" w:rsidP="00B800CC">
      <w:pPr>
        <w:spacing w:after="0" w:line="240" w:lineRule="auto"/>
        <w:jc w:val="both"/>
        <w:rPr>
          <w:rFonts w:ascii="Times New Roman" w:hAnsi="Times New Roman" w:cs="Times New Roman"/>
          <w:b/>
          <w:bCs/>
          <w:noProof/>
          <w:color w:val="000000" w:themeColor="text1"/>
          <w:sz w:val="24"/>
          <w:szCs w:val="24"/>
        </w:rPr>
      </w:pPr>
      <w:r w:rsidRPr="008B5AE3">
        <w:rPr>
          <w:rFonts w:ascii="Times New Roman" w:hAnsi="Times New Roman" w:cs="Times New Roman"/>
          <w:b/>
          <w:bCs/>
          <w:noProof/>
          <w:color w:val="000000" w:themeColor="text1"/>
          <w:sz w:val="24"/>
          <w:szCs w:val="24"/>
        </w:rPr>
        <w:t xml:space="preserve">Sihtrühm: </w:t>
      </w:r>
      <w:r w:rsidR="00D151B9">
        <w:rPr>
          <w:rFonts w:ascii="Times New Roman" w:hAnsi="Times New Roman" w:cs="Times New Roman"/>
          <w:bCs/>
          <w:noProof/>
          <w:color w:val="000000" w:themeColor="text1"/>
          <w:sz w:val="24"/>
          <w:szCs w:val="24"/>
        </w:rPr>
        <w:t xml:space="preserve">tubakatoodete </w:t>
      </w:r>
      <w:r w:rsidRPr="00E537CB">
        <w:rPr>
          <w:rFonts w:ascii="Times New Roman" w:hAnsi="Times New Roman" w:cs="Times New Roman"/>
          <w:bCs/>
          <w:noProof/>
          <w:sz w:val="24"/>
          <w:szCs w:val="24"/>
        </w:rPr>
        <w:t>käitle</w:t>
      </w:r>
      <w:r w:rsidR="00245D5B" w:rsidRPr="00E537CB">
        <w:rPr>
          <w:rFonts w:ascii="Times New Roman" w:hAnsi="Times New Roman" w:cs="Times New Roman"/>
          <w:bCs/>
          <w:noProof/>
          <w:sz w:val="24"/>
          <w:szCs w:val="24"/>
        </w:rPr>
        <w:t>jad</w:t>
      </w:r>
      <w:r w:rsidR="00D151B9">
        <w:rPr>
          <w:rFonts w:ascii="Times New Roman" w:hAnsi="Times New Roman" w:cs="Times New Roman"/>
          <w:bCs/>
          <w:noProof/>
          <w:sz w:val="24"/>
          <w:szCs w:val="24"/>
        </w:rPr>
        <w:t xml:space="preserve"> ja </w:t>
      </w:r>
      <w:r w:rsidR="00CC1B6E" w:rsidRPr="00E537CB">
        <w:rPr>
          <w:rFonts w:ascii="Times New Roman" w:hAnsi="Times New Roman" w:cs="Times New Roman"/>
          <w:bCs/>
          <w:noProof/>
          <w:sz w:val="24"/>
          <w:szCs w:val="24"/>
        </w:rPr>
        <w:t>tarbijad</w:t>
      </w:r>
    </w:p>
    <w:p w14:paraId="42C0941E" w14:textId="77777777" w:rsidR="00B800CC" w:rsidRPr="008B5AE3" w:rsidRDefault="00B800CC" w:rsidP="00B800CC">
      <w:pPr>
        <w:spacing w:after="0" w:line="240" w:lineRule="auto"/>
        <w:jc w:val="both"/>
        <w:rPr>
          <w:rFonts w:ascii="Times New Roman" w:hAnsi="Times New Roman" w:cs="Times New Roman"/>
          <w:b/>
          <w:bCs/>
          <w:noProof/>
          <w:color w:val="000000" w:themeColor="text1"/>
          <w:sz w:val="24"/>
          <w:szCs w:val="24"/>
        </w:rPr>
      </w:pPr>
    </w:p>
    <w:p w14:paraId="6147A769" w14:textId="4AE8EBD0" w:rsidR="00455717" w:rsidRDefault="00B800CC" w:rsidP="00455717">
      <w:pPr>
        <w:spacing w:after="0" w:line="240" w:lineRule="auto"/>
        <w:jc w:val="both"/>
        <w:rPr>
          <w:rFonts w:ascii="Times New Roman" w:hAnsi="Times New Roman" w:cs="Times New Roman"/>
          <w:b/>
          <w:bCs/>
          <w:noProof/>
          <w:color w:val="000000" w:themeColor="text1"/>
          <w:sz w:val="24"/>
          <w:szCs w:val="24"/>
        </w:rPr>
      </w:pPr>
      <w:r w:rsidRPr="00DC66A9">
        <w:rPr>
          <w:rFonts w:ascii="Times New Roman" w:hAnsi="Times New Roman" w:cs="Times New Roman"/>
          <w:b/>
          <w:bCs/>
          <w:noProof/>
          <w:color w:val="000000" w:themeColor="text1"/>
          <w:sz w:val="24"/>
          <w:szCs w:val="24"/>
        </w:rPr>
        <w:t>Mõju ulatus:</w:t>
      </w:r>
      <w:r w:rsidRPr="008B5AE3">
        <w:rPr>
          <w:rFonts w:ascii="Times New Roman" w:hAnsi="Times New Roman" w:cs="Times New Roman"/>
          <w:b/>
          <w:bCs/>
          <w:noProof/>
          <w:color w:val="000000" w:themeColor="text1"/>
          <w:sz w:val="24"/>
          <w:szCs w:val="24"/>
        </w:rPr>
        <w:t xml:space="preserve"> </w:t>
      </w:r>
    </w:p>
    <w:p w14:paraId="6ED0CA2B" w14:textId="0E893203" w:rsidR="00347A19" w:rsidRPr="00347A19" w:rsidRDefault="008F39E6" w:rsidP="00347A19">
      <w:pPr>
        <w:spacing w:after="0" w:line="240" w:lineRule="auto"/>
        <w:jc w:val="both"/>
        <w:rPr>
          <w:rFonts w:ascii="Times New Roman" w:hAnsi="Times New Roman" w:cs="Times New Roman"/>
          <w:noProof/>
          <w:sz w:val="24"/>
          <w:szCs w:val="24"/>
        </w:rPr>
      </w:pPr>
      <w:r w:rsidRPr="00347A19">
        <w:rPr>
          <w:rFonts w:ascii="Times New Roman" w:hAnsi="Times New Roman" w:cs="Times New Roman"/>
          <w:noProof/>
          <w:sz w:val="24"/>
          <w:szCs w:val="24"/>
        </w:rPr>
        <w:t>Eestis on 2</w:t>
      </w:r>
      <w:r w:rsidR="00347A19" w:rsidRPr="00347A19">
        <w:rPr>
          <w:rFonts w:ascii="Times New Roman" w:hAnsi="Times New Roman" w:cs="Times New Roman"/>
          <w:noProof/>
          <w:sz w:val="24"/>
          <w:szCs w:val="24"/>
        </w:rPr>
        <w:t>1</w:t>
      </w:r>
      <w:r w:rsidRPr="00347A19">
        <w:rPr>
          <w:rFonts w:ascii="Times New Roman" w:hAnsi="Times New Roman" w:cs="Times New Roman"/>
          <w:noProof/>
          <w:sz w:val="24"/>
          <w:szCs w:val="24"/>
        </w:rPr>
        <w:t xml:space="preserve"> tubakaaktsiisi maksjat. </w:t>
      </w:r>
      <w:r w:rsidR="00B15398" w:rsidRPr="00347A19">
        <w:rPr>
          <w:rFonts w:ascii="Times New Roman" w:hAnsi="Times New Roman" w:cs="Times New Roman"/>
          <w:noProof/>
          <w:sz w:val="24"/>
          <w:szCs w:val="24"/>
        </w:rPr>
        <w:t xml:space="preserve">Tubakatoodetest toodetakse Eestis nikotiinipatju. </w:t>
      </w:r>
      <w:r w:rsidRPr="00347A19">
        <w:rPr>
          <w:rFonts w:ascii="Times New Roman" w:hAnsi="Times New Roman" w:cs="Times New Roman"/>
          <w:noProof/>
          <w:sz w:val="24"/>
          <w:szCs w:val="24"/>
        </w:rPr>
        <w:t xml:space="preserve">Nikotiinipatjade tootmiseks on väljastatud </w:t>
      </w:r>
      <w:r w:rsidR="00347A19" w:rsidRPr="00347A19">
        <w:rPr>
          <w:rFonts w:ascii="Times New Roman" w:hAnsi="Times New Roman" w:cs="Times New Roman"/>
          <w:noProof/>
          <w:sz w:val="24"/>
          <w:szCs w:val="24"/>
        </w:rPr>
        <w:t>6</w:t>
      </w:r>
      <w:r w:rsidRPr="00347A19">
        <w:rPr>
          <w:rFonts w:ascii="Times New Roman" w:hAnsi="Times New Roman" w:cs="Times New Roman"/>
          <w:noProof/>
          <w:sz w:val="24"/>
          <w:szCs w:val="24"/>
        </w:rPr>
        <w:t xml:space="preserve"> aktsiisilao tegevusluba, nendest </w:t>
      </w:r>
      <w:r w:rsidR="00B15398" w:rsidRPr="00347A19">
        <w:rPr>
          <w:rFonts w:ascii="Times New Roman" w:hAnsi="Times New Roman" w:cs="Times New Roman"/>
          <w:noProof/>
          <w:sz w:val="24"/>
          <w:szCs w:val="24"/>
        </w:rPr>
        <w:t>üks</w:t>
      </w:r>
      <w:r w:rsidRPr="00347A19">
        <w:rPr>
          <w:rFonts w:ascii="Times New Roman" w:hAnsi="Times New Roman" w:cs="Times New Roman"/>
          <w:noProof/>
          <w:sz w:val="24"/>
          <w:szCs w:val="24"/>
        </w:rPr>
        <w:t xml:space="preserve"> ei ole tootmist veel alustanud. </w:t>
      </w:r>
      <w:r w:rsidR="00347A19" w:rsidRPr="00347A19">
        <w:rPr>
          <w:rFonts w:ascii="Times New Roman" w:hAnsi="Times New Roman" w:cs="Times New Roman"/>
          <w:noProof/>
          <w:sz w:val="24"/>
          <w:szCs w:val="24"/>
        </w:rPr>
        <w:t xml:space="preserve">Enamus tootjaid lähetavad oma toodangu teise liikmesriiki ja Eestisse ei deklareeri midagi. </w:t>
      </w:r>
    </w:p>
    <w:p w14:paraId="7697130A" w14:textId="77777777" w:rsidR="009E46FC" w:rsidRDefault="009E46FC" w:rsidP="009E46FC">
      <w:pPr>
        <w:spacing w:after="0" w:line="240" w:lineRule="auto"/>
        <w:jc w:val="both"/>
        <w:rPr>
          <w:rFonts w:ascii="Times New Roman" w:hAnsi="Times New Roman" w:cs="Times New Roman"/>
          <w:noProof/>
          <w:color w:val="000000" w:themeColor="text1"/>
          <w:sz w:val="24"/>
          <w:szCs w:val="24"/>
        </w:rPr>
      </w:pPr>
    </w:p>
    <w:p w14:paraId="2C862E5A" w14:textId="5282DCEE" w:rsidR="004037C5" w:rsidRPr="00E72E45" w:rsidRDefault="004037C5" w:rsidP="004037C5">
      <w:pPr>
        <w:spacing w:after="0" w:line="240" w:lineRule="auto"/>
        <w:jc w:val="both"/>
        <w:rPr>
          <w:rFonts w:ascii="Times New Roman" w:hAnsi="Times New Roman" w:cs="Times New Roman"/>
          <w:noProof/>
          <w:sz w:val="24"/>
          <w:szCs w:val="24"/>
        </w:rPr>
      </w:pPr>
      <w:bookmarkStart w:id="27" w:name="_Hlk132975166"/>
      <w:r w:rsidRPr="00E72E45">
        <w:rPr>
          <w:rFonts w:ascii="Times New Roman" w:hAnsi="Times New Roman" w:cs="Times New Roman"/>
          <w:noProof/>
          <w:sz w:val="24"/>
          <w:szCs w:val="24"/>
        </w:rPr>
        <w:t>Sigarettidelt kogutud aktsiis moodustab ligi 9</w:t>
      </w:r>
      <w:r w:rsidR="00E059DE">
        <w:rPr>
          <w:rFonts w:ascii="Times New Roman" w:hAnsi="Times New Roman" w:cs="Times New Roman"/>
          <w:noProof/>
          <w:sz w:val="24"/>
          <w:szCs w:val="24"/>
        </w:rPr>
        <w:t>0</w:t>
      </w:r>
      <w:r w:rsidRPr="00E72E45">
        <w:rPr>
          <w:rFonts w:ascii="Times New Roman" w:hAnsi="Times New Roman" w:cs="Times New Roman"/>
          <w:noProof/>
          <w:sz w:val="24"/>
          <w:szCs w:val="24"/>
        </w:rPr>
        <w:t xml:space="preserve">% tubakaaktsiisi tulust. Suitsetamistubaka </w:t>
      </w:r>
      <w:bookmarkStart w:id="28" w:name="_Hlk132975927"/>
      <w:r w:rsidRPr="00E72E45">
        <w:rPr>
          <w:rFonts w:ascii="Times New Roman" w:hAnsi="Times New Roman" w:cs="Times New Roman"/>
          <w:noProof/>
          <w:sz w:val="24"/>
          <w:szCs w:val="24"/>
        </w:rPr>
        <w:t xml:space="preserve">aktsiisimääraga maksustavate toodete </w:t>
      </w:r>
      <w:bookmarkEnd w:id="28"/>
      <w:r w:rsidRPr="00E72E45">
        <w:rPr>
          <w:rFonts w:ascii="Times New Roman" w:hAnsi="Times New Roman" w:cs="Times New Roman"/>
          <w:noProof/>
          <w:sz w:val="24"/>
          <w:szCs w:val="24"/>
        </w:rPr>
        <w:t>aktsiisitulu osatähtsus on  kasvanud</w:t>
      </w:r>
      <w:r w:rsidR="00A81DE4">
        <w:rPr>
          <w:rFonts w:ascii="Times New Roman" w:hAnsi="Times New Roman" w:cs="Times New Roman"/>
          <w:noProof/>
          <w:sz w:val="24"/>
          <w:szCs w:val="24"/>
        </w:rPr>
        <w:t xml:space="preserve"> 6,5%-lt 2022. aastal 7,3%-le 2023. aastal</w:t>
      </w:r>
      <w:r w:rsidRPr="00E72E45">
        <w:rPr>
          <w:rFonts w:ascii="Times New Roman" w:hAnsi="Times New Roman" w:cs="Times New Roman"/>
          <w:noProof/>
          <w:sz w:val="24"/>
          <w:szCs w:val="24"/>
        </w:rPr>
        <w:t xml:space="preserve">. Suitsetamistubaka aktsiisitulu kasvule on kaasa aidanud uut liiki toodete populaarsuse kasv, need on näiteks suitsetamistubaka aktsiisimääraga maksustatavad nikotiinipadjad. Nikotiinipatjade aktsiisitulu </w:t>
      </w:r>
      <w:r w:rsidRPr="00A81DE4">
        <w:rPr>
          <w:rFonts w:ascii="Times New Roman" w:hAnsi="Times New Roman" w:cs="Times New Roman"/>
          <w:noProof/>
          <w:sz w:val="24"/>
          <w:szCs w:val="24"/>
        </w:rPr>
        <w:t>moodustab 4</w:t>
      </w:r>
      <w:r w:rsidR="00A81DE4" w:rsidRPr="00A81DE4">
        <w:rPr>
          <w:rFonts w:ascii="Times New Roman" w:hAnsi="Times New Roman" w:cs="Times New Roman"/>
          <w:noProof/>
          <w:sz w:val="24"/>
          <w:szCs w:val="24"/>
        </w:rPr>
        <w:t>6</w:t>
      </w:r>
      <w:r w:rsidRPr="00A81DE4">
        <w:rPr>
          <w:rFonts w:ascii="Times New Roman" w:hAnsi="Times New Roman" w:cs="Times New Roman"/>
          <w:noProof/>
          <w:sz w:val="24"/>
          <w:szCs w:val="24"/>
        </w:rPr>
        <w:t>% suitsetamistubaka</w:t>
      </w:r>
      <w:r w:rsidRPr="00E72E45">
        <w:rPr>
          <w:rFonts w:ascii="Times New Roman" w:hAnsi="Times New Roman" w:cs="Times New Roman"/>
          <w:noProof/>
          <w:sz w:val="24"/>
          <w:szCs w:val="24"/>
        </w:rPr>
        <w:t xml:space="preserve"> aktsiisimääraga maksustavate toodete aktsiisitulust. Aktsiisitulu tubakatoodetelt on aasta-aastalt </w:t>
      </w:r>
      <w:r w:rsidRPr="005D1605">
        <w:rPr>
          <w:rFonts w:ascii="Times New Roman" w:hAnsi="Times New Roman" w:cs="Times New Roman"/>
          <w:noProof/>
          <w:sz w:val="24"/>
          <w:szCs w:val="24"/>
        </w:rPr>
        <w:t>kasvanud, 2021. aastal on kasv 5%</w:t>
      </w:r>
      <w:r w:rsidR="005D1605" w:rsidRPr="005D1605">
        <w:rPr>
          <w:rFonts w:ascii="Times New Roman" w:hAnsi="Times New Roman" w:cs="Times New Roman"/>
          <w:noProof/>
          <w:sz w:val="24"/>
          <w:szCs w:val="24"/>
        </w:rPr>
        <w:t xml:space="preserve"> ning aastatel </w:t>
      </w:r>
      <w:r w:rsidRPr="005D1605">
        <w:rPr>
          <w:rFonts w:ascii="Times New Roman" w:hAnsi="Times New Roman" w:cs="Times New Roman"/>
          <w:noProof/>
          <w:sz w:val="24"/>
          <w:szCs w:val="24"/>
        </w:rPr>
        <w:t>2022</w:t>
      </w:r>
      <w:r w:rsidR="005D1605" w:rsidRPr="005D1605">
        <w:rPr>
          <w:rFonts w:ascii="Times New Roman" w:hAnsi="Times New Roman" w:cs="Times New Roman"/>
          <w:noProof/>
          <w:sz w:val="24"/>
          <w:szCs w:val="24"/>
        </w:rPr>
        <w:t xml:space="preserve"> ja 2023</w:t>
      </w:r>
      <w:r w:rsidRPr="005D1605">
        <w:rPr>
          <w:rFonts w:ascii="Times New Roman" w:hAnsi="Times New Roman" w:cs="Times New Roman"/>
          <w:noProof/>
          <w:sz w:val="24"/>
          <w:szCs w:val="24"/>
        </w:rPr>
        <w:t xml:space="preserve"> </w:t>
      </w:r>
      <w:r w:rsidRPr="005D1605">
        <w:rPr>
          <w:rFonts w:ascii="Times New Roman" w:hAnsi="Times New Roman" w:cs="Times New Roman"/>
          <w:i/>
          <w:iCs/>
          <w:noProof/>
          <w:sz w:val="24"/>
          <w:szCs w:val="24"/>
        </w:rPr>
        <w:t>ca</w:t>
      </w:r>
      <w:r w:rsidRPr="005D1605">
        <w:rPr>
          <w:rFonts w:ascii="Times New Roman" w:hAnsi="Times New Roman" w:cs="Times New Roman"/>
          <w:noProof/>
          <w:sz w:val="24"/>
          <w:szCs w:val="24"/>
        </w:rPr>
        <w:t xml:space="preserve"> 2%.</w:t>
      </w:r>
    </w:p>
    <w:p w14:paraId="16586C1E" w14:textId="77777777" w:rsidR="00A56B7C" w:rsidRPr="00E72E45" w:rsidRDefault="00A56B7C" w:rsidP="004037C5">
      <w:pPr>
        <w:spacing w:after="0" w:line="240" w:lineRule="auto"/>
        <w:jc w:val="both"/>
        <w:rPr>
          <w:rFonts w:ascii="Times New Roman" w:hAnsi="Times New Roman" w:cs="Times New Roman"/>
          <w:noProof/>
          <w:sz w:val="24"/>
          <w:szCs w:val="24"/>
        </w:rPr>
      </w:pPr>
    </w:p>
    <w:p w14:paraId="2BA23CAC" w14:textId="16B28DD8" w:rsidR="00A56B7C" w:rsidRPr="00E72E45" w:rsidRDefault="00A56B7C" w:rsidP="004037C5">
      <w:pPr>
        <w:spacing w:after="0" w:line="240" w:lineRule="auto"/>
        <w:jc w:val="both"/>
        <w:rPr>
          <w:rFonts w:ascii="Times New Roman" w:hAnsi="Times New Roman" w:cs="Times New Roman"/>
          <w:noProof/>
          <w:sz w:val="24"/>
          <w:szCs w:val="24"/>
        </w:rPr>
      </w:pPr>
      <w:r w:rsidRPr="00E72E45">
        <w:rPr>
          <w:rFonts w:ascii="Times New Roman" w:hAnsi="Times New Roman" w:cs="Times New Roman"/>
          <w:noProof/>
          <w:sz w:val="24"/>
          <w:szCs w:val="24"/>
        </w:rPr>
        <w:t xml:space="preserve">Tubakatoodete tootjatele mõju praktiliselt puudub, sest Eestis ei toodeta klassikalisi </w:t>
      </w:r>
      <w:r w:rsidRPr="00C80952">
        <w:rPr>
          <w:rFonts w:ascii="Times New Roman" w:hAnsi="Times New Roman" w:cs="Times New Roman"/>
          <w:noProof/>
          <w:sz w:val="24"/>
          <w:szCs w:val="24"/>
        </w:rPr>
        <w:t xml:space="preserve">tubakakatooteid. </w:t>
      </w:r>
      <w:r w:rsidR="00336B5F" w:rsidRPr="00C80952">
        <w:rPr>
          <w:rFonts w:ascii="Times New Roman" w:hAnsi="Times New Roman" w:cs="Times New Roman"/>
          <w:noProof/>
          <w:sz w:val="24"/>
          <w:szCs w:val="24"/>
        </w:rPr>
        <w:t xml:space="preserve">Nikotiinipatjade tootmist alustati Eestis 2020. aastal. </w:t>
      </w:r>
      <w:r w:rsidR="0055796A" w:rsidRPr="00C80952">
        <w:rPr>
          <w:rFonts w:ascii="Times New Roman" w:hAnsi="Times New Roman" w:cs="Times New Roman"/>
          <w:noProof/>
          <w:sz w:val="24"/>
          <w:szCs w:val="24"/>
        </w:rPr>
        <w:t xml:space="preserve">Nende toodete </w:t>
      </w:r>
      <w:r w:rsidR="000634F6" w:rsidRPr="005D1605">
        <w:rPr>
          <w:rFonts w:ascii="Times New Roman" w:hAnsi="Times New Roman" w:cs="Times New Roman"/>
          <w:noProof/>
          <w:sz w:val="24"/>
          <w:szCs w:val="24"/>
        </w:rPr>
        <w:t xml:space="preserve">aktsiisitulu moodustab </w:t>
      </w:r>
      <w:r w:rsidR="005D1605" w:rsidRPr="005D1605">
        <w:rPr>
          <w:rFonts w:ascii="Times New Roman" w:hAnsi="Times New Roman" w:cs="Times New Roman"/>
          <w:i/>
          <w:iCs/>
          <w:noProof/>
          <w:sz w:val="24"/>
          <w:szCs w:val="24"/>
        </w:rPr>
        <w:t>ca</w:t>
      </w:r>
      <w:r w:rsidR="005D1605" w:rsidRPr="005D1605">
        <w:rPr>
          <w:rFonts w:ascii="Times New Roman" w:hAnsi="Times New Roman" w:cs="Times New Roman"/>
          <w:noProof/>
          <w:sz w:val="24"/>
          <w:szCs w:val="24"/>
        </w:rPr>
        <w:t xml:space="preserve"> 3</w:t>
      </w:r>
      <w:r w:rsidR="000634F6" w:rsidRPr="005D1605">
        <w:rPr>
          <w:rFonts w:ascii="Times New Roman" w:hAnsi="Times New Roman" w:cs="Times New Roman"/>
          <w:noProof/>
          <w:sz w:val="24"/>
          <w:szCs w:val="24"/>
        </w:rPr>
        <w:t>%</w:t>
      </w:r>
      <w:r w:rsidRPr="005D1605">
        <w:rPr>
          <w:rFonts w:ascii="Times New Roman" w:hAnsi="Times New Roman" w:cs="Times New Roman"/>
          <w:noProof/>
          <w:sz w:val="24"/>
          <w:szCs w:val="24"/>
        </w:rPr>
        <w:t xml:space="preserve"> </w:t>
      </w:r>
      <w:r w:rsidR="000634F6" w:rsidRPr="005D1605">
        <w:rPr>
          <w:rFonts w:ascii="Times New Roman" w:hAnsi="Times New Roman" w:cs="Times New Roman"/>
          <w:noProof/>
          <w:sz w:val="24"/>
          <w:szCs w:val="24"/>
        </w:rPr>
        <w:t>kogu tubakaaktsiisi laekumisest.</w:t>
      </w:r>
      <w:r w:rsidRPr="005D1605">
        <w:rPr>
          <w:rFonts w:ascii="Times New Roman" w:hAnsi="Times New Roman" w:cs="Times New Roman"/>
          <w:noProof/>
          <w:sz w:val="24"/>
          <w:szCs w:val="24"/>
        </w:rPr>
        <w:t xml:space="preserve"> </w:t>
      </w:r>
      <w:r w:rsidR="000634F6" w:rsidRPr="005D1605">
        <w:rPr>
          <w:rFonts w:ascii="Times New Roman" w:hAnsi="Times New Roman" w:cs="Times New Roman"/>
          <w:noProof/>
          <w:sz w:val="24"/>
          <w:szCs w:val="24"/>
        </w:rPr>
        <w:t>Aktsiisitõusu</w:t>
      </w:r>
      <w:r w:rsidR="000634F6" w:rsidRPr="00E72E45">
        <w:rPr>
          <w:rFonts w:ascii="Times New Roman" w:hAnsi="Times New Roman" w:cs="Times New Roman"/>
          <w:noProof/>
          <w:sz w:val="24"/>
          <w:szCs w:val="24"/>
        </w:rPr>
        <w:t xml:space="preserve"> 5% tulemusena ei teki  </w:t>
      </w:r>
      <w:r w:rsidR="005D019F" w:rsidRPr="00E72E45">
        <w:rPr>
          <w:rFonts w:ascii="Times New Roman" w:hAnsi="Times New Roman" w:cs="Times New Roman"/>
          <w:noProof/>
          <w:sz w:val="24"/>
          <w:szCs w:val="24"/>
        </w:rPr>
        <w:t xml:space="preserve">olulisi </w:t>
      </w:r>
      <w:r w:rsidR="000634F6" w:rsidRPr="00E72E45">
        <w:rPr>
          <w:rFonts w:ascii="Times New Roman" w:hAnsi="Times New Roman" w:cs="Times New Roman"/>
          <w:noProof/>
          <w:sz w:val="24"/>
          <w:szCs w:val="24"/>
        </w:rPr>
        <w:t>negatiivseid mõjusid käitlejatele, pigem säilib praegune olukord.</w:t>
      </w:r>
    </w:p>
    <w:bookmarkEnd w:id="27"/>
    <w:p w14:paraId="68D9234F" w14:textId="77777777" w:rsidR="004037C5" w:rsidRPr="00E72E45" w:rsidRDefault="004037C5" w:rsidP="00455717">
      <w:pPr>
        <w:spacing w:after="0" w:line="240" w:lineRule="auto"/>
        <w:jc w:val="both"/>
        <w:rPr>
          <w:rFonts w:ascii="Times New Roman" w:hAnsi="Times New Roman" w:cs="Times New Roman"/>
          <w:b/>
          <w:bCs/>
          <w:noProof/>
          <w:sz w:val="24"/>
          <w:szCs w:val="24"/>
        </w:rPr>
      </w:pPr>
    </w:p>
    <w:p w14:paraId="14839AF7" w14:textId="7A3489D3" w:rsidR="005A5A91" w:rsidRPr="00B95D80" w:rsidRDefault="00436A1D" w:rsidP="00B95D80">
      <w:pPr>
        <w:spacing w:after="0" w:line="240" w:lineRule="auto"/>
        <w:jc w:val="both"/>
        <w:rPr>
          <w:rFonts w:ascii="Times New Roman" w:hAnsi="Times New Roman" w:cs="Times New Roman"/>
          <w:color w:val="000000"/>
          <w:sz w:val="24"/>
          <w:szCs w:val="24"/>
          <w:lang w:eastAsia="et-EE"/>
        </w:rPr>
      </w:pPr>
      <w:r w:rsidRPr="0088104E">
        <w:rPr>
          <w:rFonts w:ascii="Times New Roman" w:hAnsi="Times New Roman" w:cs="Times New Roman"/>
          <w:noProof/>
          <w:sz w:val="24"/>
          <w:szCs w:val="24"/>
        </w:rPr>
        <w:t xml:space="preserve">Käesoleval aastal koostab </w:t>
      </w:r>
      <w:r w:rsidR="008742EC">
        <w:rPr>
          <w:rFonts w:ascii="Times New Roman" w:hAnsi="Times New Roman" w:cs="Times New Roman"/>
          <w:noProof/>
          <w:sz w:val="24"/>
          <w:szCs w:val="24"/>
        </w:rPr>
        <w:t>Tervise Arengu Instituut</w:t>
      </w:r>
      <w:r w:rsidRPr="0088104E">
        <w:rPr>
          <w:rFonts w:ascii="Times New Roman" w:hAnsi="Times New Roman" w:cs="Times New Roman"/>
          <w:noProof/>
          <w:sz w:val="24"/>
          <w:szCs w:val="24"/>
        </w:rPr>
        <w:t xml:space="preserve"> </w:t>
      </w:r>
      <w:r w:rsidR="00722F3A">
        <w:rPr>
          <w:rFonts w:ascii="Times New Roman" w:hAnsi="Times New Roman" w:cs="Times New Roman"/>
          <w:noProof/>
          <w:sz w:val="24"/>
          <w:szCs w:val="24"/>
        </w:rPr>
        <w:t xml:space="preserve">(TAI) </w:t>
      </w:r>
      <w:r w:rsidRPr="0088104E">
        <w:rPr>
          <w:rFonts w:ascii="Times New Roman" w:hAnsi="Times New Roman" w:cs="Times New Roman"/>
          <w:noProof/>
          <w:sz w:val="24"/>
          <w:szCs w:val="24"/>
        </w:rPr>
        <w:t>uuringut „Eesti täiskasvanud rahvastiku tervisekäitumise uuring“</w:t>
      </w:r>
      <w:r w:rsidR="0088104E" w:rsidRPr="0088104E">
        <w:rPr>
          <w:rFonts w:ascii="Times New Roman" w:hAnsi="Times New Roman" w:cs="Times New Roman"/>
          <w:noProof/>
          <w:sz w:val="24"/>
          <w:szCs w:val="24"/>
        </w:rPr>
        <w:t xml:space="preserve">. Andmekogumise periood lõppes 2024. aasta 30. juunil. </w:t>
      </w:r>
      <w:r w:rsidRPr="0088104E">
        <w:rPr>
          <w:rFonts w:ascii="Times New Roman" w:hAnsi="Times New Roman" w:cs="Times New Roman"/>
          <w:noProof/>
          <w:sz w:val="24"/>
          <w:szCs w:val="24"/>
        </w:rPr>
        <w:t>Küsitlet</w:t>
      </w:r>
      <w:r w:rsidR="0088104E" w:rsidRPr="0088104E">
        <w:rPr>
          <w:rFonts w:ascii="Times New Roman" w:hAnsi="Times New Roman" w:cs="Times New Roman"/>
          <w:noProof/>
          <w:sz w:val="24"/>
          <w:szCs w:val="24"/>
        </w:rPr>
        <w:t>i</w:t>
      </w:r>
      <w:r w:rsidRPr="0088104E">
        <w:rPr>
          <w:rFonts w:ascii="Times New Roman" w:hAnsi="Times New Roman" w:cs="Times New Roman"/>
          <w:noProof/>
          <w:sz w:val="24"/>
          <w:szCs w:val="24"/>
        </w:rPr>
        <w:t xml:space="preserve"> Eesti elanikke vanuses 16-64 aastat</w:t>
      </w:r>
      <w:r w:rsidR="0088104E" w:rsidRPr="0088104E">
        <w:rPr>
          <w:rFonts w:ascii="Times New Roman" w:hAnsi="Times New Roman" w:cs="Times New Roman"/>
          <w:noProof/>
          <w:sz w:val="24"/>
          <w:szCs w:val="24"/>
        </w:rPr>
        <w:t>, et m</w:t>
      </w:r>
      <w:r w:rsidRPr="0088104E">
        <w:rPr>
          <w:rFonts w:ascii="Times New Roman" w:hAnsi="Times New Roman" w:cs="Times New Roman"/>
          <w:noProof/>
          <w:sz w:val="24"/>
          <w:szCs w:val="24"/>
        </w:rPr>
        <w:t>uuhulgas uuri</w:t>
      </w:r>
      <w:r w:rsidR="0088104E" w:rsidRPr="0088104E">
        <w:rPr>
          <w:rFonts w:ascii="Times New Roman" w:hAnsi="Times New Roman" w:cs="Times New Roman"/>
          <w:noProof/>
          <w:sz w:val="24"/>
          <w:szCs w:val="24"/>
        </w:rPr>
        <w:t>da</w:t>
      </w:r>
      <w:r w:rsidRPr="0088104E">
        <w:rPr>
          <w:rFonts w:ascii="Times New Roman" w:hAnsi="Times New Roman" w:cs="Times New Roman"/>
          <w:noProof/>
          <w:sz w:val="24"/>
          <w:szCs w:val="24"/>
        </w:rPr>
        <w:t xml:space="preserve"> tubakatoodete ja alkoholi tarbimisega seonduvat. </w:t>
      </w:r>
      <w:bookmarkStart w:id="29" w:name="_Hlk175150804"/>
      <w:r w:rsidR="009608EA" w:rsidRPr="0088104E">
        <w:rPr>
          <w:rFonts w:ascii="Times New Roman" w:hAnsi="Times New Roman" w:cs="Times New Roman"/>
          <w:noProof/>
          <w:sz w:val="24"/>
          <w:szCs w:val="24"/>
        </w:rPr>
        <w:t xml:space="preserve"> </w:t>
      </w:r>
      <w:bookmarkEnd w:id="29"/>
      <w:r w:rsidR="009608EA" w:rsidRPr="0088104E">
        <w:rPr>
          <w:rFonts w:ascii="Times New Roman" w:hAnsi="Times New Roman" w:cs="Times New Roman"/>
          <w:noProof/>
          <w:sz w:val="24"/>
          <w:szCs w:val="24"/>
        </w:rPr>
        <w:t>Uuringut viiakse läbi paarisaastatel. Viima</w:t>
      </w:r>
      <w:r w:rsidR="0088104E">
        <w:rPr>
          <w:rFonts w:ascii="Times New Roman" w:hAnsi="Times New Roman" w:cs="Times New Roman"/>
          <w:noProof/>
          <w:sz w:val="24"/>
          <w:szCs w:val="24"/>
        </w:rPr>
        <w:t>s</w:t>
      </w:r>
      <w:r w:rsidR="009608EA" w:rsidRPr="0088104E">
        <w:rPr>
          <w:rFonts w:ascii="Times New Roman" w:hAnsi="Times New Roman" w:cs="Times New Roman"/>
          <w:noProof/>
          <w:sz w:val="24"/>
          <w:szCs w:val="24"/>
        </w:rPr>
        <w:t>e uuring</w:t>
      </w:r>
      <w:r w:rsidR="0088104E">
        <w:rPr>
          <w:rFonts w:ascii="Times New Roman" w:hAnsi="Times New Roman" w:cs="Times New Roman"/>
          <w:noProof/>
          <w:sz w:val="24"/>
          <w:szCs w:val="24"/>
        </w:rPr>
        <w:t xml:space="preserve">u andmetel </w:t>
      </w:r>
      <w:r w:rsidR="009608EA" w:rsidRPr="0088104E">
        <w:rPr>
          <w:rFonts w:ascii="Times New Roman" w:hAnsi="Times New Roman" w:cs="Times New Roman"/>
          <w:noProof/>
          <w:sz w:val="24"/>
          <w:szCs w:val="24"/>
        </w:rPr>
        <w:t>2022. aasta</w:t>
      </w:r>
      <w:r w:rsidR="003B79EF">
        <w:rPr>
          <w:rStyle w:val="Allmrkuseviide"/>
          <w:rFonts w:ascii="Times New Roman" w:hAnsi="Times New Roman"/>
          <w:noProof/>
          <w:sz w:val="24"/>
          <w:szCs w:val="24"/>
        </w:rPr>
        <w:footnoteReference w:id="1"/>
      </w:r>
      <w:r w:rsidR="009608EA" w:rsidRPr="0088104E">
        <w:rPr>
          <w:rFonts w:ascii="Times New Roman" w:hAnsi="Times New Roman" w:cs="Times New Roman"/>
          <w:noProof/>
          <w:sz w:val="24"/>
          <w:szCs w:val="24"/>
        </w:rPr>
        <w:t xml:space="preserve"> kohta</w:t>
      </w:r>
      <w:r w:rsidR="00B95D80">
        <w:rPr>
          <w:rFonts w:ascii="Times New Roman" w:hAnsi="Times New Roman" w:cs="Times New Roman"/>
          <w:noProof/>
          <w:sz w:val="24"/>
          <w:szCs w:val="24"/>
        </w:rPr>
        <w:t xml:space="preserve"> leiti p</w:t>
      </w:r>
      <w:proofErr w:type="spellStart"/>
      <w:r w:rsidR="00B95D80" w:rsidRPr="0088104E">
        <w:rPr>
          <w:rFonts w:ascii="Times New Roman" w:hAnsi="Times New Roman" w:cs="Times New Roman"/>
          <w:color w:val="000000"/>
          <w:sz w:val="24"/>
          <w:szCs w:val="24"/>
          <w:shd w:val="clear" w:color="auto" w:fill="FFFFFF"/>
        </w:rPr>
        <w:t>ositiivse</w:t>
      </w:r>
      <w:proofErr w:type="spellEnd"/>
      <w:r w:rsidR="009608EA" w:rsidRPr="0088104E">
        <w:rPr>
          <w:rFonts w:ascii="Times New Roman" w:hAnsi="Times New Roman" w:cs="Times New Roman"/>
          <w:color w:val="000000"/>
          <w:sz w:val="24"/>
          <w:szCs w:val="24"/>
          <w:shd w:val="clear" w:color="auto" w:fill="FFFFFF"/>
        </w:rPr>
        <w:t xml:space="preserve"> suundumusena, et igapäevasuitsetajate osatähtsus (15,9%) on vähenenud seniste uuringute aegreas kõige madalamale tasemele – veel 2012. a suitsetas igapäevaselt iga neljas (26%) 16–64-aastane Eesti elanik.</w:t>
      </w:r>
      <w:r w:rsidR="00B95D80">
        <w:rPr>
          <w:rFonts w:ascii="Times New Roman" w:hAnsi="Times New Roman" w:cs="Times New Roman"/>
          <w:color w:val="000000"/>
          <w:sz w:val="24"/>
          <w:szCs w:val="24"/>
          <w:shd w:val="clear" w:color="auto" w:fill="FFFFFF"/>
        </w:rPr>
        <w:t xml:space="preserve"> Ilmselt on i</w:t>
      </w:r>
      <w:r w:rsidR="009608EA" w:rsidRPr="0088104E">
        <w:rPr>
          <w:rFonts w:ascii="Times New Roman" w:hAnsi="Times New Roman" w:cs="Times New Roman"/>
          <w:color w:val="000000"/>
          <w:sz w:val="24"/>
          <w:szCs w:val="24"/>
          <w:shd w:val="clear" w:color="auto" w:fill="FFFFFF"/>
        </w:rPr>
        <w:t>gapäevasuitsetajate osatähtsuse kiire langus vähemalt osaliselt selgitatav asendu</w:t>
      </w:r>
      <w:r w:rsidR="00B95D80">
        <w:rPr>
          <w:rFonts w:ascii="Times New Roman" w:hAnsi="Times New Roman" w:cs="Times New Roman"/>
          <w:color w:val="000000"/>
          <w:sz w:val="24"/>
          <w:szCs w:val="24"/>
          <w:shd w:val="clear" w:color="auto" w:fill="FFFFFF"/>
        </w:rPr>
        <w:t>s</w:t>
      </w:r>
      <w:r w:rsidR="009608EA" w:rsidRPr="0088104E">
        <w:rPr>
          <w:rFonts w:ascii="Times New Roman" w:hAnsi="Times New Roman" w:cs="Times New Roman"/>
          <w:color w:val="000000"/>
          <w:sz w:val="24"/>
          <w:szCs w:val="24"/>
          <w:shd w:val="clear" w:color="auto" w:fill="FFFFFF"/>
        </w:rPr>
        <w:t xml:space="preserve">efektiga, sest alternatiivsete </w:t>
      </w:r>
      <w:r w:rsidR="009608EA" w:rsidRPr="0088104E">
        <w:rPr>
          <w:rFonts w:ascii="Times New Roman" w:hAnsi="Times New Roman" w:cs="Times New Roman"/>
          <w:color w:val="000000"/>
          <w:sz w:val="24"/>
          <w:szCs w:val="24"/>
          <w:shd w:val="clear" w:color="auto" w:fill="FFFFFF"/>
        </w:rPr>
        <w:lastRenderedPageBreak/>
        <w:t>tubaka- või nikotiinitoodete kasutamine on kasvanud</w:t>
      </w:r>
      <w:r w:rsidR="00B95D80">
        <w:rPr>
          <w:rFonts w:ascii="Times New Roman" w:hAnsi="Times New Roman" w:cs="Times New Roman"/>
          <w:color w:val="000000"/>
          <w:sz w:val="24"/>
          <w:szCs w:val="24"/>
          <w:shd w:val="clear" w:color="auto" w:fill="FFFFFF"/>
        </w:rPr>
        <w:t>.</w:t>
      </w:r>
      <w:r w:rsidR="009608EA" w:rsidRPr="0088104E">
        <w:rPr>
          <w:rFonts w:ascii="Times New Roman" w:hAnsi="Times New Roman" w:cs="Times New Roman"/>
          <w:color w:val="000000"/>
          <w:sz w:val="24"/>
          <w:szCs w:val="24"/>
          <w:shd w:val="clear" w:color="auto" w:fill="FFFFFF"/>
        </w:rPr>
        <w:t> </w:t>
      </w:r>
      <w:r w:rsidR="00B95D80">
        <w:rPr>
          <w:rFonts w:ascii="Times New Roman" w:hAnsi="Times New Roman" w:cs="Times New Roman"/>
          <w:color w:val="000000"/>
          <w:sz w:val="24"/>
          <w:szCs w:val="24"/>
          <w:shd w:val="clear" w:color="auto" w:fill="FFFFFF"/>
        </w:rPr>
        <w:t xml:space="preserve">Küsimustele vastanutest suitsetas 2022. aastal igapäevaselt 21,0% meestest ja 12,1% naistest, </w:t>
      </w:r>
      <w:r w:rsidR="005A5A91" w:rsidRPr="005A5A91">
        <w:rPr>
          <w:rFonts w:ascii="Times New Roman" w:hAnsi="Times New Roman" w:cs="Times New Roman"/>
          <w:color w:val="000000"/>
          <w:sz w:val="24"/>
          <w:szCs w:val="24"/>
          <w:lang w:eastAsia="et-EE"/>
        </w:rPr>
        <w:t xml:space="preserve">juhusuitsetajad </w:t>
      </w:r>
      <w:r w:rsidR="00B95D80">
        <w:rPr>
          <w:rFonts w:ascii="Times New Roman" w:hAnsi="Times New Roman" w:cs="Times New Roman"/>
          <w:color w:val="000000"/>
          <w:sz w:val="24"/>
          <w:szCs w:val="24"/>
          <w:lang w:eastAsia="et-EE"/>
        </w:rPr>
        <w:t xml:space="preserve">oli </w:t>
      </w:r>
      <w:r w:rsidR="005A5A91" w:rsidRPr="005A5A91">
        <w:rPr>
          <w:rFonts w:ascii="Times New Roman" w:hAnsi="Times New Roman" w:cs="Times New Roman"/>
          <w:color w:val="000000"/>
          <w:sz w:val="24"/>
          <w:szCs w:val="24"/>
          <w:lang w:eastAsia="et-EE"/>
        </w:rPr>
        <w:t>7,4% (8,5% meestest ja 6,7% naistest). Viimase 10 aasta jooksul on igapäevasuitsetajate osakaal 16–64. a rahvastikus vähenenud ligi 40% (26,0% 2012. a).</w:t>
      </w:r>
    </w:p>
    <w:p w14:paraId="3FFCEB19" w14:textId="148CF055" w:rsidR="004971C3" w:rsidRPr="00FD6054" w:rsidRDefault="004971C3" w:rsidP="00455717">
      <w:pPr>
        <w:spacing w:after="0" w:line="240" w:lineRule="auto"/>
        <w:jc w:val="both"/>
        <w:rPr>
          <w:rFonts w:ascii="Times New Roman" w:hAnsi="Times New Roman" w:cs="Times New Roman"/>
          <w:noProof/>
          <w:sz w:val="24"/>
          <w:szCs w:val="24"/>
        </w:rPr>
      </w:pPr>
      <w:r>
        <w:rPr>
          <w:rFonts w:ascii="Times New Roman" w:hAnsi="Times New Roman" w:cs="Times New Roman"/>
          <w:noProof/>
          <w:color w:val="000000" w:themeColor="text1"/>
          <w:sz w:val="24"/>
          <w:szCs w:val="24"/>
        </w:rPr>
        <w:t xml:space="preserve">Norstat Eesti AS 2023. aastal valminud uuringu andmetel tarbib 75% tubakatoodete tarvitajatest tavasigarette. Tavasigarettide tarbimine väheneb </w:t>
      </w:r>
      <w:r w:rsidR="00DB356C">
        <w:rPr>
          <w:rFonts w:ascii="Times New Roman" w:hAnsi="Times New Roman" w:cs="Times New Roman"/>
          <w:noProof/>
          <w:color w:val="000000" w:themeColor="text1"/>
          <w:sz w:val="24"/>
          <w:szCs w:val="24"/>
        </w:rPr>
        <w:t>ligi</w:t>
      </w:r>
      <w:r>
        <w:rPr>
          <w:rFonts w:ascii="Times New Roman" w:hAnsi="Times New Roman" w:cs="Times New Roman"/>
          <w:noProof/>
          <w:color w:val="000000" w:themeColor="text1"/>
          <w:sz w:val="24"/>
          <w:szCs w:val="24"/>
        </w:rPr>
        <w:t xml:space="preserve"> 5% aastas ja e-sigarettide tarbimine on kasvutrendis. </w:t>
      </w:r>
      <w:r w:rsidR="00505CB1">
        <w:rPr>
          <w:rFonts w:ascii="Times New Roman" w:hAnsi="Times New Roman" w:cs="Times New Roman"/>
          <w:noProof/>
          <w:color w:val="000000" w:themeColor="text1"/>
          <w:sz w:val="24"/>
          <w:szCs w:val="24"/>
        </w:rPr>
        <w:t>E</w:t>
      </w:r>
      <w:r w:rsidR="00115C08">
        <w:rPr>
          <w:rFonts w:ascii="Times New Roman" w:hAnsi="Times New Roman" w:cs="Times New Roman"/>
          <w:noProof/>
          <w:color w:val="000000" w:themeColor="text1"/>
          <w:sz w:val="24"/>
          <w:szCs w:val="24"/>
        </w:rPr>
        <w:t xml:space="preserve">-sigarettide tarbijatest </w:t>
      </w:r>
      <w:r w:rsidR="00505CB1">
        <w:rPr>
          <w:rFonts w:ascii="Times New Roman" w:hAnsi="Times New Roman" w:cs="Times New Roman"/>
          <w:noProof/>
          <w:color w:val="000000" w:themeColor="text1"/>
          <w:sz w:val="24"/>
          <w:szCs w:val="24"/>
        </w:rPr>
        <w:t xml:space="preserve">57% </w:t>
      </w:r>
      <w:r w:rsidR="00115C08">
        <w:rPr>
          <w:rFonts w:ascii="Times New Roman" w:hAnsi="Times New Roman" w:cs="Times New Roman"/>
          <w:noProof/>
          <w:color w:val="000000" w:themeColor="text1"/>
          <w:sz w:val="24"/>
          <w:szCs w:val="24"/>
        </w:rPr>
        <w:t xml:space="preserve">suitsetab ka tavasigarette. Paljudel </w:t>
      </w:r>
      <w:r w:rsidR="00115C08" w:rsidRPr="00A80A85">
        <w:rPr>
          <w:rFonts w:ascii="Times New Roman" w:hAnsi="Times New Roman" w:cs="Times New Roman"/>
          <w:noProof/>
          <w:sz w:val="24"/>
          <w:szCs w:val="24"/>
        </w:rPr>
        <w:t xml:space="preserve">juhtudel kasutavad ka kuumutatavate tubakatoodete ja nikotiinipatjade tarbijad lisaks uut liiki toodetele ka tavasigarette. </w:t>
      </w:r>
      <w:r w:rsidR="00FD6054">
        <w:rPr>
          <w:rFonts w:ascii="Times New Roman" w:hAnsi="Times New Roman" w:cs="Times New Roman"/>
          <w:noProof/>
          <w:sz w:val="24"/>
          <w:szCs w:val="24"/>
        </w:rPr>
        <w:t xml:space="preserve">Norstat Eesti AS märgib, et uudsetest tubakatoodetest paistab silma e-sigarettide kasutamise kiire kasv seoses toote populaarsusega noorte hulgas. Noorte hulgas on e-sigarettide kasutamine edestanud </w:t>
      </w:r>
      <w:r w:rsidR="00FD6054" w:rsidRPr="00FD6054">
        <w:rPr>
          <w:rFonts w:ascii="Times New Roman" w:hAnsi="Times New Roman" w:cs="Times New Roman"/>
          <w:noProof/>
          <w:sz w:val="24"/>
          <w:szCs w:val="24"/>
        </w:rPr>
        <w:t xml:space="preserve">tavasigarette. </w:t>
      </w:r>
      <w:r w:rsidR="00DE5878" w:rsidRPr="00FD6054">
        <w:rPr>
          <w:rFonts w:ascii="Times New Roman" w:hAnsi="Times New Roman" w:cs="Times New Roman"/>
          <w:noProof/>
          <w:sz w:val="24"/>
          <w:szCs w:val="24"/>
        </w:rPr>
        <w:t xml:space="preserve">E-sigarettide tarbijaid on </w:t>
      </w:r>
      <w:r w:rsidR="00FD6054" w:rsidRPr="00FD6054">
        <w:rPr>
          <w:rFonts w:ascii="Times New Roman" w:hAnsi="Times New Roman" w:cs="Times New Roman"/>
          <w:noProof/>
          <w:sz w:val="24"/>
          <w:szCs w:val="24"/>
        </w:rPr>
        <w:t xml:space="preserve">32% tubakatoodete tarbijatest. </w:t>
      </w:r>
    </w:p>
    <w:p w14:paraId="1B7FC15D" w14:textId="77C4FE42" w:rsidR="00BD20EF" w:rsidRPr="00A80A85" w:rsidRDefault="00BD20EF" w:rsidP="00455717">
      <w:pPr>
        <w:spacing w:after="0" w:line="240" w:lineRule="auto"/>
        <w:jc w:val="both"/>
        <w:rPr>
          <w:rFonts w:ascii="Times New Roman" w:hAnsi="Times New Roman" w:cs="Times New Roman"/>
          <w:b/>
          <w:bCs/>
          <w:noProof/>
          <w:sz w:val="24"/>
          <w:szCs w:val="24"/>
        </w:rPr>
      </w:pPr>
    </w:p>
    <w:p w14:paraId="621786C3" w14:textId="3A7F045E" w:rsidR="00066F7C" w:rsidRPr="00066F7C" w:rsidRDefault="00BC38D6" w:rsidP="00066F7C">
      <w:pPr>
        <w:spacing w:after="0" w:line="240" w:lineRule="auto"/>
        <w:jc w:val="both"/>
        <w:rPr>
          <w:rFonts w:ascii="Times New Roman" w:hAnsi="Times New Roman" w:cs="Times New Roman"/>
          <w:color w:val="000000" w:themeColor="text1"/>
          <w:sz w:val="24"/>
          <w:szCs w:val="24"/>
        </w:rPr>
      </w:pPr>
      <w:r w:rsidRPr="00D402CB">
        <w:rPr>
          <w:rFonts w:ascii="Times New Roman" w:hAnsi="Times New Roman" w:cs="Times New Roman"/>
          <w:bCs/>
          <w:color w:val="000000" w:themeColor="text1"/>
          <w:sz w:val="24"/>
          <w:szCs w:val="24"/>
          <w:lang w:eastAsia="et-EE"/>
        </w:rPr>
        <w:t>Käibemaksu ja s</w:t>
      </w:r>
      <w:r w:rsidR="00066F7C" w:rsidRPr="00D402CB">
        <w:rPr>
          <w:rFonts w:ascii="Times New Roman" w:hAnsi="Times New Roman" w:cs="Times New Roman"/>
          <w:bCs/>
          <w:color w:val="000000" w:themeColor="text1"/>
          <w:sz w:val="24"/>
          <w:szCs w:val="24"/>
          <w:lang w:eastAsia="et-EE"/>
        </w:rPr>
        <w:t xml:space="preserve">igarettide aktsiisimäära tõstmise tulemusena </w:t>
      </w:r>
      <w:r w:rsidR="004744F5" w:rsidRPr="00D402CB">
        <w:rPr>
          <w:rFonts w:ascii="Times New Roman" w:hAnsi="Times New Roman" w:cs="Times New Roman"/>
          <w:bCs/>
          <w:color w:val="000000" w:themeColor="text1"/>
          <w:sz w:val="24"/>
          <w:szCs w:val="24"/>
          <w:lang w:eastAsia="et-EE"/>
        </w:rPr>
        <w:t>202</w:t>
      </w:r>
      <w:r w:rsidR="00D402CB" w:rsidRPr="00D402CB">
        <w:rPr>
          <w:rFonts w:ascii="Times New Roman" w:hAnsi="Times New Roman" w:cs="Times New Roman"/>
          <w:bCs/>
          <w:color w:val="000000" w:themeColor="text1"/>
          <w:sz w:val="24"/>
          <w:szCs w:val="24"/>
          <w:lang w:eastAsia="et-EE"/>
        </w:rPr>
        <w:t>5</w:t>
      </w:r>
      <w:r w:rsidR="004744F5" w:rsidRPr="00D402CB">
        <w:rPr>
          <w:rFonts w:ascii="Times New Roman" w:hAnsi="Times New Roman" w:cs="Times New Roman"/>
          <w:bCs/>
          <w:color w:val="000000" w:themeColor="text1"/>
          <w:sz w:val="24"/>
          <w:szCs w:val="24"/>
          <w:lang w:eastAsia="et-EE"/>
        </w:rPr>
        <w:t>. aasta</w:t>
      </w:r>
      <w:r w:rsidR="00D402CB" w:rsidRPr="00D402CB">
        <w:rPr>
          <w:rFonts w:ascii="Times New Roman" w:hAnsi="Times New Roman" w:cs="Times New Roman"/>
          <w:bCs/>
          <w:color w:val="000000" w:themeColor="text1"/>
          <w:sz w:val="24"/>
          <w:szCs w:val="24"/>
          <w:lang w:eastAsia="et-EE"/>
        </w:rPr>
        <w:t xml:space="preserve"> suvel</w:t>
      </w:r>
      <w:r w:rsidR="004744F5" w:rsidRPr="00D402CB">
        <w:rPr>
          <w:rFonts w:ascii="Times New Roman" w:hAnsi="Times New Roman" w:cs="Times New Roman"/>
          <w:bCs/>
          <w:color w:val="000000" w:themeColor="text1"/>
          <w:sz w:val="24"/>
          <w:szCs w:val="24"/>
          <w:lang w:eastAsia="et-EE"/>
        </w:rPr>
        <w:t xml:space="preserve"> </w:t>
      </w:r>
      <w:r w:rsidR="00066F7C" w:rsidRPr="00D402CB">
        <w:rPr>
          <w:rFonts w:ascii="Times New Roman" w:hAnsi="Times New Roman" w:cs="Times New Roman"/>
          <w:bCs/>
          <w:color w:val="000000" w:themeColor="text1"/>
          <w:sz w:val="24"/>
          <w:szCs w:val="24"/>
          <w:lang w:eastAsia="et-EE"/>
        </w:rPr>
        <w:t xml:space="preserve">kasvab sigarettide kaalutud keskmine jaehind </w:t>
      </w:r>
      <w:r w:rsidR="00D402CB" w:rsidRPr="00D402CB">
        <w:rPr>
          <w:rFonts w:ascii="Times New Roman" w:hAnsi="Times New Roman" w:cs="Times New Roman"/>
          <w:bCs/>
          <w:color w:val="000000" w:themeColor="text1"/>
          <w:sz w:val="24"/>
          <w:szCs w:val="24"/>
          <w:lang w:eastAsia="et-EE"/>
        </w:rPr>
        <w:t xml:space="preserve">5,35 </w:t>
      </w:r>
      <w:r w:rsidR="00066F7C" w:rsidRPr="00D402CB">
        <w:rPr>
          <w:rFonts w:ascii="Times New Roman" w:hAnsi="Times New Roman" w:cs="Times New Roman"/>
          <w:bCs/>
          <w:color w:val="000000" w:themeColor="text1"/>
          <w:sz w:val="24"/>
          <w:szCs w:val="24"/>
          <w:lang w:eastAsia="et-EE"/>
        </w:rPr>
        <w:t>eurolt 20</w:t>
      </w:r>
      <w:r w:rsidR="008059EB" w:rsidRPr="00D402CB">
        <w:rPr>
          <w:rFonts w:ascii="Times New Roman" w:hAnsi="Times New Roman" w:cs="Times New Roman"/>
          <w:bCs/>
          <w:color w:val="000000" w:themeColor="text1"/>
          <w:sz w:val="24"/>
          <w:szCs w:val="24"/>
          <w:lang w:eastAsia="et-EE"/>
        </w:rPr>
        <w:t>2</w:t>
      </w:r>
      <w:r w:rsidR="00D402CB" w:rsidRPr="00D402CB">
        <w:rPr>
          <w:rFonts w:ascii="Times New Roman" w:hAnsi="Times New Roman" w:cs="Times New Roman"/>
          <w:bCs/>
          <w:color w:val="000000" w:themeColor="text1"/>
          <w:sz w:val="24"/>
          <w:szCs w:val="24"/>
          <w:lang w:eastAsia="et-EE"/>
        </w:rPr>
        <w:t>4</w:t>
      </w:r>
      <w:r w:rsidR="00066F7C" w:rsidRPr="00D402CB">
        <w:rPr>
          <w:rFonts w:ascii="Times New Roman" w:hAnsi="Times New Roman" w:cs="Times New Roman"/>
          <w:bCs/>
          <w:color w:val="000000" w:themeColor="text1"/>
          <w:sz w:val="24"/>
          <w:szCs w:val="24"/>
          <w:lang w:eastAsia="et-EE"/>
        </w:rPr>
        <w:t xml:space="preserve">. aasta eeldatavatel andmetel </w:t>
      </w:r>
      <w:r w:rsidR="008059EB" w:rsidRPr="00D402CB">
        <w:rPr>
          <w:rFonts w:ascii="Times New Roman" w:hAnsi="Times New Roman" w:cs="Times New Roman"/>
          <w:bCs/>
          <w:color w:val="000000" w:themeColor="text1"/>
          <w:sz w:val="24"/>
          <w:szCs w:val="24"/>
          <w:lang w:eastAsia="et-EE"/>
        </w:rPr>
        <w:t>5,</w:t>
      </w:r>
      <w:r w:rsidR="00D402CB" w:rsidRPr="00D402CB">
        <w:rPr>
          <w:rFonts w:ascii="Times New Roman" w:hAnsi="Times New Roman" w:cs="Times New Roman"/>
          <w:bCs/>
          <w:color w:val="000000" w:themeColor="text1"/>
          <w:sz w:val="24"/>
          <w:szCs w:val="24"/>
          <w:lang w:eastAsia="et-EE"/>
        </w:rPr>
        <w:t>96</w:t>
      </w:r>
      <w:r w:rsidR="00066F7C" w:rsidRPr="00D402CB">
        <w:rPr>
          <w:rFonts w:ascii="Times New Roman" w:hAnsi="Times New Roman" w:cs="Times New Roman"/>
          <w:bCs/>
          <w:color w:val="000000" w:themeColor="text1"/>
          <w:sz w:val="24"/>
          <w:szCs w:val="24"/>
          <w:lang w:eastAsia="et-EE"/>
        </w:rPr>
        <w:t xml:space="preserve"> eurole, </w:t>
      </w:r>
      <w:r w:rsidR="00BF6D1E" w:rsidRPr="00D402CB">
        <w:rPr>
          <w:rFonts w:ascii="Times New Roman" w:hAnsi="Times New Roman" w:cs="Times New Roman"/>
          <w:bCs/>
          <w:color w:val="000000" w:themeColor="text1"/>
          <w:sz w:val="24"/>
          <w:szCs w:val="24"/>
          <w:lang w:eastAsia="et-EE"/>
        </w:rPr>
        <w:t xml:space="preserve">see </w:t>
      </w:r>
      <w:r w:rsidR="00066F7C" w:rsidRPr="00D402CB">
        <w:rPr>
          <w:rFonts w:ascii="Times New Roman" w:hAnsi="Times New Roman" w:cs="Times New Roman"/>
          <w:bCs/>
          <w:color w:val="000000" w:themeColor="text1"/>
          <w:sz w:val="24"/>
          <w:szCs w:val="24"/>
          <w:lang w:eastAsia="et-EE"/>
        </w:rPr>
        <w:t xml:space="preserve">on </w:t>
      </w:r>
      <w:r w:rsidR="00DB356C">
        <w:rPr>
          <w:rFonts w:ascii="Times New Roman" w:hAnsi="Times New Roman" w:cs="Times New Roman"/>
          <w:bCs/>
          <w:color w:val="000000" w:themeColor="text1"/>
          <w:sz w:val="24"/>
          <w:szCs w:val="24"/>
          <w:lang w:eastAsia="et-EE"/>
        </w:rPr>
        <w:t>ligi</w:t>
      </w:r>
      <w:r w:rsidR="00D402CB" w:rsidRPr="00D402CB">
        <w:rPr>
          <w:rFonts w:ascii="Times New Roman" w:hAnsi="Times New Roman" w:cs="Times New Roman"/>
          <w:bCs/>
          <w:color w:val="000000" w:themeColor="text1"/>
          <w:sz w:val="24"/>
          <w:szCs w:val="24"/>
          <w:lang w:eastAsia="et-EE"/>
        </w:rPr>
        <w:t xml:space="preserve"> 11</w:t>
      </w:r>
      <w:r w:rsidR="00066F7C" w:rsidRPr="00D402CB">
        <w:rPr>
          <w:rFonts w:ascii="Times New Roman" w:hAnsi="Times New Roman" w:cs="Times New Roman"/>
          <w:bCs/>
          <w:color w:val="000000" w:themeColor="text1"/>
          <w:sz w:val="24"/>
          <w:szCs w:val="24"/>
          <w:lang w:eastAsia="et-EE"/>
        </w:rPr>
        <w:t xml:space="preserve">%. Sigarettidelt minimaalselt makstava aktsiisisumma tõstmise tulemusena </w:t>
      </w:r>
      <w:r w:rsidR="00066F7C" w:rsidRPr="00D402CB">
        <w:rPr>
          <w:rFonts w:ascii="Times New Roman" w:hAnsi="Times New Roman" w:cs="Times New Roman"/>
          <w:color w:val="000000" w:themeColor="text1"/>
          <w:sz w:val="24"/>
          <w:szCs w:val="24"/>
        </w:rPr>
        <w:t>peab 202</w:t>
      </w:r>
      <w:r w:rsidR="00D402CB" w:rsidRPr="00D402CB">
        <w:rPr>
          <w:rFonts w:ascii="Times New Roman" w:hAnsi="Times New Roman" w:cs="Times New Roman"/>
          <w:color w:val="000000" w:themeColor="text1"/>
          <w:sz w:val="24"/>
          <w:szCs w:val="24"/>
        </w:rPr>
        <w:t>5</w:t>
      </w:r>
      <w:r w:rsidR="00066F7C" w:rsidRPr="00D402CB">
        <w:rPr>
          <w:rFonts w:ascii="Times New Roman" w:hAnsi="Times New Roman" w:cs="Times New Roman"/>
          <w:color w:val="000000" w:themeColor="text1"/>
          <w:sz w:val="24"/>
          <w:szCs w:val="24"/>
        </w:rPr>
        <w:t>. aasta</w:t>
      </w:r>
      <w:r w:rsidR="00D402CB" w:rsidRPr="00D402CB">
        <w:rPr>
          <w:rFonts w:ascii="Times New Roman" w:hAnsi="Times New Roman" w:cs="Times New Roman"/>
          <w:color w:val="000000" w:themeColor="text1"/>
          <w:sz w:val="24"/>
          <w:szCs w:val="24"/>
        </w:rPr>
        <w:t xml:space="preserve"> suvel </w:t>
      </w:r>
      <w:r w:rsidR="00066F7C" w:rsidRPr="00D402CB">
        <w:rPr>
          <w:rFonts w:ascii="Times New Roman" w:hAnsi="Times New Roman" w:cs="Times New Roman"/>
          <w:color w:val="000000" w:themeColor="text1"/>
          <w:sz w:val="24"/>
          <w:szCs w:val="24"/>
        </w:rPr>
        <w:t xml:space="preserve">maksma aktsiisi vähemalt </w:t>
      </w:r>
      <w:r w:rsidR="008059EB" w:rsidRPr="00D402CB">
        <w:rPr>
          <w:rFonts w:ascii="Times New Roman" w:hAnsi="Times New Roman" w:cs="Times New Roman"/>
          <w:color w:val="000000" w:themeColor="text1"/>
          <w:sz w:val="24"/>
          <w:szCs w:val="24"/>
        </w:rPr>
        <w:t>3,</w:t>
      </w:r>
      <w:r w:rsidR="00D402CB" w:rsidRPr="00D402CB">
        <w:rPr>
          <w:rFonts w:ascii="Times New Roman" w:hAnsi="Times New Roman" w:cs="Times New Roman"/>
          <w:color w:val="000000" w:themeColor="text1"/>
          <w:sz w:val="24"/>
          <w:szCs w:val="24"/>
        </w:rPr>
        <w:t>82</w:t>
      </w:r>
      <w:r w:rsidR="00066F7C" w:rsidRPr="00D402CB">
        <w:rPr>
          <w:rFonts w:ascii="Times New Roman" w:hAnsi="Times New Roman" w:cs="Times New Roman"/>
          <w:color w:val="000000" w:themeColor="text1"/>
          <w:sz w:val="24"/>
          <w:szCs w:val="24"/>
        </w:rPr>
        <w:t xml:space="preserve"> eurot pakilt (20 tk). 202</w:t>
      </w:r>
      <w:r w:rsidR="00D402CB" w:rsidRPr="00D402CB">
        <w:rPr>
          <w:rFonts w:ascii="Times New Roman" w:hAnsi="Times New Roman" w:cs="Times New Roman"/>
          <w:color w:val="000000" w:themeColor="text1"/>
          <w:sz w:val="24"/>
          <w:szCs w:val="24"/>
        </w:rPr>
        <w:t>5</w:t>
      </w:r>
      <w:r w:rsidR="00066F7C" w:rsidRPr="00D402CB">
        <w:rPr>
          <w:rFonts w:ascii="Times New Roman" w:hAnsi="Times New Roman" w:cs="Times New Roman"/>
          <w:color w:val="000000" w:themeColor="text1"/>
          <w:sz w:val="24"/>
          <w:szCs w:val="24"/>
        </w:rPr>
        <w:t>. aasta</w:t>
      </w:r>
      <w:r w:rsidR="00D402CB" w:rsidRPr="00D402CB">
        <w:rPr>
          <w:rFonts w:ascii="Times New Roman" w:hAnsi="Times New Roman" w:cs="Times New Roman"/>
          <w:color w:val="000000" w:themeColor="text1"/>
          <w:sz w:val="24"/>
          <w:szCs w:val="24"/>
        </w:rPr>
        <w:t xml:space="preserve"> suvel</w:t>
      </w:r>
      <w:r w:rsidR="00066F7C" w:rsidRPr="00D402CB">
        <w:rPr>
          <w:rFonts w:ascii="Times New Roman" w:hAnsi="Times New Roman" w:cs="Times New Roman"/>
          <w:color w:val="000000" w:themeColor="text1"/>
          <w:sz w:val="24"/>
          <w:szCs w:val="24"/>
        </w:rPr>
        <w:t xml:space="preserve"> moodustab aktsiis sigarettide eeldatavast kaalutud keskmisest jaehinnast 6</w:t>
      </w:r>
      <w:r w:rsidR="00D402CB" w:rsidRPr="00D402CB">
        <w:rPr>
          <w:rFonts w:ascii="Times New Roman" w:hAnsi="Times New Roman" w:cs="Times New Roman"/>
          <w:color w:val="000000" w:themeColor="text1"/>
          <w:sz w:val="24"/>
          <w:szCs w:val="24"/>
        </w:rPr>
        <w:t>7</w:t>
      </w:r>
      <w:r w:rsidR="00C33E12" w:rsidRPr="00D402CB">
        <w:rPr>
          <w:rFonts w:ascii="Times New Roman" w:hAnsi="Times New Roman" w:cs="Times New Roman"/>
          <w:color w:val="000000" w:themeColor="text1"/>
          <w:sz w:val="24"/>
          <w:szCs w:val="24"/>
        </w:rPr>
        <w:t>,</w:t>
      </w:r>
      <w:r w:rsidR="00D402CB" w:rsidRPr="00D402CB">
        <w:rPr>
          <w:rFonts w:ascii="Times New Roman" w:hAnsi="Times New Roman" w:cs="Times New Roman"/>
          <w:color w:val="000000" w:themeColor="text1"/>
          <w:sz w:val="24"/>
          <w:szCs w:val="24"/>
        </w:rPr>
        <w:t>45</w:t>
      </w:r>
      <w:r w:rsidR="00066F7C" w:rsidRPr="00D402CB">
        <w:rPr>
          <w:rFonts w:ascii="Times New Roman" w:hAnsi="Times New Roman" w:cs="Times New Roman"/>
          <w:color w:val="000000" w:themeColor="text1"/>
          <w:sz w:val="24"/>
          <w:szCs w:val="24"/>
        </w:rPr>
        <w:t xml:space="preserve">%. Aktsiisi osatähtsus sigarettide kaalutud keskmises jaehinnas </w:t>
      </w:r>
      <w:r w:rsidR="004744F5" w:rsidRPr="00D402CB">
        <w:rPr>
          <w:rFonts w:ascii="Times New Roman" w:hAnsi="Times New Roman" w:cs="Times New Roman"/>
          <w:color w:val="000000" w:themeColor="text1"/>
          <w:sz w:val="24"/>
          <w:szCs w:val="24"/>
        </w:rPr>
        <w:t xml:space="preserve">on kooskõlas </w:t>
      </w:r>
      <w:r w:rsidR="00066F7C" w:rsidRPr="00D402CB">
        <w:rPr>
          <w:rFonts w:ascii="Times New Roman" w:hAnsi="Times New Roman" w:cs="Times New Roman"/>
          <w:color w:val="000000" w:themeColor="text1"/>
          <w:sz w:val="24"/>
          <w:szCs w:val="24"/>
        </w:rPr>
        <w:t>Euroopa Liidu miinimumnõude</w:t>
      </w:r>
      <w:r w:rsidR="008059EB" w:rsidRPr="00D402CB">
        <w:rPr>
          <w:rFonts w:ascii="Times New Roman" w:hAnsi="Times New Roman" w:cs="Times New Roman"/>
          <w:color w:val="000000" w:themeColor="text1"/>
          <w:sz w:val="24"/>
          <w:szCs w:val="24"/>
        </w:rPr>
        <w:t>ga</w:t>
      </w:r>
      <w:r w:rsidR="00066F7C" w:rsidRPr="00D402CB">
        <w:rPr>
          <w:rFonts w:ascii="Times New Roman" w:hAnsi="Times New Roman" w:cs="Times New Roman"/>
          <w:color w:val="000000" w:themeColor="text1"/>
          <w:sz w:val="24"/>
          <w:szCs w:val="24"/>
        </w:rPr>
        <w:t>, mis on 60% sigarettide</w:t>
      </w:r>
      <w:r w:rsidR="00066F7C" w:rsidRPr="00066F7C">
        <w:rPr>
          <w:rFonts w:ascii="Times New Roman" w:hAnsi="Times New Roman" w:cs="Times New Roman"/>
          <w:color w:val="000000" w:themeColor="text1"/>
          <w:sz w:val="24"/>
          <w:szCs w:val="24"/>
        </w:rPr>
        <w:t xml:space="preserve"> kaalutud keskmisest jaehinnast. Sigarettide kaalutud keskmise jaehinna (edaspidi </w:t>
      </w:r>
      <w:r w:rsidR="00066F7C" w:rsidRPr="00066F7C">
        <w:rPr>
          <w:rFonts w:ascii="Times New Roman" w:hAnsi="Times New Roman" w:cs="Times New Roman"/>
          <w:i/>
          <w:color w:val="000000" w:themeColor="text1"/>
          <w:sz w:val="24"/>
          <w:szCs w:val="24"/>
        </w:rPr>
        <w:t>KKJ</w:t>
      </w:r>
      <w:r w:rsidR="00066F7C" w:rsidRPr="00066F7C">
        <w:rPr>
          <w:rFonts w:ascii="Times New Roman" w:hAnsi="Times New Roman" w:cs="Times New Roman"/>
          <w:color w:val="000000" w:themeColor="text1"/>
          <w:sz w:val="24"/>
          <w:szCs w:val="24"/>
        </w:rPr>
        <w:t>) muudatused tulenevalt aktsiisitõusust</w:t>
      </w:r>
      <w:r w:rsidR="00C33E12">
        <w:rPr>
          <w:rFonts w:ascii="Times New Roman" w:hAnsi="Times New Roman" w:cs="Times New Roman"/>
          <w:color w:val="000000" w:themeColor="text1"/>
          <w:sz w:val="24"/>
          <w:szCs w:val="24"/>
        </w:rPr>
        <w:t xml:space="preserve"> ja mõjutatuna käibemaksumäära muutumisest (2</w:t>
      </w:r>
      <w:r w:rsidR="00D402CB">
        <w:rPr>
          <w:rFonts w:ascii="Times New Roman" w:hAnsi="Times New Roman" w:cs="Times New Roman"/>
          <w:color w:val="000000" w:themeColor="text1"/>
          <w:sz w:val="24"/>
          <w:szCs w:val="24"/>
        </w:rPr>
        <w:t>2</w:t>
      </w:r>
      <w:r w:rsidR="00C33E12">
        <w:rPr>
          <w:rFonts w:ascii="Times New Roman" w:hAnsi="Times New Roman" w:cs="Times New Roman"/>
          <w:color w:val="000000" w:themeColor="text1"/>
          <w:sz w:val="24"/>
          <w:szCs w:val="24"/>
        </w:rPr>
        <w:t>%lt 2</w:t>
      </w:r>
      <w:r w:rsidR="00D402CB">
        <w:rPr>
          <w:rFonts w:ascii="Times New Roman" w:hAnsi="Times New Roman" w:cs="Times New Roman"/>
          <w:color w:val="000000" w:themeColor="text1"/>
          <w:sz w:val="24"/>
          <w:szCs w:val="24"/>
        </w:rPr>
        <w:t>4</w:t>
      </w:r>
      <w:r w:rsidR="00C33E12">
        <w:rPr>
          <w:rFonts w:ascii="Times New Roman" w:hAnsi="Times New Roman" w:cs="Times New Roman"/>
          <w:color w:val="000000" w:themeColor="text1"/>
          <w:sz w:val="24"/>
          <w:szCs w:val="24"/>
        </w:rPr>
        <w:t>%</w:t>
      </w:r>
      <w:r w:rsidR="00C30B9E">
        <w:rPr>
          <w:rFonts w:ascii="Times New Roman" w:hAnsi="Times New Roman" w:cs="Times New Roman"/>
          <w:color w:val="000000" w:themeColor="text1"/>
          <w:sz w:val="24"/>
          <w:szCs w:val="24"/>
        </w:rPr>
        <w:t>le</w:t>
      </w:r>
      <w:r w:rsidR="00C33E12">
        <w:rPr>
          <w:rFonts w:ascii="Times New Roman" w:hAnsi="Times New Roman" w:cs="Times New Roman"/>
          <w:color w:val="000000" w:themeColor="text1"/>
          <w:sz w:val="24"/>
          <w:szCs w:val="24"/>
        </w:rPr>
        <w:t>)</w:t>
      </w:r>
      <w:r w:rsidR="00066F7C" w:rsidRPr="00066F7C">
        <w:rPr>
          <w:rFonts w:ascii="Times New Roman" w:hAnsi="Times New Roman" w:cs="Times New Roman"/>
          <w:color w:val="000000" w:themeColor="text1"/>
          <w:sz w:val="24"/>
          <w:szCs w:val="24"/>
        </w:rPr>
        <w:t xml:space="preserve"> on toodud allpool lisatud tabelis.</w:t>
      </w:r>
    </w:p>
    <w:p w14:paraId="00E5ED7F" w14:textId="272A5F92" w:rsidR="004744F5" w:rsidRDefault="004744F5" w:rsidP="00066F7C">
      <w:pPr>
        <w:spacing w:after="0" w:line="240" w:lineRule="auto"/>
        <w:jc w:val="both"/>
        <w:rPr>
          <w:rFonts w:ascii="Times New Roman" w:hAnsi="Times New Roman" w:cs="Times New Roman"/>
          <w:color w:val="000000" w:themeColor="text1"/>
          <w:sz w:val="24"/>
          <w:szCs w:val="24"/>
        </w:rPr>
      </w:pPr>
    </w:p>
    <w:p w14:paraId="3B99D0CA" w14:textId="55849402" w:rsidR="00066F7C" w:rsidRPr="00066F7C" w:rsidRDefault="004744F5" w:rsidP="00066F7C">
      <w:pPr>
        <w:spacing w:after="0" w:line="240" w:lineRule="auto"/>
        <w:jc w:val="both"/>
        <w:rPr>
          <w:rFonts w:ascii="Times New Roman" w:hAnsi="Times New Roman" w:cs="Times New Roman"/>
          <w:color w:val="000000" w:themeColor="text1"/>
          <w:sz w:val="24"/>
          <w:szCs w:val="24"/>
        </w:rPr>
      </w:pPr>
      <w:r w:rsidRPr="00420DBE">
        <w:rPr>
          <w:rFonts w:ascii="Times New Roman" w:hAnsi="Times New Roman" w:cs="Times New Roman"/>
          <w:b/>
          <w:bCs/>
          <w:color w:val="000000" w:themeColor="text1"/>
          <w:sz w:val="24"/>
          <w:szCs w:val="24"/>
        </w:rPr>
        <w:t xml:space="preserve">Tabel </w:t>
      </w:r>
      <w:r w:rsidR="008059EB" w:rsidRPr="00420DBE">
        <w:rPr>
          <w:rFonts w:ascii="Times New Roman" w:hAnsi="Times New Roman" w:cs="Times New Roman"/>
          <w:b/>
          <w:bCs/>
          <w:color w:val="000000" w:themeColor="text1"/>
          <w:sz w:val="24"/>
          <w:szCs w:val="24"/>
        </w:rPr>
        <w:t>1</w:t>
      </w:r>
      <w:r w:rsidR="006C221E">
        <w:rPr>
          <w:rFonts w:ascii="Times New Roman" w:hAnsi="Times New Roman" w:cs="Times New Roman"/>
          <w:b/>
          <w:bCs/>
          <w:color w:val="000000" w:themeColor="text1"/>
          <w:sz w:val="24"/>
          <w:szCs w:val="24"/>
        </w:rPr>
        <w:t>2</w:t>
      </w:r>
      <w:r w:rsidR="00BE6818" w:rsidRPr="00420DBE">
        <w:rPr>
          <w:rFonts w:ascii="Times New Roman" w:hAnsi="Times New Roman" w:cs="Times New Roman"/>
          <w:b/>
          <w:bCs/>
          <w:color w:val="000000" w:themeColor="text1"/>
          <w:sz w:val="24"/>
          <w:szCs w:val="24"/>
        </w:rPr>
        <w:t>.</w:t>
      </w:r>
      <w:r>
        <w:rPr>
          <w:rFonts w:ascii="Times New Roman" w:hAnsi="Times New Roman" w:cs="Times New Roman"/>
          <w:color w:val="000000" w:themeColor="text1"/>
          <w:sz w:val="24"/>
          <w:szCs w:val="24"/>
        </w:rPr>
        <w:t xml:space="preserve"> Sigarettide eeldatav kaalutud keskmine jaehind </w:t>
      </w:r>
      <w:r w:rsidR="00A80A85">
        <w:rPr>
          <w:rFonts w:ascii="Times New Roman" w:hAnsi="Times New Roman" w:cs="Times New Roman"/>
          <w:color w:val="000000" w:themeColor="text1"/>
          <w:sz w:val="24"/>
          <w:szCs w:val="24"/>
        </w:rPr>
        <w:t xml:space="preserve">(KKJ) </w:t>
      </w:r>
      <w:r>
        <w:rPr>
          <w:rFonts w:ascii="Times New Roman" w:hAnsi="Times New Roman" w:cs="Times New Roman"/>
          <w:color w:val="000000" w:themeColor="text1"/>
          <w:sz w:val="24"/>
          <w:szCs w:val="24"/>
        </w:rPr>
        <w:t>aastani 202</w:t>
      </w:r>
      <w:r w:rsidR="008742EC">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 xml:space="preserve"> ja aktsiisiandmed </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989"/>
        <w:gridCol w:w="1112"/>
        <w:gridCol w:w="1112"/>
        <w:gridCol w:w="1106"/>
        <w:gridCol w:w="1106"/>
        <w:gridCol w:w="991"/>
      </w:tblGrid>
      <w:tr w:rsidR="002E1876" w:rsidRPr="00066F7C" w14:paraId="6F2FC804" w14:textId="5C1A646C" w:rsidTr="003C4DED">
        <w:trPr>
          <w:trHeight w:val="263"/>
          <w:jc w:val="center"/>
        </w:trPr>
        <w:tc>
          <w:tcPr>
            <w:tcW w:w="2646" w:type="dxa"/>
            <w:shd w:val="clear" w:color="auto" w:fill="C6D9F1"/>
          </w:tcPr>
          <w:p w14:paraId="16EBA915" w14:textId="77777777" w:rsidR="002E1876" w:rsidRPr="00066F7C" w:rsidRDefault="002E1876" w:rsidP="003255F8">
            <w:pPr>
              <w:spacing w:after="0" w:line="240" w:lineRule="auto"/>
              <w:jc w:val="center"/>
              <w:rPr>
                <w:rFonts w:ascii="Times New Roman" w:hAnsi="Times New Roman" w:cs="Times New Roman"/>
                <w:b/>
                <w:sz w:val="24"/>
                <w:szCs w:val="24"/>
              </w:rPr>
            </w:pPr>
            <w:r w:rsidRPr="00066F7C">
              <w:rPr>
                <w:rFonts w:ascii="Times New Roman" w:hAnsi="Times New Roman" w:cs="Times New Roman"/>
                <w:b/>
                <w:sz w:val="24"/>
                <w:szCs w:val="24"/>
              </w:rPr>
              <w:t>Sigaretid</w:t>
            </w:r>
          </w:p>
        </w:tc>
        <w:tc>
          <w:tcPr>
            <w:tcW w:w="989" w:type="dxa"/>
            <w:shd w:val="clear" w:color="auto" w:fill="C6D9F1" w:themeFill="text2" w:themeFillTint="33"/>
          </w:tcPr>
          <w:p w14:paraId="5D3BB09D" w14:textId="677359F3" w:rsidR="002E1876" w:rsidRPr="00066F7C" w:rsidRDefault="002E1876" w:rsidP="003255F8">
            <w:pPr>
              <w:spacing w:after="0" w:line="240" w:lineRule="auto"/>
              <w:jc w:val="center"/>
              <w:rPr>
                <w:rFonts w:ascii="Times New Roman" w:hAnsi="Times New Roman" w:cs="Times New Roman"/>
                <w:b/>
                <w:sz w:val="24"/>
                <w:szCs w:val="24"/>
              </w:rPr>
            </w:pPr>
            <w:r w:rsidRPr="00066F7C">
              <w:rPr>
                <w:rFonts w:ascii="Times New Roman" w:hAnsi="Times New Roman" w:cs="Times New Roman"/>
                <w:b/>
                <w:sz w:val="24"/>
                <w:szCs w:val="24"/>
              </w:rPr>
              <w:t>20</w:t>
            </w:r>
            <w:r>
              <w:rPr>
                <w:rFonts w:ascii="Times New Roman" w:hAnsi="Times New Roman" w:cs="Times New Roman"/>
                <w:b/>
                <w:sz w:val="24"/>
                <w:szCs w:val="24"/>
              </w:rPr>
              <w:t>24</w:t>
            </w:r>
          </w:p>
        </w:tc>
        <w:tc>
          <w:tcPr>
            <w:tcW w:w="1112" w:type="dxa"/>
            <w:shd w:val="clear" w:color="auto" w:fill="C6D9F1" w:themeFill="text2" w:themeFillTint="33"/>
          </w:tcPr>
          <w:p w14:paraId="69C239FB" w14:textId="38F94DC0" w:rsidR="002E1876" w:rsidRPr="00066F7C" w:rsidRDefault="002E1876" w:rsidP="003255F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2025.01</w:t>
            </w:r>
          </w:p>
        </w:tc>
        <w:tc>
          <w:tcPr>
            <w:tcW w:w="1112" w:type="dxa"/>
            <w:shd w:val="clear" w:color="auto" w:fill="C6D9F1" w:themeFill="text2" w:themeFillTint="33"/>
          </w:tcPr>
          <w:p w14:paraId="5B374A98" w14:textId="1DCFE46E" w:rsidR="002E1876" w:rsidRPr="00066F7C" w:rsidRDefault="002E1876" w:rsidP="003255F8">
            <w:pPr>
              <w:spacing w:after="0" w:line="240" w:lineRule="auto"/>
              <w:jc w:val="center"/>
              <w:rPr>
                <w:rFonts w:ascii="Times New Roman" w:hAnsi="Times New Roman" w:cs="Times New Roman"/>
                <w:b/>
                <w:sz w:val="24"/>
                <w:szCs w:val="24"/>
              </w:rPr>
            </w:pPr>
            <w:r w:rsidRPr="00066F7C">
              <w:rPr>
                <w:rFonts w:ascii="Times New Roman" w:hAnsi="Times New Roman" w:cs="Times New Roman"/>
                <w:b/>
                <w:sz w:val="24"/>
                <w:szCs w:val="24"/>
              </w:rPr>
              <w:t>20</w:t>
            </w:r>
            <w:r>
              <w:rPr>
                <w:rFonts w:ascii="Times New Roman" w:hAnsi="Times New Roman" w:cs="Times New Roman"/>
                <w:b/>
                <w:sz w:val="24"/>
                <w:szCs w:val="24"/>
              </w:rPr>
              <w:t>25.07</w:t>
            </w:r>
          </w:p>
        </w:tc>
        <w:tc>
          <w:tcPr>
            <w:tcW w:w="1106" w:type="dxa"/>
            <w:shd w:val="clear" w:color="auto" w:fill="C6D9F1" w:themeFill="text2" w:themeFillTint="33"/>
          </w:tcPr>
          <w:p w14:paraId="73357F15" w14:textId="4BD1F3BE" w:rsidR="002E1876" w:rsidRPr="00066F7C" w:rsidRDefault="002E1876" w:rsidP="003255F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2026</w:t>
            </w:r>
          </w:p>
        </w:tc>
        <w:tc>
          <w:tcPr>
            <w:tcW w:w="1106" w:type="dxa"/>
            <w:shd w:val="clear" w:color="auto" w:fill="C6D9F1" w:themeFill="text2" w:themeFillTint="33"/>
          </w:tcPr>
          <w:p w14:paraId="66594EF9" w14:textId="72D78B38" w:rsidR="002E1876" w:rsidRPr="00066F7C" w:rsidRDefault="002E1876" w:rsidP="003255F8">
            <w:pPr>
              <w:spacing w:after="0" w:line="240" w:lineRule="auto"/>
              <w:jc w:val="center"/>
              <w:rPr>
                <w:rFonts w:ascii="Times New Roman" w:hAnsi="Times New Roman" w:cs="Times New Roman"/>
                <w:b/>
                <w:sz w:val="24"/>
                <w:szCs w:val="24"/>
              </w:rPr>
            </w:pPr>
            <w:r w:rsidRPr="00066F7C">
              <w:rPr>
                <w:rFonts w:ascii="Times New Roman" w:hAnsi="Times New Roman" w:cs="Times New Roman"/>
                <w:b/>
                <w:sz w:val="24"/>
                <w:szCs w:val="24"/>
              </w:rPr>
              <w:t>20</w:t>
            </w:r>
            <w:r>
              <w:rPr>
                <w:rFonts w:ascii="Times New Roman" w:hAnsi="Times New Roman" w:cs="Times New Roman"/>
                <w:b/>
                <w:sz w:val="24"/>
                <w:szCs w:val="24"/>
              </w:rPr>
              <w:t>27</w:t>
            </w:r>
          </w:p>
        </w:tc>
        <w:tc>
          <w:tcPr>
            <w:tcW w:w="991" w:type="dxa"/>
            <w:shd w:val="clear" w:color="auto" w:fill="C6D9F1" w:themeFill="text2" w:themeFillTint="33"/>
          </w:tcPr>
          <w:p w14:paraId="7B8B6889" w14:textId="550D9936" w:rsidR="002E1876" w:rsidRPr="00066F7C" w:rsidRDefault="002E1876" w:rsidP="003255F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2028</w:t>
            </w:r>
          </w:p>
        </w:tc>
      </w:tr>
      <w:tr w:rsidR="002E1876" w:rsidRPr="00066F7C" w14:paraId="24504E22" w14:textId="2E363FCA" w:rsidTr="00D402CB">
        <w:trPr>
          <w:trHeight w:val="254"/>
          <w:jc w:val="center"/>
        </w:trPr>
        <w:tc>
          <w:tcPr>
            <w:tcW w:w="2646" w:type="dxa"/>
          </w:tcPr>
          <w:p w14:paraId="17192A48" w14:textId="1177C76D" w:rsidR="002E1876" w:rsidRPr="00AA491F" w:rsidRDefault="002E1876" w:rsidP="003255F8">
            <w:pPr>
              <w:spacing w:after="0" w:line="240" w:lineRule="auto"/>
              <w:jc w:val="both"/>
              <w:rPr>
                <w:rFonts w:ascii="Times New Roman" w:hAnsi="Times New Roman" w:cs="Times New Roman"/>
                <w:sz w:val="24"/>
                <w:szCs w:val="24"/>
              </w:rPr>
            </w:pPr>
            <w:r w:rsidRPr="00AA491F">
              <w:rPr>
                <w:rFonts w:ascii="Times New Roman" w:hAnsi="Times New Roman" w:cs="Times New Roman"/>
                <w:sz w:val="24"/>
                <w:szCs w:val="24"/>
              </w:rPr>
              <w:t>Sigarettide KKJ (</w:t>
            </w:r>
            <w:r>
              <w:rPr>
                <w:rFonts w:ascii="Times New Roman" w:hAnsi="Times New Roman" w:cs="Times New Roman"/>
                <w:sz w:val="24"/>
                <w:szCs w:val="24"/>
              </w:rPr>
              <w:t>euro</w:t>
            </w:r>
            <w:r w:rsidRPr="00AA491F">
              <w:rPr>
                <w:rFonts w:ascii="Times New Roman" w:hAnsi="Times New Roman" w:cs="Times New Roman"/>
                <w:sz w:val="24"/>
                <w:szCs w:val="24"/>
              </w:rPr>
              <w:t>)</w:t>
            </w:r>
          </w:p>
        </w:tc>
        <w:tc>
          <w:tcPr>
            <w:tcW w:w="989" w:type="dxa"/>
          </w:tcPr>
          <w:p w14:paraId="7460DCCD" w14:textId="2FC716B5" w:rsidR="002E1876" w:rsidRDefault="002E1876" w:rsidP="003255F8">
            <w:pPr>
              <w:spacing w:after="0" w:line="240" w:lineRule="auto"/>
              <w:jc w:val="center"/>
              <w:rPr>
                <w:rFonts w:ascii="Times New Roman" w:hAnsi="Times New Roman" w:cs="Times New Roman"/>
                <w:sz w:val="24"/>
                <w:szCs w:val="24"/>
              </w:rPr>
            </w:pPr>
            <w:r w:rsidRPr="00C33E12">
              <w:rPr>
                <w:rFonts w:ascii="Times New Roman" w:hAnsi="Times New Roman" w:cs="Times New Roman"/>
                <w:sz w:val="24"/>
                <w:szCs w:val="24"/>
              </w:rPr>
              <w:t>5,</w:t>
            </w:r>
            <w:r>
              <w:rPr>
                <w:rFonts w:ascii="Times New Roman" w:hAnsi="Times New Roman" w:cs="Times New Roman"/>
                <w:sz w:val="24"/>
                <w:szCs w:val="24"/>
              </w:rPr>
              <w:t>35</w:t>
            </w:r>
          </w:p>
        </w:tc>
        <w:tc>
          <w:tcPr>
            <w:tcW w:w="1112" w:type="dxa"/>
          </w:tcPr>
          <w:p w14:paraId="3B77C421" w14:textId="725A25E6" w:rsidR="002E1876" w:rsidRPr="00066F7C"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5,75</w:t>
            </w:r>
          </w:p>
        </w:tc>
        <w:tc>
          <w:tcPr>
            <w:tcW w:w="1112" w:type="dxa"/>
          </w:tcPr>
          <w:p w14:paraId="7CABF3C3" w14:textId="54594E3C" w:rsidR="002E1876" w:rsidRPr="00C33E12"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5,96</w:t>
            </w:r>
          </w:p>
        </w:tc>
        <w:tc>
          <w:tcPr>
            <w:tcW w:w="1106" w:type="dxa"/>
            <w:vAlign w:val="center"/>
          </w:tcPr>
          <w:p w14:paraId="6BB36E82" w14:textId="54867325" w:rsidR="002E1876" w:rsidRPr="00C33E12"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6,49</w:t>
            </w:r>
          </w:p>
        </w:tc>
        <w:tc>
          <w:tcPr>
            <w:tcW w:w="1106" w:type="dxa"/>
            <w:vAlign w:val="center"/>
          </w:tcPr>
          <w:p w14:paraId="5DA35601" w14:textId="216EDBDC" w:rsidR="002E1876" w:rsidRPr="00C33E12"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6,78</w:t>
            </w:r>
          </w:p>
        </w:tc>
        <w:tc>
          <w:tcPr>
            <w:tcW w:w="991" w:type="dxa"/>
          </w:tcPr>
          <w:p w14:paraId="7239F123" w14:textId="6932DD9F" w:rsidR="002E1876" w:rsidRDefault="00EE0D9F"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7,09</w:t>
            </w:r>
          </w:p>
        </w:tc>
      </w:tr>
      <w:tr w:rsidR="002E1876" w:rsidRPr="00066F7C" w14:paraId="7D2086FF" w14:textId="33E4B3DE" w:rsidTr="00D402CB">
        <w:trPr>
          <w:trHeight w:val="518"/>
          <w:jc w:val="center"/>
        </w:trPr>
        <w:tc>
          <w:tcPr>
            <w:tcW w:w="2646" w:type="dxa"/>
          </w:tcPr>
          <w:p w14:paraId="21DA29AD" w14:textId="77777777" w:rsidR="002E1876" w:rsidRDefault="002E1876" w:rsidP="003255F8">
            <w:pPr>
              <w:spacing w:after="0" w:line="240" w:lineRule="auto"/>
              <w:rPr>
                <w:rFonts w:ascii="Times New Roman" w:hAnsi="Times New Roman" w:cs="Times New Roman"/>
                <w:sz w:val="24"/>
                <w:szCs w:val="24"/>
              </w:rPr>
            </w:pPr>
            <w:r w:rsidRPr="00AA491F">
              <w:rPr>
                <w:rFonts w:ascii="Times New Roman" w:hAnsi="Times New Roman" w:cs="Times New Roman"/>
                <w:sz w:val="24"/>
                <w:szCs w:val="24"/>
              </w:rPr>
              <w:t xml:space="preserve">Aktsiisisumma sigarettide </w:t>
            </w:r>
          </w:p>
          <w:p w14:paraId="37D2226D" w14:textId="5788455F" w:rsidR="002E1876" w:rsidRPr="00AA491F" w:rsidRDefault="002E1876" w:rsidP="003255F8">
            <w:pPr>
              <w:spacing w:after="0" w:line="240" w:lineRule="auto"/>
              <w:rPr>
                <w:rFonts w:ascii="Times New Roman" w:hAnsi="Times New Roman" w:cs="Times New Roman"/>
                <w:sz w:val="24"/>
                <w:szCs w:val="24"/>
              </w:rPr>
            </w:pPr>
            <w:r w:rsidRPr="00AA491F">
              <w:rPr>
                <w:rFonts w:ascii="Times New Roman" w:hAnsi="Times New Roman" w:cs="Times New Roman"/>
                <w:sz w:val="24"/>
                <w:szCs w:val="24"/>
              </w:rPr>
              <w:t>KKJ alusel (</w:t>
            </w:r>
            <w:r>
              <w:rPr>
                <w:rFonts w:ascii="Times New Roman" w:hAnsi="Times New Roman" w:cs="Times New Roman"/>
                <w:sz w:val="24"/>
                <w:szCs w:val="24"/>
              </w:rPr>
              <w:t>euro</w:t>
            </w:r>
            <w:r w:rsidRPr="00AA491F">
              <w:rPr>
                <w:rFonts w:ascii="Times New Roman" w:hAnsi="Times New Roman" w:cs="Times New Roman"/>
                <w:sz w:val="24"/>
                <w:szCs w:val="24"/>
              </w:rPr>
              <w:t>)</w:t>
            </w:r>
          </w:p>
        </w:tc>
        <w:tc>
          <w:tcPr>
            <w:tcW w:w="989" w:type="dxa"/>
            <w:vAlign w:val="center"/>
          </w:tcPr>
          <w:p w14:paraId="7B02B2EC" w14:textId="50A76B3B" w:rsidR="002E1876" w:rsidRDefault="002E1876" w:rsidP="003255F8">
            <w:pPr>
              <w:spacing w:after="0" w:line="240" w:lineRule="auto"/>
              <w:jc w:val="center"/>
              <w:rPr>
                <w:rFonts w:ascii="Times New Roman" w:hAnsi="Times New Roman" w:cs="Times New Roman"/>
                <w:sz w:val="24"/>
                <w:szCs w:val="24"/>
              </w:rPr>
            </w:pPr>
            <w:r w:rsidRPr="00C33E12">
              <w:rPr>
                <w:rFonts w:ascii="Times New Roman" w:hAnsi="Times New Roman" w:cs="Times New Roman"/>
                <w:sz w:val="24"/>
                <w:szCs w:val="24"/>
              </w:rPr>
              <w:t>3,</w:t>
            </w:r>
            <w:r>
              <w:rPr>
                <w:rFonts w:ascii="Times New Roman" w:hAnsi="Times New Roman" w:cs="Times New Roman"/>
                <w:sz w:val="24"/>
                <w:szCs w:val="24"/>
              </w:rPr>
              <w:t>62</w:t>
            </w:r>
          </w:p>
        </w:tc>
        <w:tc>
          <w:tcPr>
            <w:tcW w:w="1112" w:type="dxa"/>
            <w:vAlign w:val="center"/>
          </w:tcPr>
          <w:p w14:paraId="137F92A8" w14:textId="4954DFFD" w:rsidR="002E1876" w:rsidRPr="00066F7C"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3,85</w:t>
            </w:r>
          </w:p>
        </w:tc>
        <w:tc>
          <w:tcPr>
            <w:tcW w:w="1112" w:type="dxa"/>
            <w:vAlign w:val="center"/>
          </w:tcPr>
          <w:p w14:paraId="03D4065E" w14:textId="7302AC58" w:rsidR="002E1876" w:rsidRPr="00C33E12"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4,02</w:t>
            </w:r>
          </w:p>
        </w:tc>
        <w:tc>
          <w:tcPr>
            <w:tcW w:w="1106" w:type="dxa"/>
            <w:vAlign w:val="center"/>
          </w:tcPr>
          <w:p w14:paraId="7804F3BA" w14:textId="2B3AF607" w:rsidR="002E1876" w:rsidRPr="00C33E12"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4,42</w:t>
            </w:r>
          </w:p>
        </w:tc>
        <w:tc>
          <w:tcPr>
            <w:tcW w:w="1106" w:type="dxa"/>
            <w:vAlign w:val="center"/>
          </w:tcPr>
          <w:p w14:paraId="71070D85" w14:textId="436A13D9" w:rsidR="002E1876" w:rsidRPr="00C33E12"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4,64</w:t>
            </w:r>
          </w:p>
        </w:tc>
        <w:tc>
          <w:tcPr>
            <w:tcW w:w="991" w:type="dxa"/>
          </w:tcPr>
          <w:p w14:paraId="506BF2DC" w14:textId="77777777" w:rsidR="00EE0D9F" w:rsidRDefault="00EE0D9F" w:rsidP="003255F8">
            <w:pPr>
              <w:spacing w:after="0" w:line="240" w:lineRule="auto"/>
              <w:jc w:val="center"/>
              <w:rPr>
                <w:rFonts w:ascii="Times New Roman" w:hAnsi="Times New Roman" w:cs="Times New Roman"/>
                <w:sz w:val="24"/>
                <w:szCs w:val="24"/>
              </w:rPr>
            </w:pPr>
          </w:p>
          <w:p w14:paraId="67D511B4" w14:textId="36BECA84" w:rsidR="002E1876" w:rsidRDefault="00EE0D9F"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4,87</w:t>
            </w:r>
          </w:p>
        </w:tc>
      </w:tr>
      <w:tr w:rsidR="002E1876" w:rsidRPr="00066F7C" w14:paraId="4AE1A579" w14:textId="74152039" w:rsidTr="00D402CB">
        <w:trPr>
          <w:trHeight w:val="527"/>
          <w:jc w:val="center"/>
        </w:trPr>
        <w:tc>
          <w:tcPr>
            <w:tcW w:w="2646" w:type="dxa"/>
          </w:tcPr>
          <w:p w14:paraId="63E7CCC9" w14:textId="77777777" w:rsidR="002E1876" w:rsidRPr="00AA491F" w:rsidRDefault="002E1876" w:rsidP="002E1876">
            <w:pPr>
              <w:spacing w:after="0" w:line="240" w:lineRule="auto"/>
              <w:rPr>
                <w:rFonts w:ascii="Times New Roman" w:hAnsi="Times New Roman" w:cs="Times New Roman"/>
                <w:sz w:val="24"/>
                <w:szCs w:val="24"/>
              </w:rPr>
            </w:pPr>
            <w:r w:rsidRPr="00AA491F">
              <w:rPr>
                <w:rFonts w:ascii="Times New Roman" w:hAnsi="Times New Roman" w:cs="Times New Roman"/>
                <w:sz w:val="24"/>
                <w:szCs w:val="24"/>
              </w:rPr>
              <w:t>Aktsiisisumma osatähtsus sigarettide KKJ-s</w:t>
            </w:r>
          </w:p>
        </w:tc>
        <w:tc>
          <w:tcPr>
            <w:tcW w:w="989" w:type="dxa"/>
            <w:vAlign w:val="center"/>
          </w:tcPr>
          <w:p w14:paraId="0A3DB22F" w14:textId="5D99B429" w:rsidR="002E1876" w:rsidRPr="00066F7C" w:rsidRDefault="002E1876" w:rsidP="003255F8">
            <w:pPr>
              <w:spacing w:after="0" w:line="240" w:lineRule="auto"/>
              <w:jc w:val="center"/>
              <w:rPr>
                <w:rFonts w:ascii="Times New Roman" w:hAnsi="Times New Roman" w:cs="Times New Roman"/>
                <w:sz w:val="24"/>
                <w:szCs w:val="24"/>
              </w:rPr>
            </w:pPr>
            <w:r w:rsidRPr="00C33E12">
              <w:rPr>
                <w:rFonts w:ascii="Times New Roman" w:hAnsi="Times New Roman" w:cs="Times New Roman"/>
                <w:sz w:val="24"/>
                <w:szCs w:val="24"/>
              </w:rPr>
              <w:t>6</w:t>
            </w:r>
            <w:r w:rsidR="00EE0D9F">
              <w:rPr>
                <w:rFonts w:ascii="Times New Roman" w:hAnsi="Times New Roman" w:cs="Times New Roman"/>
                <w:sz w:val="24"/>
                <w:szCs w:val="24"/>
              </w:rPr>
              <w:t>7</w:t>
            </w:r>
            <w:r w:rsidRPr="00C33E12">
              <w:rPr>
                <w:rFonts w:ascii="Times New Roman" w:hAnsi="Times New Roman" w:cs="Times New Roman"/>
                <w:sz w:val="24"/>
                <w:szCs w:val="24"/>
              </w:rPr>
              <w:t>,</w:t>
            </w:r>
            <w:r w:rsidR="00EE0D9F">
              <w:rPr>
                <w:rFonts w:ascii="Times New Roman" w:hAnsi="Times New Roman" w:cs="Times New Roman"/>
                <w:sz w:val="24"/>
                <w:szCs w:val="24"/>
              </w:rPr>
              <w:t>66</w:t>
            </w:r>
            <w:r w:rsidRPr="00C33E12">
              <w:rPr>
                <w:rFonts w:ascii="Times New Roman" w:hAnsi="Times New Roman" w:cs="Times New Roman"/>
                <w:sz w:val="24"/>
                <w:szCs w:val="24"/>
              </w:rPr>
              <w:t>%</w:t>
            </w:r>
          </w:p>
        </w:tc>
        <w:tc>
          <w:tcPr>
            <w:tcW w:w="1112" w:type="dxa"/>
            <w:vAlign w:val="center"/>
          </w:tcPr>
          <w:p w14:paraId="4EA82771" w14:textId="7F63EDE7" w:rsidR="002E1876" w:rsidRPr="00066F7C" w:rsidRDefault="00EE0D9F"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66,96%</w:t>
            </w:r>
          </w:p>
        </w:tc>
        <w:tc>
          <w:tcPr>
            <w:tcW w:w="1112" w:type="dxa"/>
            <w:vAlign w:val="center"/>
          </w:tcPr>
          <w:p w14:paraId="23FDED86" w14:textId="3A69EF80" w:rsidR="002E1876" w:rsidRPr="00C33E12" w:rsidRDefault="002E1876" w:rsidP="003255F8">
            <w:pPr>
              <w:spacing w:after="0" w:line="240" w:lineRule="auto"/>
              <w:jc w:val="center"/>
              <w:rPr>
                <w:rFonts w:ascii="Times New Roman" w:hAnsi="Times New Roman" w:cs="Times New Roman"/>
                <w:sz w:val="24"/>
                <w:szCs w:val="24"/>
              </w:rPr>
            </w:pPr>
            <w:r w:rsidRPr="00C33E12">
              <w:rPr>
                <w:rFonts w:ascii="Times New Roman" w:hAnsi="Times New Roman" w:cs="Times New Roman"/>
                <w:sz w:val="24"/>
                <w:szCs w:val="24"/>
              </w:rPr>
              <w:t>6</w:t>
            </w:r>
            <w:r w:rsidR="00EE0D9F">
              <w:rPr>
                <w:rFonts w:ascii="Times New Roman" w:hAnsi="Times New Roman" w:cs="Times New Roman"/>
                <w:sz w:val="24"/>
                <w:szCs w:val="24"/>
              </w:rPr>
              <w:t>7</w:t>
            </w:r>
            <w:r w:rsidRPr="00C33E12">
              <w:rPr>
                <w:rFonts w:ascii="Times New Roman" w:hAnsi="Times New Roman" w:cs="Times New Roman"/>
                <w:sz w:val="24"/>
                <w:szCs w:val="24"/>
              </w:rPr>
              <w:t>,</w:t>
            </w:r>
            <w:r w:rsidR="00EE0D9F">
              <w:rPr>
                <w:rFonts w:ascii="Times New Roman" w:hAnsi="Times New Roman" w:cs="Times New Roman"/>
                <w:sz w:val="24"/>
                <w:szCs w:val="24"/>
              </w:rPr>
              <w:t>45</w:t>
            </w:r>
            <w:r w:rsidRPr="00C33E12">
              <w:rPr>
                <w:rFonts w:ascii="Times New Roman" w:hAnsi="Times New Roman" w:cs="Times New Roman"/>
                <w:sz w:val="24"/>
                <w:szCs w:val="24"/>
              </w:rPr>
              <w:t>%</w:t>
            </w:r>
          </w:p>
        </w:tc>
        <w:tc>
          <w:tcPr>
            <w:tcW w:w="1106" w:type="dxa"/>
            <w:vAlign w:val="center"/>
          </w:tcPr>
          <w:p w14:paraId="5F8DEE7E" w14:textId="55DB146F" w:rsidR="002E1876" w:rsidRPr="00C33E12" w:rsidRDefault="002E1876" w:rsidP="003255F8">
            <w:pPr>
              <w:spacing w:after="0" w:line="240" w:lineRule="auto"/>
              <w:jc w:val="center"/>
              <w:rPr>
                <w:rFonts w:ascii="Times New Roman" w:hAnsi="Times New Roman" w:cs="Times New Roman"/>
                <w:sz w:val="24"/>
                <w:szCs w:val="24"/>
              </w:rPr>
            </w:pPr>
            <w:r w:rsidRPr="00C33E12">
              <w:rPr>
                <w:rFonts w:ascii="Times New Roman" w:hAnsi="Times New Roman" w:cs="Times New Roman"/>
                <w:sz w:val="24"/>
                <w:szCs w:val="24"/>
              </w:rPr>
              <w:t>6</w:t>
            </w:r>
            <w:r w:rsidR="00EE0D9F">
              <w:rPr>
                <w:rFonts w:ascii="Times New Roman" w:hAnsi="Times New Roman" w:cs="Times New Roman"/>
                <w:sz w:val="24"/>
                <w:szCs w:val="24"/>
              </w:rPr>
              <w:t>8</w:t>
            </w:r>
            <w:r w:rsidRPr="00C33E12">
              <w:rPr>
                <w:rFonts w:ascii="Times New Roman" w:hAnsi="Times New Roman" w:cs="Times New Roman"/>
                <w:sz w:val="24"/>
                <w:szCs w:val="24"/>
              </w:rPr>
              <w:t>,</w:t>
            </w:r>
            <w:r w:rsidR="00EE0D9F">
              <w:rPr>
                <w:rFonts w:ascii="Times New Roman" w:hAnsi="Times New Roman" w:cs="Times New Roman"/>
                <w:sz w:val="24"/>
                <w:szCs w:val="24"/>
              </w:rPr>
              <w:t>10</w:t>
            </w:r>
            <w:r w:rsidRPr="00C33E12">
              <w:rPr>
                <w:rFonts w:ascii="Times New Roman" w:hAnsi="Times New Roman" w:cs="Times New Roman"/>
                <w:sz w:val="24"/>
                <w:szCs w:val="24"/>
              </w:rPr>
              <w:t>%</w:t>
            </w:r>
          </w:p>
        </w:tc>
        <w:tc>
          <w:tcPr>
            <w:tcW w:w="1106" w:type="dxa"/>
            <w:vAlign w:val="center"/>
          </w:tcPr>
          <w:p w14:paraId="6303362E" w14:textId="15695C66" w:rsidR="002E1876" w:rsidRPr="00C33E12" w:rsidRDefault="002E1876" w:rsidP="003255F8">
            <w:pPr>
              <w:spacing w:after="0" w:line="240" w:lineRule="auto"/>
              <w:jc w:val="center"/>
              <w:rPr>
                <w:rFonts w:ascii="Times New Roman" w:hAnsi="Times New Roman" w:cs="Times New Roman"/>
                <w:sz w:val="24"/>
                <w:szCs w:val="24"/>
              </w:rPr>
            </w:pPr>
            <w:r w:rsidRPr="00C33E12">
              <w:rPr>
                <w:rFonts w:ascii="Times New Roman" w:hAnsi="Times New Roman" w:cs="Times New Roman"/>
                <w:sz w:val="24"/>
                <w:szCs w:val="24"/>
              </w:rPr>
              <w:t>6</w:t>
            </w:r>
            <w:r w:rsidR="00EE0D9F">
              <w:rPr>
                <w:rFonts w:ascii="Times New Roman" w:hAnsi="Times New Roman" w:cs="Times New Roman"/>
                <w:sz w:val="24"/>
                <w:szCs w:val="24"/>
              </w:rPr>
              <w:t>8,44</w:t>
            </w:r>
            <w:r w:rsidRPr="00C33E12">
              <w:rPr>
                <w:rFonts w:ascii="Times New Roman" w:hAnsi="Times New Roman" w:cs="Times New Roman"/>
                <w:sz w:val="24"/>
                <w:szCs w:val="24"/>
              </w:rPr>
              <w:t>%</w:t>
            </w:r>
          </w:p>
        </w:tc>
        <w:tc>
          <w:tcPr>
            <w:tcW w:w="991" w:type="dxa"/>
          </w:tcPr>
          <w:p w14:paraId="23953309" w14:textId="77777777" w:rsidR="00EE0D9F" w:rsidRDefault="00EE0D9F" w:rsidP="003255F8">
            <w:pPr>
              <w:spacing w:after="0" w:line="240" w:lineRule="auto"/>
              <w:jc w:val="center"/>
              <w:rPr>
                <w:rFonts w:ascii="Times New Roman" w:hAnsi="Times New Roman" w:cs="Times New Roman"/>
                <w:sz w:val="24"/>
                <w:szCs w:val="24"/>
              </w:rPr>
            </w:pPr>
          </w:p>
          <w:p w14:paraId="698211E2" w14:textId="45492ECC" w:rsidR="002E1876" w:rsidRPr="00C33E12" w:rsidRDefault="00EE0D9F"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68,69%</w:t>
            </w:r>
          </w:p>
        </w:tc>
      </w:tr>
      <w:tr w:rsidR="002E1876" w:rsidRPr="00066F7C" w14:paraId="44017F56" w14:textId="3DF4E996" w:rsidTr="00D402CB">
        <w:trPr>
          <w:trHeight w:val="518"/>
          <w:jc w:val="center"/>
        </w:trPr>
        <w:tc>
          <w:tcPr>
            <w:tcW w:w="2646" w:type="dxa"/>
          </w:tcPr>
          <w:p w14:paraId="4D95F809" w14:textId="77777777" w:rsidR="002E1876" w:rsidRPr="00AA491F" w:rsidRDefault="002E1876" w:rsidP="002E1876">
            <w:pPr>
              <w:spacing w:after="0" w:line="240" w:lineRule="auto"/>
              <w:rPr>
                <w:rFonts w:ascii="Times New Roman" w:hAnsi="Times New Roman" w:cs="Times New Roman"/>
                <w:sz w:val="24"/>
                <w:szCs w:val="24"/>
              </w:rPr>
            </w:pPr>
            <w:r w:rsidRPr="00AA491F">
              <w:rPr>
                <w:rFonts w:ascii="Times New Roman" w:hAnsi="Times New Roman" w:cs="Times New Roman"/>
                <w:sz w:val="24"/>
                <w:szCs w:val="24"/>
              </w:rPr>
              <w:t>Minimaalselt makstav aktsiisisumma pakilt</w:t>
            </w:r>
          </w:p>
        </w:tc>
        <w:tc>
          <w:tcPr>
            <w:tcW w:w="989" w:type="dxa"/>
            <w:vAlign w:val="center"/>
          </w:tcPr>
          <w:p w14:paraId="4203F5EC" w14:textId="5772BFE5" w:rsidR="002E1876" w:rsidRDefault="002E1876"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3,38</w:t>
            </w:r>
          </w:p>
        </w:tc>
        <w:tc>
          <w:tcPr>
            <w:tcW w:w="1112" w:type="dxa"/>
            <w:vAlign w:val="center"/>
          </w:tcPr>
          <w:p w14:paraId="0D594C63" w14:textId="108B4CBA" w:rsidR="002E1876" w:rsidRPr="00066F7C" w:rsidRDefault="00DD1498"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3,55</w:t>
            </w:r>
          </w:p>
        </w:tc>
        <w:tc>
          <w:tcPr>
            <w:tcW w:w="1112" w:type="dxa"/>
            <w:vAlign w:val="center"/>
          </w:tcPr>
          <w:p w14:paraId="35D420A5" w14:textId="5A4DBB46" w:rsidR="002E1876" w:rsidRPr="00066F7C" w:rsidRDefault="00DD1498"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3,82</w:t>
            </w:r>
          </w:p>
        </w:tc>
        <w:tc>
          <w:tcPr>
            <w:tcW w:w="1106" w:type="dxa"/>
            <w:vAlign w:val="center"/>
          </w:tcPr>
          <w:p w14:paraId="25F53A00" w14:textId="60135FD8" w:rsidR="002E1876" w:rsidRPr="00066F7C" w:rsidRDefault="00DD1498"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4,20</w:t>
            </w:r>
          </w:p>
        </w:tc>
        <w:tc>
          <w:tcPr>
            <w:tcW w:w="1106" w:type="dxa"/>
            <w:vAlign w:val="center"/>
          </w:tcPr>
          <w:p w14:paraId="4BBEE698" w14:textId="71E7DCDB" w:rsidR="002E1876" w:rsidRPr="00066F7C" w:rsidRDefault="00DD1498"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4,41</w:t>
            </w:r>
          </w:p>
        </w:tc>
        <w:tc>
          <w:tcPr>
            <w:tcW w:w="991" w:type="dxa"/>
            <w:vAlign w:val="center"/>
          </w:tcPr>
          <w:p w14:paraId="77B1FB34" w14:textId="2F7D829D" w:rsidR="00DD1498" w:rsidRDefault="00DD1498" w:rsidP="003255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4,63</w:t>
            </w:r>
          </w:p>
        </w:tc>
      </w:tr>
    </w:tbl>
    <w:p w14:paraId="087EE0AF" w14:textId="77777777" w:rsidR="00066F7C" w:rsidRPr="00066F7C" w:rsidRDefault="00066F7C" w:rsidP="00066F7C">
      <w:pPr>
        <w:spacing w:after="0" w:line="240" w:lineRule="auto"/>
        <w:jc w:val="both"/>
        <w:rPr>
          <w:rFonts w:ascii="Times New Roman" w:hAnsi="Times New Roman" w:cs="Times New Roman"/>
          <w:color w:val="000000" w:themeColor="text1"/>
          <w:sz w:val="24"/>
          <w:szCs w:val="24"/>
          <w:highlight w:val="yellow"/>
        </w:rPr>
      </w:pPr>
    </w:p>
    <w:p w14:paraId="5DD6D26D" w14:textId="0ACA6867" w:rsidR="00FD6054" w:rsidRPr="00E01317" w:rsidRDefault="00D925CC" w:rsidP="00045F7B">
      <w:pPr>
        <w:spacing w:after="0" w:line="240" w:lineRule="auto"/>
        <w:jc w:val="both"/>
        <w:rPr>
          <w:rFonts w:ascii="Times New Roman" w:hAnsi="Times New Roman" w:cs="Times New Roman"/>
          <w:bCs/>
          <w:noProof/>
          <w:color w:val="000000" w:themeColor="text1"/>
          <w:sz w:val="24"/>
          <w:szCs w:val="24"/>
        </w:rPr>
      </w:pPr>
      <w:r w:rsidRPr="007522AC">
        <w:rPr>
          <w:rFonts w:ascii="Times New Roman" w:hAnsi="Times New Roman" w:cs="Times New Roman"/>
          <w:bCs/>
          <w:noProof/>
          <w:color w:val="000000" w:themeColor="text1"/>
          <w:sz w:val="24"/>
          <w:szCs w:val="24"/>
        </w:rPr>
        <w:t xml:space="preserve">Suitsetamistubaka </w:t>
      </w:r>
      <w:r w:rsidR="00371C26" w:rsidRPr="007522AC">
        <w:rPr>
          <w:rFonts w:ascii="Times New Roman" w:hAnsi="Times New Roman" w:cs="Times New Roman"/>
          <w:bCs/>
          <w:noProof/>
          <w:color w:val="000000" w:themeColor="text1"/>
          <w:sz w:val="24"/>
          <w:szCs w:val="24"/>
        </w:rPr>
        <w:t>aktsiisitõus</w:t>
      </w:r>
      <w:r w:rsidR="002C4DAE">
        <w:rPr>
          <w:rFonts w:ascii="Times New Roman" w:hAnsi="Times New Roman" w:cs="Times New Roman"/>
          <w:bCs/>
          <w:noProof/>
          <w:color w:val="000000" w:themeColor="text1"/>
          <w:sz w:val="24"/>
          <w:szCs w:val="24"/>
        </w:rPr>
        <w:t xml:space="preserve"> </w:t>
      </w:r>
      <w:r w:rsidR="00D402CB">
        <w:rPr>
          <w:rFonts w:ascii="Times New Roman" w:hAnsi="Times New Roman" w:cs="Times New Roman"/>
          <w:bCs/>
          <w:noProof/>
          <w:color w:val="000000" w:themeColor="text1"/>
          <w:sz w:val="24"/>
          <w:szCs w:val="24"/>
        </w:rPr>
        <w:t xml:space="preserve">samaaegselt teiste tubakatoodete aktsiisitõusuga </w:t>
      </w:r>
      <w:r w:rsidR="002C4DAE">
        <w:rPr>
          <w:rFonts w:ascii="Times New Roman" w:hAnsi="Times New Roman" w:cs="Times New Roman"/>
          <w:bCs/>
          <w:noProof/>
          <w:color w:val="000000" w:themeColor="text1"/>
          <w:sz w:val="24"/>
          <w:szCs w:val="24"/>
        </w:rPr>
        <w:t xml:space="preserve">on oluline vältimaks soodsamalt maksustatud asendustubakatoodete tekkimist. </w:t>
      </w:r>
      <w:r w:rsidR="00D402CB">
        <w:rPr>
          <w:rFonts w:ascii="Times New Roman" w:hAnsi="Times New Roman" w:cs="Times New Roman"/>
          <w:bCs/>
          <w:noProof/>
          <w:color w:val="000000" w:themeColor="text1"/>
          <w:sz w:val="24"/>
          <w:szCs w:val="24"/>
        </w:rPr>
        <w:t>Suitsetamistubaka aktsiisiga maksustatakse</w:t>
      </w:r>
      <w:r w:rsidR="00E01317">
        <w:rPr>
          <w:rFonts w:ascii="Times New Roman" w:hAnsi="Times New Roman" w:cs="Times New Roman"/>
          <w:bCs/>
          <w:noProof/>
          <w:color w:val="000000" w:themeColor="text1"/>
          <w:sz w:val="24"/>
          <w:szCs w:val="24"/>
        </w:rPr>
        <w:t xml:space="preserve"> lisaks isekeeratavate sigarettide tubakale, vesipiibutubakale ja piibutubakale ka veel nikotiinipatju ja kuumutatavaid tubakapulkasid. </w:t>
      </w:r>
      <w:r w:rsidR="00BF523E" w:rsidRPr="007522AC">
        <w:rPr>
          <w:rFonts w:ascii="Times New Roman" w:eastAsiaTheme="minorHAnsi" w:hAnsi="Times New Roman" w:cs="Times New Roman"/>
          <w:sz w:val="24"/>
          <w:szCs w:val="24"/>
          <w:lang w:bidi="he-IL"/>
        </w:rPr>
        <w:t xml:space="preserve">Käsitsi keeratud sigarette suitsetavad pigem mehed, neid on </w:t>
      </w:r>
      <w:r w:rsidR="002A7891">
        <w:rPr>
          <w:rFonts w:ascii="Times New Roman" w:eastAsiaTheme="minorHAnsi" w:hAnsi="Times New Roman" w:cs="Times New Roman"/>
          <w:sz w:val="24"/>
          <w:szCs w:val="24"/>
          <w:lang w:bidi="he-IL"/>
        </w:rPr>
        <w:t xml:space="preserve">ligi </w:t>
      </w:r>
      <w:r w:rsidR="002C4DAE">
        <w:rPr>
          <w:rFonts w:ascii="Times New Roman" w:eastAsiaTheme="minorHAnsi" w:hAnsi="Times New Roman" w:cs="Times New Roman"/>
          <w:sz w:val="24"/>
          <w:szCs w:val="24"/>
          <w:lang w:bidi="he-IL"/>
        </w:rPr>
        <w:t>9</w:t>
      </w:r>
      <w:r w:rsidR="00BF523E" w:rsidRPr="007522AC">
        <w:rPr>
          <w:rFonts w:ascii="Times New Roman" w:eastAsiaTheme="minorHAnsi" w:hAnsi="Times New Roman" w:cs="Times New Roman"/>
          <w:sz w:val="24"/>
          <w:szCs w:val="24"/>
          <w:lang w:bidi="he-IL"/>
        </w:rPr>
        <w:t xml:space="preserve">% </w:t>
      </w:r>
      <w:r w:rsidR="00045F7B" w:rsidRPr="007522AC">
        <w:rPr>
          <w:rFonts w:ascii="Times New Roman" w:eastAsiaTheme="minorHAnsi" w:hAnsi="Times New Roman" w:cs="Times New Roman"/>
          <w:sz w:val="24"/>
          <w:szCs w:val="24"/>
          <w:lang w:bidi="he-IL"/>
        </w:rPr>
        <w:t>iga päev suitsetavatest 16</w:t>
      </w:r>
      <w:r w:rsidR="00AA491F">
        <w:rPr>
          <w:rFonts w:ascii="Times New Roman" w:eastAsiaTheme="minorHAnsi" w:hAnsi="Times New Roman" w:cs="Times New Roman"/>
          <w:sz w:val="24"/>
          <w:szCs w:val="24"/>
          <w:lang w:bidi="he-IL"/>
        </w:rPr>
        <w:sym w:font="Symbol" w:char="F02D"/>
      </w:r>
      <w:r w:rsidR="00045F7B" w:rsidRPr="007522AC">
        <w:rPr>
          <w:rFonts w:ascii="Times New Roman" w:eastAsiaTheme="minorHAnsi" w:hAnsi="Times New Roman" w:cs="Times New Roman"/>
          <w:sz w:val="24"/>
          <w:szCs w:val="24"/>
          <w:lang w:bidi="he-IL"/>
        </w:rPr>
        <w:t>64-aastastest meestest</w:t>
      </w:r>
      <w:r w:rsidR="00BF523E" w:rsidRPr="007522AC">
        <w:rPr>
          <w:rFonts w:ascii="Times New Roman" w:eastAsiaTheme="minorHAnsi" w:hAnsi="Times New Roman" w:cs="Times New Roman"/>
          <w:sz w:val="24"/>
          <w:szCs w:val="24"/>
          <w:lang w:bidi="he-IL"/>
        </w:rPr>
        <w:t xml:space="preserve">. </w:t>
      </w:r>
      <w:r w:rsidR="002C4DAE">
        <w:rPr>
          <w:rFonts w:ascii="Times New Roman" w:eastAsiaTheme="minorHAnsi" w:hAnsi="Times New Roman" w:cs="Times New Roman"/>
          <w:sz w:val="24"/>
          <w:szCs w:val="24"/>
          <w:lang w:bidi="he-IL"/>
        </w:rPr>
        <w:t xml:space="preserve">Nikotiinipatju tarbib </w:t>
      </w:r>
      <w:r w:rsidR="002A7891">
        <w:rPr>
          <w:rFonts w:ascii="Times New Roman" w:eastAsiaTheme="minorHAnsi" w:hAnsi="Times New Roman" w:cs="Times New Roman"/>
          <w:sz w:val="24"/>
          <w:szCs w:val="24"/>
          <w:lang w:bidi="he-IL"/>
        </w:rPr>
        <w:t xml:space="preserve">ligi </w:t>
      </w:r>
      <w:r w:rsidR="002C4DAE">
        <w:rPr>
          <w:rFonts w:ascii="Times New Roman" w:eastAsiaTheme="minorHAnsi" w:hAnsi="Times New Roman" w:cs="Times New Roman"/>
          <w:sz w:val="24"/>
          <w:szCs w:val="24"/>
          <w:lang w:bidi="he-IL"/>
        </w:rPr>
        <w:t xml:space="preserve">6% tubakatoodete tarbijatest ja kuumutatavaid tooteid </w:t>
      </w:r>
      <w:r w:rsidR="002A7891">
        <w:rPr>
          <w:rFonts w:ascii="Times New Roman" w:eastAsiaTheme="minorHAnsi" w:hAnsi="Times New Roman" w:cs="Times New Roman"/>
          <w:sz w:val="24"/>
          <w:szCs w:val="24"/>
          <w:lang w:bidi="he-IL"/>
        </w:rPr>
        <w:t>ligi</w:t>
      </w:r>
      <w:r w:rsidR="002C4DAE">
        <w:rPr>
          <w:rFonts w:ascii="Times New Roman" w:eastAsiaTheme="minorHAnsi" w:hAnsi="Times New Roman" w:cs="Times New Roman"/>
          <w:sz w:val="24"/>
          <w:szCs w:val="24"/>
          <w:lang w:bidi="he-IL"/>
        </w:rPr>
        <w:t xml:space="preserve"> 10% tubakatoodete tarbijatest.</w:t>
      </w:r>
      <w:r w:rsidR="00323CE3">
        <w:rPr>
          <w:rFonts w:ascii="Times New Roman" w:eastAsiaTheme="minorHAnsi" w:hAnsi="Times New Roman" w:cs="Times New Roman"/>
          <w:sz w:val="24"/>
          <w:szCs w:val="24"/>
          <w:lang w:bidi="he-IL"/>
        </w:rPr>
        <w:t xml:space="preserve"> </w:t>
      </w:r>
      <w:proofErr w:type="spellStart"/>
      <w:r w:rsidR="00323CE3">
        <w:rPr>
          <w:rFonts w:ascii="Times New Roman" w:eastAsiaTheme="minorHAnsi" w:hAnsi="Times New Roman" w:cs="Times New Roman"/>
          <w:sz w:val="24"/>
          <w:szCs w:val="24"/>
          <w:lang w:bidi="he-IL"/>
        </w:rPr>
        <w:t>Norstat</w:t>
      </w:r>
      <w:proofErr w:type="spellEnd"/>
      <w:r w:rsidR="00323CE3">
        <w:rPr>
          <w:rFonts w:ascii="Times New Roman" w:eastAsiaTheme="minorHAnsi" w:hAnsi="Times New Roman" w:cs="Times New Roman"/>
          <w:sz w:val="24"/>
          <w:szCs w:val="24"/>
          <w:lang w:bidi="he-IL"/>
        </w:rPr>
        <w:t xml:space="preserve"> Eesti AS on </w:t>
      </w:r>
      <w:r w:rsidR="00E01317">
        <w:rPr>
          <w:rFonts w:ascii="Times New Roman" w:eastAsiaTheme="minorHAnsi" w:hAnsi="Times New Roman" w:cs="Times New Roman"/>
          <w:sz w:val="24"/>
          <w:szCs w:val="24"/>
          <w:lang w:bidi="he-IL"/>
        </w:rPr>
        <w:t xml:space="preserve">olnud </w:t>
      </w:r>
      <w:r w:rsidR="00323CE3">
        <w:rPr>
          <w:rFonts w:ascii="Times New Roman" w:eastAsiaTheme="minorHAnsi" w:hAnsi="Times New Roman" w:cs="Times New Roman"/>
          <w:sz w:val="24"/>
          <w:szCs w:val="24"/>
          <w:lang w:bidi="he-IL"/>
        </w:rPr>
        <w:t xml:space="preserve">arvamusel, et kuumutatavate tubakatoodete ja nikotiinipatjade tarbijate arv on stabiliseerumas. </w:t>
      </w:r>
      <w:r w:rsidR="00ED4306" w:rsidRPr="007522AC">
        <w:rPr>
          <w:rFonts w:ascii="Times New Roman" w:eastAsiaTheme="minorHAnsi" w:hAnsi="Times New Roman" w:cs="Times New Roman"/>
          <w:sz w:val="24"/>
          <w:szCs w:val="24"/>
          <w:lang w:bidi="he-IL"/>
        </w:rPr>
        <w:t xml:space="preserve"> </w:t>
      </w:r>
      <w:r w:rsidR="00ED4306">
        <w:rPr>
          <w:rFonts w:ascii="Times New Roman" w:eastAsiaTheme="minorHAnsi" w:hAnsi="Times New Roman" w:cs="Times New Roman"/>
          <w:sz w:val="24"/>
          <w:szCs w:val="24"/>
          <w:lang w:bidi="he-IL"/>
        </w:rPr>
        <w:t xml:space="preserve">    </w:t>
      </w:r>
      <w:r w:rsidR="00153293">
        <w:rPr>
          <w:rFonts w:ascii="Times New Roman" w:eastAsiaTheme="minorHAnsi" w:hAnsi="Times New Roman" w:cs="Times New Roman"/>
          <w:sz w:val="24"/>
          <w:szCs w:val="24"/>
          <w:lang w:bidi="he-IL"/>
        </w:rPr>
        <w:t xml:space="preserve"> </w:t>
      </w:r>
    </w:p>
    <w:p w14:paraId="41159073" w14:textId="77777777" w:rsidR="00FD6054" w:rsidRDefault="00FD6054" w:rsidP="00045F7B">
      <w:pPr>
        <w:spacing w:after="0" w:line="240" w:lineRule="auto"/>
        <w:jc w:val="both"/>
        <w:rPr>
          <w:rFonts w:ascii="Times New Roman" w:eastAsiaTheme="minorHAnsi" w:hAnsi="Times New Roman" w:cs="Times New Roman"/>
          <w:sz w:val="24"/>
          <w:szCs w:val="24"/>
          <w:lang w:bidi="he-IL"/>
        </w:rPr>
      </w:pPr>
    </w:p>
    <w:p w14:paraId="4BD0312C" w14:textId="20955BD3" w:rsidR="004268AE" w:rsidRDefault="00F90FC1" w:rsidP="00323CE3">
      <w:pPr>
        <w:spacing w:after="0" w:line="240" w:lineRule="auto"/>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S</w:t>
      </w:r>
      <w:r w:rsidR="007F7A6C">
        <w:rPr>
          <w:rFonts w:ascii="Times New Roman" w:hAnsi="Times New Roman" w:cs="Times New Roman"/>
          <w:bCs/>
          <w:noProof/>
          <w:color w:val="000000" w:themeColor="text1"/>
          <w:sz w:val="24"/>
          <w:szCs w:val="24"/>
        </w:rPr>
        <w:t>igarite ja sigarillode</w:t>
      </w:r>
      <w:r>
        <w:rPr>
          <w:rFonts w:ascii="Times New Roman" w:hAnsi="Times New Roman" w:cs="Times New Roman"/>
          <w:bCs/>
          <w:noProof/>
          <w:color w:val="000000" w:themeColor="text1"/>
          <w:sz w:val="24"/>
          <w:szCs w:val="24"/>
        </w:rPr>
        <w:t xml:space="preserve"> aktsiisitõus mõjutab vaid nende toodete hinda, millelt makstakse aktsiisi  vähem, kui </w:t>
      </w:r>
      <w:r w:rsidR="00E01317">
        <w:rPr>
          <w:rFonts w:ascii="Times New Roman" w:hAnsi="Times New Roman" w:cs="Times New Roman"/>
          <w:bCs/>
          <w:noProof/>
          <w:color w:val="000000" w:themeColor="text1"/>
          <w:sz w:val="24"/>
          <w:szCs w:val="24"/>
        </w:rPr>
        <w:t xml:space="preserve">on </w:t>
      </w:r>
      <w:r>
        <w:rPr>
          <w:rFonts w:ascii="Times New Roman" w:hAnsi="Times New Roman" w:cs="Times New Roman"/>
          <w:bCs/>
          <w:noProof/>
          <w:color w:val="000000" w:themeColor="text1"/>
          <w:sz w:val="24"/>
          <w:szCs w:val="24"/>
        </w:rPr>
        <w:t>uus</w:t>
      </w:r>
      <w:r w:rsidR="00E01317">
        <w:rPr>
          <w:rFonts w:ascii="Times New Roman" w:hAnsi="Times New Roman" w:cs="Times New Roman"/>
          <w:bCs/>
          <w:noProof/>
          <w:color w:val="000000" w:themeColor="text1"/>
          <w:sz w:val="24"/>
          <w:szCs w:val="24"/>
        </w:rPr>
        <w:t xml:space="preserve"> ja kõrgem </w:t>
      </w:r>
      <w:r>
        <w:rPr>
          <w:rFonts w:ascii="Times New Roman" w:hAnsi="Times New Roman" w:cs="Times New Roman"/>
          <w:bCs/>
          <w:noProof/>
          <w:color w:val="000000" w:themeColor="text1"/>
          <w:sz w:val="24"/>
          <w:szCs w:val="24"/>
        </w:rPr>
        <w:t>minimaalne aktsiisisumma.</w:t>
      </w:r>
      <w:r w:rsidR="0003154B">
        <w:rPr>
          <w:rFonts w:ascii="Times New Roman" w:hAnsi="Times New Roman" w:cs="Times New Roman"/>
          <w:bCs/>
          <w:noProof/>
          <w:color w:val="000000" w:themeColor="text1"/>
          <w:sz w:val="24"/>
          <w:szCs w:val="24"/>
        </w:rPr>
        <w:t xml:space="preserve"> Näiteks </w:t>
      </w:r>
      <w:r w:rsidR="002B3C0A">
        <w:rPr>
          <w:rFonts w:ascii="Times New Roman" w:hAnsi="Times New Roman" w:cs="Times New Roman"/>
          <w:bCs/>
          <w:noProof/>
          <w:color w:val="000000" w:themeColor="text1"/>
          <w:sz w:val="24"/>
          <w:szCs w:val="24"/>
        </w:rPr>
        <w:t>seitsme</w:t>
      </w:r>
      <w:r w:rsidR="00483644">
        <w:rPr>
          <w:rFonts w:ascii="Times New Roman" w:hAnsi="Times New Roman" w:cs="Times New Roman"/>
          <w:bCs/>
          <w:noProof/>
          <w:color w:val="000000" w:themeColor="text1"/>
          <w:sz w:val="24"/>
          <w:szCs w:val="24"/>
        </w:rPr>
        <w:t>-</w:t>
      </w:r>
      <w:r w:rsidR="0003154B">
        <w:rPr>
          <w:rFonts w:ascii="Times New Roman" w:hAnsi="Times New Roman" w:cs="Times New Roman"/>
          <w:bCs/>
          <w:noProof/>
          <w:color w:val="000000" w:themeColor="text1"/>
          <w:sz w:val="24"/>
          <w:szCs w:val="24"/>
        </w:rPr>
        <w:t xml:space="preserve">eurose sigari hind ei muutu minimaalselt makstava aktsiisisumma </w:t>
      </w:r>
      <w:r w:rsidR="005C624B">
        <w:rPr>
          <w:rFonts w:ascii="Times New Roman" w:hAnsi="Times New Roman" w:cs="Times New Roman"/>
          <w:bCs/>
          <w:noProof/>
          <w:color w:val="000000" w:themeColor="text1"/>
          <w:sz w:val="24"/>
          <w:szCs w:val="24"/>
        </w:rPr>
        <w:t>5</w:t>
      </w:r>
      <w:r w:rsidR="0003154B">
        <w:rPr>
          <w:rFonts w:ascii="Times New Roman" w:hAnsi="Times New Roman" w:cs="Times New Roman"/>
          <w:bCs/>
          <w:noProof/>
          <w:color w:val="000000" w:themeColor="text1"/>
          <w:sz w:val="24"/>
          <w:szCs w:val="24"/>
        </w:rPr>
        <w:t xml:space="preserve">% tõstmise tulemusena, sest toote aktsiisisumma ületab minimaalselt makstavat aktsiisisummat </w:t>
      </w:r>
      <w:r w:rsidR="0003154B" w:rsidRPr="000634F6">
        <w:rPr>
          <w:rFonts w:ascii="Times New Roman" w:hAnsi="Times New Roman" w:cs="Times New Roman"/>
          <w:bCs/>
          <w:noProof/>
          <w:sz w:val="24"/>
          <w:szCs w:val="24"/>
        </w:rPr>
        <w:t>mitu korda.</w:t>
      </w:r>
      <w:r w:rsidR="00426FC8" w:rsidRPr="000634F6">
        <w:rPr>
          <w:rFonts w:ascii="Times New Roman" w:hAnsi="Times New Roman" w:cs="Times New Roman"/>
          <w:bCs/>
          <w:noProof/>
          <w:sz w:val="24"/>
          <w:szCs w:val="24"/>
        </w:rPr>
        <w:t xml:space="preserve"> </w:t>
      </w:r>
      <w:r w:rsidR="00426FC8">
        <w:rPr>
          <w:rFonts w:ascii="Times New Roman" w:hAnsi="Times New Roman" w:cs="Times New Roman"/>
          <w:bCs/>
          <w:noProof/>
          <w:color w:val="000000" w:themeColor="text1"/>
          <w:sz w:val="24"/>
          <w:szCs w:val="24"/>
        </w:rPr>
        <w:t>M</w:t>
      </w:r>
      <w:r w:rsidR="0003154B">
        <w:rPr>
          <w:rFonts w:ascii="Times New Roman" w:hAnsi="Times New Roman" w:cs="Times New Roman"/>
          <w:bCs/>
          <w:noProof/>
          <w:color w:val="000000" w:themeColor="text1"/>
          <w:sz w:val="24"/>
          <w:szCs w:val="24"/>
        </w:rPr>
        <w:t xml:space="preserve">uutub </w:t>
      </w:r>
      <w:r w:rsidR="00E01317">
        <w:rPr>
          <w:rFonts w:ascii="Times New Roman" w:hAnsi="Times New Roman" w:cs="Times New Roman"/>
          <w:bCs/>
          <w:noProof/>
          <w:color w:val="000000" w:themeColor="text1"/>
          <w:sz w:val="24"/>
          <w:szCs w:val="24"/>
        </w:rPr>
        <w:t xml:space="preserve">nende </w:t>
      </w:r>
      <w:r w:rsidR="0003154B">
        <w:rPr>
          <w:rFonts w:ascii="Times New Roman" w:hAnsi="Times New Roman" w:cs="Times New Roman"/>
          <w:bCs/>
          <w:noProof/>
          <w:color w:val="000000" w:themeColor="text1"/>
          <w:sz w:val="24"/>
          <w:szCs w:val="24"/>
        </w:rPr>
        <w:t>sigarillode hind, millelt makst</w:t>
      </w:r>
      <w:r w:rsidR="00426FC8">
        <w:rPr>
          <w:rFonts w:ascii="Times New Roman" w:hAnsi="Times New Roman" w:cs="Times New Roman"/>
          <w:bCs/>
          <w:noProof/>
          <w:color w:val="000000" w:themeColor="text1"/>
          <w:sz w:val="24"/>
          <w:szCs w:val="24"/>
        </w:rPr>
        <w:t xml:space="preserve">akse </w:t>
      </w:r>
      <w:r w:rsidR="0003154B">
        <w:rPr>
          <w:rFonts w:ascii="Times New Roman" w:hAnsi="Times New Roman" w:cs="Times New Roman"/>
          <w:bCs/>
          <w:noProof/>
          <w:color w:val="000000" w:themeColor="text1"/>
          <w:sz w:val="24"/>
          <w:szCs w:val="24"/>
        </w:rPr>
        <w:t>aktsiis</w:t>
      </w:r>
      <w:r w:rsidR="00426FC8">
        <w:rPr>
          <w:rFonts w:ascii="Times New Roman" w:hAnsi="Times New Roman" w:cs="Times New Roman"/>
          <w:bCs/>
          <w:noProof/>
          <w:color w:val="000000" w:themeColor="text1"/>
          <w:sz w:val="24"/>
          <w:szCs w:val="24"/>
        </w:rPr>
        <w:t>i</w:t>
      </w:r>
      <w:r w:rsidR="0003154B">
        <w:rPr>
          <w:rFonts w:ascii="Times New Roman" w:hAnsi="Times New Roman" w:cs="Times New Roman"/>
          <w:bCs/>
          <w:noProof/>
          <w:color w:val="000000" w:themeColor="text1"/>
          <w:sz w:val="24"/>
          <w:szCs w:val="24"/>
        </w:rPr>
        <w:t xml:space="preserve"> minimaalse summa piires. </w:t>
      </w:r>
      <w:r w:rsidR="00DE1F84">
        <w:rPr>
          <w:rFonts w:ascii="Times New Roman" w:hAnsi="Times New Roman" w:cs="Times New Roman"/>
          <w:bCs/>
          <w:noProof/>
          <w:color w:val="000000" w:themeColor="text1"/>
          <w:sz w:val="24"/>
          <w:szCs w:val="24"/>
        </w:rPr>
        <w:t>S</w:t>
      </w:r>
      <w:r w:rsidR="00CC6582">
        <w:rPr>
          <w:rFonts w:ascii="Times New Roman" w:hAnsi="Times New Roman" w:cs="Times New Roman"/>
          <w:bCs/>
          <w:noProof/>
          <w:color w:val="000000" w:themeColor="text1"/>
          <w:sz w:val="24"/>
          <w:szCs w:val="24"/>
        </w:rPr>
        <w:t>igarillo</w:t>
      </w:r>
      <w:r w:rsidR="00700C6C">
        <w:rPr>
          <w:rFonts w:ascii="Times New Roman" w:hAnsi="Times New Roman" w:cs="Times New Roman"/>
          <w:bCs/>
          <w:noProof/>
          <w:color w:val="000000" w:themeColor="text1"/>
          <w:sz w:val="24"/>
          <w:szCs w:val="24"/>
        </w:rPr>
        <w:t>lt</w:t>
      </w:r>
      <w:r w:rsidR="00DE1F84">
        <w:rPr>
          <w:rFonts w:ascii="Times New Roman" w:hAnsi="Times New Roman" w:cs="Times New Roman"/>
          <w:bCs/>
          <w:noProof/>
          <w:color w:val="000000" w:themeColor="text1"/>
          <w:sz w:val="24"/>
          <w:szCs w:val="24"/>
        </w:rPr>
        <w:t xml:space="preserve">, </w:t>
      </w:r>
      <w:r w:rsidR="00CC6582">
        <w:rPr>
          <w:rFonts w:ascii="Times New Roman" w:hAnsi="Times New Roman" w:cs="Times New Roman"/>
          <w:bCs/>
          <w:noProof/>
          <w:color w:val="000000" w:themeColor="text1"/>
          <w:sz w:val="24"/>
          <w:szCs w:val="24"/>
        </w:rPr>
        <w:t xml:space="preserve">mille ühe tk hind on 0,6 eurot, </w:t>
      </w:r>
      <w:r w:rsidR="00CC6582">
        <w:rPr>
          <w:rFonts w:ascii="Times New Roman" w:hAnsi="Times New Roman" w:cs="Times New Roman"/>
          <w:bCs/>
          <w:noProof/>
          <w:color w:val="000000" w:themeColor="text1"/>
          <w:sz w:val="24"/>
          <w:szCs w:val="24"/>
        </w:rPr>
        <w:lastRenderedPageBreak/>
        <w:t xml:space="preserve">tuleb </w:t>
      </w:r>
      <w:r w:rsidR="00DE1F84">
        <w:rPr>
          <w:rFonts w:ascii="Times New Roman" w:hAnsi="Times New Roman" w:cs="Times New Roman"/>
          <w:bCs/>
          <w:noProof/>
          <w:color w:val="000000" w:themeColor="text1"/>
          <w:sz w:val="24"/>
          <w:szCs w:val="24"/>
        </w:rPr>
        <w:t>a</w:t>
      </w:r>
      <w:r w:rsidR="0003154B">
        <w:rPr>
          <w:rFonts w:ascii="Times New Roman" w:hAnsi="Times New Roman" w:cs="Times New Roman"/>
          <w:bCs/>
          <w:noProof/>
          <w:color w:val="000000" w:themeColor="text1"/>
          <w:sz w:val="24"/>
          <w:szCs w:val="24"/>
        </w:rPr>
        <w:t>ktsiisi</w:t>
      </w:r>
      <w:r w:rsidR="00426FC8">
        <w:rPr>
          <w:rFonts w:ascii="Times New Roman" w:hAnsi="Times New Roman" w:cs="Times New Roman"/>
          <w:bCs/>
          <w:noProof/>
          <w:color w:val="000000" w:themeColor="text1"/>
          <w:sz w:val="24"/>
          <w:szCs w:val="24"/>
        </w:rPr>
        <w:t>tõusu</w:t>
      </w:r>
      <w:r w:rsidR="00CC6582">
        <w:rPr>
          <w:rFonts w:ascii="Times New Roman" w:hAnsi="Times New Roman" w:cs="Times New Roman"/>
          <w:bCs/>
          <w:noProof/>
          <w:color w:val="000000" w:themeColor="text1"/>
          <w:sz w:val="24"/>
          <w:szCs w:val="24"/>
        </w:rPr>
        <w:t xml:space="preserve">st tulenevalt </w:t>
      </w:r>
      <w:r w:rsidR="00DE1F84">
        <w:rPr>
          <w:rFonts w:ascii="Times New Roman" w:hAnsi="Times New Roman" w:cs="Times New Roman"/>
          <w:bCs/>
          <w:noProof/>
          <w:color w:val="000000" w:themeColor="text1"/>
          <w:sz w:val="24"/>
          <w:szCs w:val="24"/>
        </w:rPr>
        <w:t>maksta juurde 0,03 eurot 2025. aasta suvel ja 0,06 eurot 2026. aastal.</w:t>
      </w:r>
    </w:p>
    <w:p w14:paraId="78B3A245" w14:textId="77777777" w:rsidR="00E62A19" w:rsidRDefault="00E62A19" w:rsidP="00323CE3">
      <w:pPr>
        <w:spacing w:after="0" w:line="240" w:lineRule="auto"/>
        <w:jc w:val="both"/>
        <w:rPr>
          <w:rFonts w:ascii="Times New Roman" w:hAnsi="Times New Roman" w:cs="Times New Roman"/>
          <w:b/>
          <w:noProof/>
          <w:color w:val="000000" w:themeColor="text1"/>
          <w:sz w:val="24"/>
          <w:szCs w:val="24"/>
        </w:rPr>
      </w:pPr>
    </w:p>
    <w:p w14:paraId="3D493C5B" w14:textId="014CC1CE" w:rsidR="007F7A6C" w:rsidRDefault="007F7A6C" w:rsidP="00323CE3">
      <w:pPr>
        <w:spacing w:after="0" w:line="240" w:lineRule="auto"/>
        <w:jc w:val="both"/>
        <w:rPr>
          <w:rFonts w:ascii="Times New Roman" w:hAnsi="Times New Roman" w:cs="Times New Roman"/>
          <w:bCs/>
          <w:noProof/>
          <w:color w:val="000000" w:themeColor="text1"/>
          <w:sz w:val="24"/>
          <w:szCs w:val="24"/>
        </w:rPr>
      </w:pPr>
      <w:r w:rsidRPr="00420DBE">
        <w:rPr>
          <w:rFonts w:ascii="Times New Roman" w:hAnsi="Times New Roman" w:cs="Times New Roman"/>
          <w:b/>
          <w:noProof/>
          <w:color w:val="000000" w:themeColor="text1"/>
          <w:sz w:val="24"/>
          <w:szCs w:val="24"/>
        </w:rPr>
        <w:t>Tabel 1</w:t>
      </w:r>
      <w:r w:rsidR="006C221E">
        <w:rPr>
          <w:rFonts w:ascii="Times New Roman" w:hAnsi="Times New Roman" w:cs="Times New Roman"/>
          <w:b/>
          <w:noProof/>
          <w:color w:val="000000" w:themeColor="text1"/>
          <w:sz w:val="24"/>
          <w:szCs w:val="24"/>
        </w:rPr>
        <w:t>3</w:t>
      </w:r>
      <w:r w:rsidR="00BE6818" w:rsidRPr="00420DBE">
        <w:rPr>
          <w:rFonts w:ascii="Times New Roman" w:hAnsi="Times New Roman" w:cs="Times New Roman"/>
          <w:b/>
          <w:noProof/>
          <w:color w:val="000000" w:themeColor="text1"/>
          <w:sz w:val="24"/>
          <w:szCs w:val="24"/>
        </w:rPr>
        <w:t>.</w:t>
      </w:r>
      <w:r w:rsidR="00DE7B05">
        <w:rPr>
          <w:rFonts w:ascii="Times New Roman" w:hAnsi="Times New Roman" w:cs="Times New Roman"/>
          <w:bCs/>
          <w:noProof/>
          <w:color w:val="000000" w:themeColor="text1"/>
          <w:sz w:val="24"/>
          <w:szCs w:val="24"/>
        </w:rPr>
        <w:t xml:space="preserve"> Sigarite ja sigarillode jaehinna muutumisest</w:t>
      </w:r>
    </w:p>
    <w:tbl>
      <w:tblPr>
        <w:tblStyle w:val="Kontuurtabel"/>
        <w:tblW w:w="9209" w:type="dxa"/>
        <w:tblLook w:val="04A0" w:firstRow="1" w:lastRow="0" w:firstColumn="1" w:lastColumn="0" w:noHBand="0" w:noVBand="1"/>
      </w:tblPr>
      <w:tblGrid>
        <w:gridCol w:w="1208"/>
        <w:gridCol w:w="756"/>
        <w:gridCol w:w="2426"/>
        <w:gridCol w:w="2409"/>
        <w:gridCol w:w="2410"/>
      </w:tblGrid>
      <w:tr w:rsidR="002B3C0A" w14:paraId="456CB54A" w14:textId="42BDFD75" w:rsidTr="003C4DED">
        <w:trPr>
          <w:trHeight w:val="949"/>
        </w:trPr>
        <w:tc>
          <w:tcPr>
            <w:tcW w:w="1208" w:type="dxa"/>
            <w:shd w:val="clear" w:color="auto" w:fill="C6D9F1"/>
          </w:tcPr>
          <w:p w14:paraId="5F5FE317" w14:textId="77777777" w:rsidR="002B3C0A" w:rsidRDefault="002B3C0A" w:rsidP="00391C6C">
            <w:pPr>
              <w:jc w:val="center"/>
              <w:rPr>
                <w:rFonts w:ascii="Times New Roman" w:hAnsi="Times New Roman" w:cs="Times New Roman"/>
                <w:bCs/>
                <w:noProof/>
                <w:color w:val="000000" w:themeColor="text1"/>
                <w:sz w:val="24"/>
                <w:szCs w:val="24"/>
              </w:rPr>
            </w:pPr>
            <w:bookmarkStart w:id="30" w:name="_Hlk132826104"/>
          </w:p>
          <w:p w14:paraId="47379373" w14:textId="77777777" w:rsidR="002B3C0A" w:rsidRDefault="002B3C0A" w:rsidP="00391C6C">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Toode, </w:t>
            </w:r>
          </w:p>
          <w:p w14:paraId="7FE8BD36" w14:textId="0D001810" w:rsidR="002B3C0A" w:rsidRDefault="002B3C0A" w:rsidP="00391C6C">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1 tk</w:t>
            </w:r>
          </w:p>
        </w:tc>
        <w:tc>
          <w:tcPr>
            <w:tcW w:w="756" w:type="dxa"/>
            <w:shd w:val="clear" w:color="auto" w:fill="C6D9F1"/>
          </w:tcPr>
          <w:p w14:paraId="07CB01CE" w14:textId="5CC3AA9B" w:rsidR="002B3C0A" w:rsidRDefault="002B3C0A" w:rsidP="00391C6C">
            <w:pPr>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Jae-hind</w:t>
            </w:r>
          </w:p>
          <w:p w14:paraId="57B307F7" w14:textId="107C335C" w:rsidR="002B3C0A" w:rsidRDefault="002B3C0A" w:rsidP="00E003A6">
            <w:pPr>
              <w:jc w:val="both"/>
              <w:rPr>
                <w:rFonts w:ascii="Times New Roman" w:hAnsi="Times New Roman" w:cs="Times New Roman"/>
                <w:bCs/>
                <w:noProof/>
                <w:color w:val="000000" w:themeColor="text1"/>
                <w:sz w:val="24"/>
                <w:szCs w:val="24"/>
              </w:rPr>
            </w:pPr>
          </w:p>
        </w:tc>
        <w:tc>
          <w:tcPr>
            <w:tcW w:w="2426" w:type="dxa"/>
            <w:shd w:val="clear" w:color="auto" w:fill="C6D9F1"/>
          </w:tcPr>
          <w:p w14:paraId="6B020FCC" w14:textId="5C46F8D1" w:rsidR="002B3C0A" w:rsidRDefault="002B3C0A" w:rsidP="0024745A">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Aktsiisimäära alusel aktsiisisumma </w:t>
            </w:r>
          </w:p>
          <w:p w14:paraId="0A4579E2" w14:textId="4C3C0F6F" w:rsidR="002B3C0A" w:rsidRDefault="002B3C0A" w:rsidP="0024745A">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2025. a juunikuus</w:t>
            </w:r>
          </w:p>
        </w:tc>
        <w:tc>
          <w:tcPr>
            <w:tcW w:w="2409" w:type="dxa"/>
            <w:shd w:val="clear" w:color="auto" w:fill="C6D9F1"/>
          </w:tcPr>
          <w:p w14:paraId="436E9DA3" w14:textId="162AAB8D" w:rsidR="002B3C0A" w:rsidRDefault="002B3C0A" w:rsidP="002B3C0A">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Minimaalselt makstav</w:t>
            </w:r>
          </w:p>
          <w:p w14:paraId="61359626" w14:textId="19CBF577" w:rsidR="002B3C0A" w:rsidRDefault="002B3C0A" w:rsidP="002B3C0A">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aktsiisisumma </w:t>
            </w:r>
          </w:p>
          <w:p w14:paraId="26617CD7" w14:textId="7AD29AE8" w:rsidR="002B3C0A" w:rsidRDefault="002B3C0A" w:rsidP="002B3C0A">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2025. a juunikuus</w:t>
            </w:r>
          </w:p>
        </w:tc>
        <w:tc>
          <w:tcPr>
            <w:tcW w:w="2410" w:type="dxa"/>
            <w:shd w:val="clear" w:color="auto" w:fill="C6D9F1"/>
          </w:tcPr>
          <w:p w14:paraId="1E07E85F" w14:textId="77777777" w:rsidR="002B3C0A" w:rsidRDefault="002B3C0A" w:rsidP="002B3C0A">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Minimaalselt makstav</w:t>
            </w:r>
          </w:p>
          <w:p w14:paraId="04FEFE41" w14:textId="5974E92E" w:rsidR="002B3C0A" w:rsidRDefault="002B3C0A" w:rsidP="00DE1F84">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aktsiisisumma </w:t>
            </w:r>
            <w:r w:rsidR="00DE1F84">
              <w:rPr>
                <w:rFonts w:ascii="Times New Roman" w:hAnsi="Times New Roman" w:cs="Times New Roman"/>
                <w:bCs/>
                <w:noProof/>
                <w:color w:val="000000" w:themeColor="text1"/>
                <w:sz w:val="24"/>
                <w:szCs w:val="24"/>
              </w:rPr>
              <w:t>2026. a</w:t>
            </w:r>
          </w:p>
        </w:tc>
      </w:tr>
      <w:tr w:rsidR="002B3C0A" w14:paraId="50040382" w14:textId="67986A23" w:rsidTr="00DE1F84">
        <w:trPr>
          <w:trHeight w:val="470"/>
        </w:trPr>
        <w:tc>
          <w:tcPr>
            <w:tcW w:w="1208" w:type="dxa"/>
          </w:tcPr>
          <w:p w14:paraId="7673C221" w14:textId="5D37287E" w:rsidR="002B3C0A" w:rsidRPr="00F86294" w:rsidRDefault="002B3C0A" w:rsidP="00391C6C">
            <w:pPr>
              <w:rPr>
                <w:rFonts w:ascii="Times New Roman" w:hAnsi="Times New Roman" w:cs="Times New Roman"/>
                <w:bCs/>
                <w:noProof/>
                <w:color w:val="000000" w:themeColor="text1"/>
                <w:sz w:val="24"/>
                <w:szCs w:val="24"/>
              </w:rPr>
            </w:pPr>
            <w:r w:rsidRPr="00F86294">
              <w:rPr>
                <w:rFonts w:ascii="Times New Roman" w:hAnsi="Times New Roman" w:cs="Times New Roman"/>
                <w:bCs/>
                <w:noProof/>
                <w:color w:val="000000" w:themeColor="text1"/>
                <w:sz w:val="24"/>
                <w:szCs w:val="24"/>
              </w:rPr>
              <w:t xml:space="preserve">Sigar </w:t>
            </w:r>
          </w:p>
        </w:tc>
        <w:tc>
          <w:tcPr>
            <w:tcW w:w="756" w:type="dxa"/>
          </w:tcPr>
          <w:p w14:paraId="4D244242" w14:textId="5E391DEE" w:rsidR="002B3C0A" w:rsidRDefault="002B3C0A" w:rsidP="00E003A6">
            <w:pPr>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7,00</w:t>
            </w:r>
          </w:p>
        </w:tc>
        <w:tc>
          <w:tcPr>
            <w:tcW w:w="2426" w:type="dxa"/>
          </w:tcPr>
          <w:p w14:paraId="030EB87E" w14:textId="561D64CD" w:rsidR="002B3C0A" w:rsidRDefault="002B3C0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0,85</w:t>
            </w:r>
          </w:p>
        </w:tc>
        <w:tc>
          <w:tcPr>
            <w:tcW w:w="2409" w:type="dxa"/>
          </w:tcPr>
          <w:p w14:paraId="66C87D6F" w14:textId="63FE9714" w:rsidR="002B3C0A" w:rsidRDefault="002B3C0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0,244</w:t>
            </w:r>
          </w:p>
        </w:tc>
        <w:tc>
          <w:tcPr>
            <w:tcW w:w="2410" w:type="dxa"/>
          </w:tcPr>
          <w:p w14:paraId="3480E5FE" w14:textId="2C4196EB" w:rsidR="002B3C0A" w:rsidRDefault="002B3C0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0,268</w:t>
            </w:r>
          </w:p>
        </w:tc>
      </w:tr>
      <w:bookmarkEnd w:id="30"/>
      <w:tr w:rsidR="002B3C0A" w14:paraId="05DA9303" w14:textId="14E6F79A" w:rsidTr="00DE1F84">
        <w:trPr>
          <w:trHeight w:val="501"/>
        </w:trPr>
        <w:tc>
          <w:tcPr>
            <w:tcW w:w="1208" w:type="dxa"/>
          </w:tcPr>
          <w:p w14:paraId="450781F2" w14:textId="281948EF" w:rsidR="002B3C0A" w:rsidRPr="00F86294" w:rsidRDefault="002B3C0A" w:rsidP="00391C6C">
            <w:pPr>
              <w:rPr>
                <w:rFonts w:ascii="Times New Roman" w:hAnsi="Times New Roman" w:cs="Times New Roman"/>
                <w:bCs/>
                <w:noProof/>
                <w:color w:val="000000" w:themeColor="text1"/>
                <w:sz w:val="24"/>
                <w:szCs w:val="24"/>
              </w:rPr>
            </w:pPr>
            <w:r w:rsidRPr="00F86294">
              <w:rPr>
                <w:rFonts w:ascii="Times New Roman" w:hAnsi="Times New Roman" w:cs="Times New Roman"/>
                <w:bCs/>
                <w:noProof/>
                <w:color w:val="000000" w:themeColor="text1"/>
                <w:sz w:val="24"/>
                <w:szCs w:val="24"/>
              </w:rPr>
              <w:t xml:space="preserve">Sigarillo </w:t>
            </w:r>
          </w:p>
        </w:tc>
        <w:tc>
          <w:tcPr>
            <w:tcW w:w="756" w:type="dxa"/>
          </w:tcPr>
          <w:p w14:paraId="4170BB4C" w14:textId="4CCC61C9" w:rsidR="002B3C0A" w:rsidRDefault="002B3C0A" w:rsidP="00E003A6">
            <w:pPr>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0,6</w:t>
            </w:r>
          </w:p>
        </w:tc>
        <w:tc>
          <w:tcPr>
            <w:tcW w:w="2426" w:type="dxa"/>
          </w:tcPr>
          <w:p w14:paraId="1CCE1B24" w14:textId="7D898D55" w:rsidR="002B3C0A" w:rsidRDefault="002B3C0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0,211</w:t>
            </w:r>
          </w:p>
        </w:tc>
        <w:tc>
          <w:tcPr>
            <w:tcW w:w="2409" w:type="dxa"/>
          </w:tcPr>
          <w:p w14:paraId="29F40753" w14:textId="6BB55EE5" w:rsidR="002B3C0A" w:rsidRDefault="002B3C0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0,244</w:t>
            </w:r>
          </w:p>
        </w:tc>
        <w:tc>
          <w:tcPr>
            <w:tcW w:w="2410" w:type="dxa"/>
          </w:tcPr>
          <w:p w14:paraId="11C9CD6D" w14:textId="6E18666D" w:rsidR="002B3C0A" w:rsidRDefault="002B3C0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0,268</w:t>
            </w:r>
          </w:p>
        </w:tc>
      </w:tr>
    </w:tbl>
    <w:p w14:paraId="091C3932" w14:textId="77777777" w:rsidR="007F7A6C" w:rsidRDefault="007F7A6C" w:rsidP="00323CE3">
      <w:pPr>
        <w:spacing w:after="0" w:line="240" w:lineRule="auto"/>
        <w:jc w:val="both"/>
        <w:rPr>
          <w:rFonts w:ascii="Times New Roman" w:hAnsi="Times New Roman" w:cs="Times New Roman"/>
          <w:bCs/>
          <w:noProof/>
          <w:color w:val="000000" w:themeColor="text1"/>
          <w:sz w:val="24"/>
          <w:szCs w:val="24"/>
        </w:rPr>
      </w:pPr>
    </w:p>
    <w:p w14:paraId="23AAAB7F" w14:textId="07597530" w:rsidR="004268AE" w:rsidRPr="00844A26" w:rsidRDefault="004268AE" w:rsidP="004268AE">
      <w:pPr>
        <w:spacing w:after="0" w:line="240" w:lineRule="auto"/>
        <w:jc w:val="both"/>
        <w:rPr>
          <w:rFonts w:ascii="Times New Roman" w:hAnsi="Times New Roman" w:cs="Times New Roman"/>
          <w:bCs/>
          <w:noProof/>
          <w:sz w:val="24"/>
          <w:szCs w:val="24"/>
        </w:rPr>
      </w:pPr>
      <w:r w:rsidRPr="0039715F">
        <w:rPr>
          <w:rFonts w:ascii="Times New Roman" w:hAnsi="Times New Roman" w:cs="Times New Roman"/>
          <w:bCs/>
          <w:noProof/>
          <w:sz w:val="24"/>
          <w:szCs w:val="24"/>
        </w:rPr>
        <w:t>E-sigarettide vedelik</w:t>
      </w:r>
      <w:r w:rsidR="0039715F" w:rsidRPr="0039715F">
        <w:rPr>
          <w:rFonts w:ascii="Times New Roman" w:hAnsi="Times New Roman" w:cs="Times New Roman"/>
          <w:bCs/>
          <w:noProof/>
          <w:sz w:val="24"/>
          <w:szCs w:val="24"/>
        </w:rPr>
        <w:t xml:space="preserve"> kallineb</w:t>
      </w:r>
      <w:r w:rsidR="00B4668D">
        <w:rPr>
          <w:rFonts w:ascii="Times New Roman" w:hAnsi="Times New Roman" w:cs="Times New Roman"/>
          <w:bCs/>
          <w:noProof/>
          <w:sz w:val="24"/>
          <w:szCs w:val="24"/>
        </w:rPr>
        <w:t xml:space="preserve"> käibemaksu- ja aktsiisitõusu </w:t>
      </w:r>
      <w:r w:rsidR="0039715F" w:rsidRPr="0039715F">
        <w:rPr>
          <w:rFonts w:ascii="Times New Roman" w:hAnsi="Times New Roman" w:cs="Times New Roman"/>
          <w:bCs/>
          <w:noProof/>
          <w:sz w:val="24"/>
          <w:szCs w:val="24"/>
        </w:rPr>
        <w:t xml:space="preserve"> </w:t>
      </w:r>
      <w:r w:rsidR="00B4668D">
        <w:rPr>
          <w:rFonts w:ascii="Times New Roman" w:hAnsi="Times New Roman" w:cs="Times New Roman"/>
          <w:bCs/>
          <w:noProof/>
          <w:sz w:val="24"/>
          <w:szCs w:val="24"/>
        </w:rPr>
        <w:t>tulemusena 2025. a suvel 38 senti</w:t>
      </w:r>
      <w:r w:rsidR="00E10429">
        <w:rPr>
          <w:rFonts w:ascii="Times New Roman" w:hAnsi="Times New Roman" w:cs="Times New Roman"/>
          <w:bCs/>
          <w:noProof/>
          <w:sz w:val="24"/>
          <w:szCs w:val="24"/>
        </w:rPr>
        <w:t>,</w:t>
      </w:r>
      <w:r w:rsidR="00DE7B05" w:rsidRPr="00844A26">
        <w:rPr>
          <w:rFonts w:ascii="Times New Roman" w:hAnsi="Times New Roman" w:cs="Times New Roman"/>
          <w:bCs/>
          <w:noProof/>
          <w:sz w:val="24"/>
          <w:szCs w:val="24"/>
        </w:rPr>
        <w:t xml:space="preserve"> vt tabel</w:t>
      </w:r>
      <w:r w:rsidR="00844A26" w:rsidRPr="00844A26">
        <w:rPr>
          <w:rFonts w:ascii="Times New Roman" w:hAnsi="Times New Roman" w:cs="Times New Roman"/>
          <w:bCs/>
          <w:noProof/>
          <w:sz w:val="24"/>
          <w:szCs w:val="24"/>
        </w:rPr>
        <w:t xml:space="preserve"> 1</w:t>
      </w:r>
      <w:r w:rsidR="006C221E">
        <w:rPr>
          <w:rFonts w:ascii="Times New Roman" w:hAnsi="Times New Roman" w:cs="Times New Roman"/>
          <w:bCs/>
          <w:noProof/>
          <w:sz w:val="24"/>
          <w:szCs w:val="24"/>
        </w:rPr>
        <w:t>4</w:t>
      </w:r>
      <w:r w:rsidR="00844A26" w:rsidRPr="00844A26">
        <w:rPr>
          <w:rFonts w:ascii="Times New Roman" w:hAnsi="Times New Roman" w:cs="Times New Roman"/>
          <w:bCs/>
          <w:noProof/>
          <w:sz w:val="24"/>
          <w:szCs w:val="24"/>
        </w:rPr>
        <w:t>.</w:t>
      </w:r>
    </w:p>
    <w:p w14:paraId="0DDBD3C0" w14:textId="77777777" w:rsidR="00DE7B05" w:rsidRDefault="00DE7B05" w:rsidP="004268AE">
      <w:pPr>
        <w:spacing w:after="0" w:line="240" w:lineRule="auto"/>
        <w:jc w:val="both"/>
        <w:rPr>
          <w:rFonts w:ascii="Times New Roman" w:hAnsi="Times New Roman" w:cs="Times New Roman"/>
          <w:bCs/>
          <w:noProof/>
          <w:sz w:val="24"/>
          <w:szCs w:val="24"/>
        </w:rPr>
      </w:pPr>
    </w:p>
    <w:p w14:paraId="3110951D" w14:textId="7A078100" w:rsidR="00426FC8" w:rsidRPr="00DE7B05" w:rsidRDefault="00DE7B05" w:rsidP="004268AE">
      <w:pPr>
        <w:spacing w:after="0" w:line="240" w:lineRule="auto"/>
        <w:jc w:val="both"/>
        <w:rPr>
          <w:rFonts w:ascii="Times New Roman" w:hAnsi="Times New Roman" w:cs="Times New Roman"/>
          <w:bCs/>
          <w:noProof/>
          <w:sz w:val="24"/>
          <w:szCs w:val="24"/>
        </w:rPr>
      </w:pPr>
      <w:r w:rsidRPr="00420DBE">
        <w:rPr>
          <w:rFonts w:ascii="Times New Roman" w:hAnsi="Times New Roman" w:cs="Times New Roman"/>
          <w:b/>
          <w:noProof/>
          <w:sz w:val="24"/>
          <w:szCs w:val="24"/>
        </w:rPr>
        <w:t>Tabel 1</w:t>
      </w:r>
      <w:r w:rsidR="006C221E">
        <w:rPr>
          <w:rFonts w:ascii="Times New Roman" w:hAnsi="Times New Roman" w:cs="Times New Roman"/>
          <w:b/>
          <w:noProof/>
          <w:sz w:val="24"/>
          <w:szCs w:val="24"/>
        </w:rPr>
        <w:t>4</w:t>
      </w:r>
      <w:r w:rsidR="00BE6818" w:rsidRPr="00420DBE">
        <w:rPr>
          <w:rFonts w:ascii="Times New Roman" w:hAnsi="Times New Roman" w:cs="Times New Roman"/>
          <w:b/>
          <w:noProof/>
          <w:sz w:val="24"/>
          <w:szCs w:val="24"/>
        </w:rPr>
        <w:t>.</w:t>
      </w:r>
      <w:r w:rsidRPr="00844A26">
        <w:rPr>
          <w:rFonts w:ascii="Times New Roman" w:hAnsi="Times New Roman" w:cs="Times New Roman"/>
          <w:bCs/>
          <w:noProof/>
          <w:sz w:val="24"/>
          <w:szCs w:val="24"/>
        </w:rPr>
        <w:t xml:space="preserve"> E-sigarettide vedelike </w:t>
      </w:r>
      <w:r w:rsidR="003421C7">
        <w:rPr>
          <w:rFonts w:ascii="Times New Roman" w:hAnsi="Times New Roman" w:cs="Times New Roman"/>
          <w:bCs/>
          <w:noProof/>
          <w:sz w:val="24"/>
          <w:szCs w:val="24"/>
        </w:rPr>
        <w:t>aktsiisi mõju hinnale</w:t>
      </w:r>
    </w:p>
    <w:tbl>
      <w:tblPr>
        <w:tblStyle w:val="Kontuurtabel"/>
        <w:tblW w:w="8500" w:type="dxa"/>
        <w:tblLook w:val="04A0" w:firstRow="1" w:lastRow="0" w:firstColumn="1" w:lastColumn="0" w:noHBand="0" w:noVBand="1"/>
      </w:tblPr>
      <w:tblGrid>
        <w:gridCol w:w="1686"/>
        <w:gridCol w:w="897"/>
        <w:gridCol w:w="990"/>
        <w:gridCol w:w="1216"/>
        <w:gridCol w:w="1609"/>
        <w:gridCol w:w="2102"/>
      </w:tblGrid>
      <w:tr w:rsidR="003421C7" w14:paraId="7E3D7667" w14:textId="77777777" w:rsidTr="003C4DED">
        <w:tc>
          <w:tcPr>
            <w:tcW w:w="1696" w:type="dxa"/>
            <w:shd w:val="clear" w:color="auto" w:fill="C6D9F1"/>
          </w:tcPr>
          <w:p w14:paraId="73889229" w14:textId="77777777" w:rsidR="0039715F" w:rsidRDefault="0039715F" w:rsidP="00FD1396">
            <w:pPr>
              <w:jc w:val="center"/>
              <w:rPr>
                <w:rFonts w:ascii="Times New Roman" w:hAnsi="Times New Roman" w:cs="Times New Roman"/>
                <w:bCs/>
                <w:noProof/>
                <w:color w:val="000000" w:themeColor="text1"/>
                <w:sz w:val="24"/>
                <w:szCs w:val="24"/>
              </w:rPr>
            </w:pPr>
          </w:p>
          <w:p w14:paraId="595C1BB0" w14:textId="77777777" w:rsidR="0039715F" w:rsidRDefault="0039715F" w:rsidP="00FD1396">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Toode</w:t>
            </w:r>
          </w:p>
        </w:tc>
        <w:tc>
          <w:tcPr>
            <w:tcW w:w="851" w:type="dxa"/>
            <w:shd w:val="clear" w:color="auto" w:fill="C6D9F1"/>
          </w:tcPr>
          <w:p w14:paraId="6B9564DC" w14:textId="77777777" w:rsidR="0039715F"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Aktsiis</w:t>
            </w:r>
          </w:p>
          <w:p w14:paraId="412B8A92" w14:textId="15267991" w:rsidR="003421C7"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2024</w:t>
            </w:r>
          </w:p>
        </w:tc>
        <w:tc>
          <w:tcPr>
            <w:tcW w:w="992" w:type="dxa"/>
            <w:shd w:val="clear" w:color="auto" w:fill="C6D9F1"/>
          </w:tcPr>
          <w:p w14:paraId="3E6FEC8A" w14:textId="43E38A69" w:rsidR="0039715F" w:rsidRDefault="0039715F"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Aktsiis</w:t>
            </w:r>
          </w:p>
          <w:p w14:paraId="47BD5167" w14:textId="77777777" w:rsidR="0039715F" w:rsidRDefault="0039715F"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202</w:t>
            </w:r>
            <w:r w:rsidR="003421C7">
              <w:rPr>
                <w:rFonts w:ascii="Times New Roman" w:hAnsi="Times New Roman" w:cs="Times New Roman"/>
                <w:bCs/>
                <w:noProof/>
                <w:color w:val="000000" w:themeColor="text1"/>
                <w:sz w:val="24"/>
                <w:szCs w:val="24"/>
              </w:rPr>
              <w:t>5</w:t>
            </w:r>
          </w:p>
          <w:p w14:paraId="3DACCE60" w14:textId="58406485" w:rsidR="003421C7"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juuni</w:t>
            </w:r>
          </w:p>
        </w:tc>
        <w:tc>
          <w:tcPr>
            <w:tcW w:w="1220" w:type="dxa"/>
            <w:shd w:val="clear" w:color="auto" w:fill="C6D9F1"/>
          </w:tcPr>
          <w:p w14:paraId="406539CE" w14:textId="77777777" w:rsidR="0039715F"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Aktsiisi</w:t>
            </w:r>
          </w:p>
          <w:p w14:paraId="2E8B4CC1" w14:textId="46D35007" w:rsidR="003421C7"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muutuse mõju</w:t>
            </w:r>
          </w:p>
        </w:tc>
        <w:tc>
          <w:tcPr>
            <w:tcW w:w="1615" w:type="dxa"/>
            <w:shd w:val="clear" w:color="auto" w:fill="C6D9F1"/>
          </w:tcPr>
          <w:p w14:paraId="128FA816" w14:textId="77777777" w:rsidR="0034133A" w:rsidRDefault="0034133A"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Jaehind </w:t>
            </w:r>
          </w:p>
          <w:p w14:paraId="01D321AE" w14:textId="1EDC2C5E" w:rsidR="0039715F" w:rsidRDefault="00B4668D" w:rsidP="003421C7">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2024</w:t>
            </w:r>
          </w:p>
        </w:tc>
        <w:tc>
          <w:tcPr>
            <w:tcW w:w="2126" w:type="dxa"/>
            <w:shd w:val="clear" w:color="auto" w:fill="C6D9F1"/>
          </w:tcPr>
          <w:p w14:paraId="0C3AF855" w14:textId="77777777" w:rsidR="0039715F" w:rsidRDefault="0034133A"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Jaehind</w:t>
            </w:r>
          </w:p>
          <w:p w14:paraId="24B22069" w14:textId="3156C0D6" w:rsidR="00B4668D" w:rsidRDefault="00B4668D"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2025 juuni</w:t>
            </w:r>
          </w:p>
        </w:tc>
      </w:tr>
      <w:tr w:rsidR="003421C7" w:rsidRPr="00426FC8" w14:paraId="17B8D19B" w14:textId="77777777" w:rsidTr="0039715F">
        <w:tc>
          <w:tcPr>
            <w:tcW w:w="1696" w:type="dxa"/>
          </w:tcPr>
          <w:p w14:paraId="16F44E4C" w14:textId="11BD8309" w:rsidR="0039715F" w:rsidRDefault="0039715F" w:rsidP="00FD1396">
            <w:pP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E-sigarettide vedelik (10 ml)</w:t>
            </w:r>
          </w:p>
        </w:tc>
        <w:tc>
          <w:tcPr>
            <w:tcW w:w="851" w:type="dxa"/>
            <w:vAlign w:val="center"/>
          </w:tcPr>
          <w:p w14:paraId="356C7D45" w14:textId="43F73907" w:rsidR="0039715F"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2,10</w:t>
            </w:r>
          </w:p>
        </w:tc>
        <w:tc>
          <w:tcPr>
            <w:tcW w:w="992" w:type="dxa"/>
            <w:vAlign w:val="center"/>
          </w:tcPr>
          <w:p w14:paraId="1E0E9ABB" w14:textId="67159771" w:rsidR="0039715F" w:rsidRDefault="0039715F"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2,</w:t>
            </w:r>
            <w:r w:rsidR="003421C7">
              <w:rPr>
                <w:rFonts w:ascii="Times New Roman" w:hAnsi="Times New Roman" w:cs="Times New Roman"/>
                <w:bCs/>
                <w:noProof/>
                <w:color w:val="000000" w:themeColor="text1"/>
                <w:sz w:val="24"/>
                <w:szCs w:val="24"/>
              </w:rPr>
              <w:t>3</w:t>
            </w:r>
            <w:r>
              <w:rPr>
                <w:rFonts w:ascii="Times New Roman" w:hAnsi="Times New Roman" w:cs="Times New Roman"/>
                <w:bCs/>
                <w:noProof/>
                <w:color w:val="000000" w:themeColor="text1"/>
                <w:sz w:val="24"/>
                <w:szCs w:val="24"/>
              </w:rPr>
              <w:t>0</w:t>
            </w:r>
          </w:p>
        </w:tc>
        <w:tc>
          <w:tcPr>
            <w:tcW w:w="1220" w:type="dxa"/>
            <w:vAlign w:val="center"/>
          </w:tcPr>
          <w:p w14:paraId="3152C988" w14:textId="2FF5581C" w:rsidR="0039715F" w:rsidRDefault="003421C7"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+0,20</w:t>
            </w:r>
          </w:p>
        </w:tc>
        <w:tc>
          <w:tcPr>
            <w:tcW w:w="1615" w:type="dxa"/>
            <w:vAlign w:val="center"/>
          </w:tcPr>
          <w:p w14:paraId="2E52E361" w14:textId="77777777" w:rsidR="0039715F" w:rsidRDefault="0034133A"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8,00</w:t>
            </w:r>
          </w:p>
          <w:p w14:paraId="500A38D4" w14:textId="1B392D5F" w:rsidR="00B4668D" w:rsidRDefault="00B4668D"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(maksudeta 4,46)</w:t>
            </w:r>
          </w:p>
        </w:tc>
        <w:tc>
          <w:tcPr>
            <w:tcW w:w="2126" w:type="dxa"/>
            <w:vAlign w:val="center"/>
          </w:tcPr>
          <w:p w14:paraId="3332EF5D" w14:textId="43DAC2FE" w:rsidR="0039715F" w:rsidRDefault="00B4668D" w:rsidP="0039715F">
            <w:pPr>
              <w:jc w:val="center"/>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8,38</w:t>
            </w:r>
          </w:p>
        </w:tc>
      </w:tr>
    </w:tbl>
    <w:p w14:paraId="6581F343" w14:textId="77777777" w:rsidR="004268AE" w:rsidRDefault="004268AE" w:rsidP="004268AE">
      <w:pPr>
        <w:spacing w:after="0" w:line="240" w:lineRule="auto"/>
        <w:jc w:val="both"/>
        <w:rPr>
          <w:rFonts w:ascii="Times New Roman" w:hAnsi="Times New Roman" w:cs="Times New Roman"/>
          <w:bCs/>
          <w:noProof/>
          <w:color w:val="000000" w:themeColor="text1"/>
          <w:sz w:val="24"/>
          <w:szCs w:val="24"/>
        </w:rPr>
      </w:pPr>
    </w:p>
    <w:p w14:paraId="16A117D3" w14:textId="799C6B63" w:rsidR="007300B9" w:rsidRPr="00E62A19" w:rsidRDefault="00323CE3" w:rsidP="00323CE3">
      <w:pPr>
        <w:spacing w:after="0" w:line="240" w:lineRule="auto"/>
        <w:jc w:val="both"/>
        <w:rPr>
          <w:rFonts w:ascii="Times New Roman" w:hAnsi="Times New Roman" w:cs="Times New Roman"/>
          <w:bCs/>
          <w:noProof/>
          <w:sz w:val="24"/>
          <w:szCs w:val="24"/>
        </w:rPr>
      </w:pPr>
      <w:r w:rsidRPr="00E62A19">
        <w:rPr>
          <w:rFonts w:ascii="Times New Roman" w:hAnsi="Times New Roman" w:cs="Times New Roman"/>
          <w:bCs/>
          <w:noProof/>
          <w:sz w:val="24"/>
          <w:szCs w:val="24"/>
        </w:rPr>
        <w:t xml:space="preserve">Eelnõus sätestatud aktsiisitõus on kooskõlas üldise eesmärgiga tõsta aktsiisi kooskõlas elanikkonna sissetulekute kasvuga, mis on oluline tervisekaitse seisukohast. </w:t>
      </w:r>
      <w:r w:rsidR="002A7891" w:rsidRPr="00E62A19">
        <w:rPr>
          <w:rFonts w:ascii="Times New Roman" w:hAnsi="Times New Roman" w:cs="Times New Roman"/>
          <w:bCs/>
          <w:noProof/>
          <w:sz w:val="24"/>
          <w:szCs w:val="24"/>
        </w:rPr>
        <w:t xml:space="preserve">Kuna </w:t>
      </w:r>
      <w:r w:rsidR="007300B9" w:rsidRPr="00E62A19">
        <w:rPr>
          <w:rFonts w:ascii="Times New Roman" w:hAnsi="Times New Roman" w:cs="Times New Roman"/>
          <w:bCs/>
          <w:noProof/>
          <w:sz w:val="24"/>
          <w:szCs w:val="24"/>
        </w:rPr>
        <w:t xml:space="preserve">täiendav </w:t>
      </w:r>
      <w:r w:rsidR="00B4668D" w:rsidRPr="00E62A19">
        <w:rPr>
          <w:rFonts w:ascii="Times New Roman" w:hAnsi="Times New Roman" w:cs="Times New Roman"/>
          <w:bCs/>
          <w:noProof/>
          <w:sz w:val="24"/>
          <w:szCs w:val="24"/>
        </w:rPr>
        <w:t xml:space="preserve">aktsiisitõus koos </w:t>
      </w:r>
      <w:r w:rsidR="002A7891" w:rsidRPr="00E62A19">
        <w:rPr>
          <w:rFonts w:ascii="Times New Roman" w:hAnsi="Times New Roman" w:cs="Times New Roman"/>
          <w:bCs/>
          <w:noProof/>
          <w:sz w:val="24"/>
          <w:szCs w:val="24"/>
        </w:rPr>
        <w:t xml:space="preserve">julgeolekumaksu osana </w:t>
      </w:r>
      <w:r w:rsidR="00B4668D" w:rsidRPr="00E62A19">
        <w:rPr>
          <w:rFonts w:ascii="Times New Roman" w:hAnsi="Times New Roman" w:cs="Times New Roman"/>
          <w:bCs/>
          <w:noProof/>
          <w:sz w:val="24"/>
          <w:szCs w:val="24"/>
        </w:rPr>
        <w:t xml:space="preserve">käibemaksumäära tõusuga </w:t>
      </w:r>
      <w:r w:rsidR="002A7891" w:rsidRPr="00E62A19">
        <w:rPr>
          <w:rFonts w:ascii="Times New Roman" w:hAnsi="Times New Roman" w:cs="Times New Roman"/>
          <w:bCs/>
          <w:noProof/>
          <w:sz w:val="24"/>
          <w:szCs w:val="24"/>
        </w:rPr>
        <w:t xml:space="preserve">ületab </w:t>
      </w:r>
      <w:r w:rsidR="00B4668D" w:rsidRPr="00E62A19">
        <w:rPr>
          <w:rFonts w:ascii="Times New Roman" w:hAnsi="Times New Roman" w:cs="Times New Roman"/>
          <w:bCs/>
          <w:noProof/>
          <w:sz w:val="24"/>
          <w:szCs w:val="24"/>
        </w:rPr>
        <w:t>maksutõusude mõõdukat taset</w:t>
      </w:r>
      <w:r w:rsidR="002A7891" w:rsidRPr="00E62A19">
        <w:rPr>
          <w:rFonts w:ascii="Times New Roman" w:hAnsi="Times New Roman" w:cs="Times New Roman"/>
          <w:bCs/>
          <w:noProof/>
          <w:sz w:val="24"/>
          <w:szCs w:val="24"/>
        </w:rPr>
        <w:t xml:space="preserve">, mis on ligi </w:t>
      </w:r>
      <w:r w:rsidR="007300B9" w:rsidRPr="00E62A19">
        <w:rPr>
          <w:rFonts w:ascii="Times New Roman" w:hAnsi="Times New Roman" w:cs="Times New Roman"/>
          <w:bCs/>
          <w:noProof/>
          <w:sz w:val="24"/>
          <w:szCs w:val="24"/>
        </w:rPr>
        <w:t>5% aastas</w:t>
      </w:r>
      <w:r w:rsidR="002A7891" w:rsidRPr="00E62A19">
        <w:rPr>
          <w:rFonts w:ascii="Times New Roman" w:hAnsi="Times New Roman" w:cs="Times New Roman"/>
          <w:bCs/>
          <w:noProof/>
          <w:sz w:val="24"/>
          <w:szCs w:val="24"/>
        </w:rPr>
        <w:t xml:space="preserve">, on </w:t>
      </w:r>
      <w:r w:rsidR="00B4668D" w:rsidRPr="00E62A19">
        <w:rPr>
          <w:rFonts w:ascii="Times New Roman" w:hAnsi="Times New Roman" w:cs="Times New Roman"/>
          <w:bCs/>
          <w:noProof/>
          <w:sz w:val="24"/>
          <w:szCs w:val="24"/>
        </w:rPr>
        <w:t>risk ootamatuteks mõjudeks tarbijakäitumisele ja ettevõtlusele suurem.</w:t>
      </w:r>
      <w:r w:rsidR="007300B9" w:rsidRPr="00E62A19">
        <w:rPr>
          <w:rFonts w:ascii="Times New Roman" w:hAnsi="Times New Roman" w:cs="Times New Roman"/>
          <w:bCs/>
          <w:noProof/>
          <w:sz w:val="24"/>
          <w:szCs w:val="24"/>
        </w:rPr>
        <w:t xml:space="preserve"> AS PricewaterhouseCoopers Adwisor poolt </w:t>
      </w:r>
      <w:r w:rsidR="00B05D1F" w:rsidRPr="00E62A19">
        <w:rPr>
          <w:rFonts w:ascii="Times New Roman" w:hAnsi="Times New Roman" w:cs="Times New Roman"/>
          <w:bCs/>
          <w:noProof/>
          <w:sz w:val="24"/>
          <w:szCs w:val="24"/>
        </w:rPr>
        <w:t>2019. aasta märtsis valminud analüüsis „Aktsiisipoliitika riskid, võimalused ja mõju majanduskeskkonnale piirikaubanduse tingimustes“ märgitakse, et suured ja järsud hüpped nii aktsiisimäärade langetamises kui tõstmises on sisuliselt piirikaubandusele prognoosimatu mõju ulatusega.</w:t>
      </w:r>
    </w:p>
    <w:p w14:paraId="69CD9CA8" w14:textId="77777777" w:rsidR="007300B9" w:rsidRDefault="007300B9" w:rsidP="00323CE3">
      <w:pPr>
        <w:spacing w:after="0" w:line="240" w:lineRule="auto"/>
        <w:jc w:val="both"/>
        <w:rPr>
          <w:rFonts w:ascii="Times New Roman" w:hAnsi="Times New Roman" w:cs="Times New Roman"/>
          <w:bCs/>
          <w:noProof/>
          <w:color w:val="0000CC"/>
          <w:sz w:val="24"/>
          <w:szCs w:val="24"/>
        </w:rPr>
      </w:pPr>
    </w:p>
    <w:p w14:paraId="24E0EB8B" w14:textId="5AA250A2" w:rsidR="003360EF" w:rsidRDefault="00E815F4" w:rsidP="00323CE3">
      <w:pPr>
        <w:spacing w:after="0" w:line="240" w:lineRule="auto"/>
        <w:jc w:val="both"/>
        <w:rPr>
          <w:rFonts w:ascii="Times New Roman" w:hAnsi="Times New Roman" w:cs="Times New Roman"/>
          <w:bCs/>
          <w:noProof/>
          <w:sz w:val="24"/>
          <w:szCs w:val="24"/>
        </w:rPr>
      </w:pPr>
      <w:r>
        <w:rPr>
          <w:rFonts w:ascii="Times New Roman" w:hAnsi="Times New Roman" w:cs="Times New Roman"/>
          <w:bCs/>
          <w:noProof/>
          <w:sz w:val="24"/>
          <w:szCs w:val="24"/>
        </w:rPr>
        <w:t>Liikmesriikidega võrdluses on Eesti üheksandal positsioonil sigarettidelt makstava minimaalse aktsiisisumma nõudelt</w:t>
      </w:r>
      <w:r w:rsidR="009C3CD4">
        <w:rPr>
          <w:rFonts w:ascii="Times New Roman" w:hAnsi="Times New Roman" w:cs="Times New Roman"/>
          <w:bCs/>
          <w:noProof/>
          <w:sz w:val="24"/>
          <w:szCs w:val="24"/>
        </w:rPr>
        <w:t>, vt tabel 1</w:t>
      </w:r>
      <w:r w:rsidR="006C221E">
        <w:rPr>
          <w:rFonts w:ascii="Times New Roman" w:hAnsi="Times New Roman" w:cs="Times New Roman"/>
          <w:bCs/>
          <w:noProof/>
          <w:sz w:val="24"/>
          <w:szCs w:val="24"/>
        </w:rPr>
        <w:t>5</w:t>
      </w:r>
      <w:r>
        <w:rPr>
          <w:rFonts w:ascii="Times New Roman" w:hAnsi="Times New Roman" w:cs="Times New Roman"/>
          <w:bCs/>
          <w:noProof/>
          <w:sz w:val="24"/>
          <w:szCs w:val="24"/>
        </w:rPr>
        <w:t xml:space="preserve">. </w:t>
      </w:r>
      <w:r w:rsidR="00BF212B">
        <w:rPr>
          <w:rFonts w:ascii="Times New Roman" w:hAnsi="Times New Roman" w:cs="Times New Roman"/>
          <w:bCs/>
          <w:noProof/>
          <w:sz w:val="24"/>
          <w:szCs w:val="24"/>
        </w:rPr>
        <w:t>Taani, Itaalia ja Rootsi ei ole kehtestanud sigarettidelt minimaalselt makstavat aktsiisisummat. Direktiivi 2011/64/EL</w:t>
      </w:r>
      <w:r w:rsidR="00A71839">
        <w:rPr>
          <w:rFonts w:ascii="Times New Roman" w:hAnsi="Times New Roman" w:cs="Times New Roman"/>
          <w:bCs/>
          <w:noProof/>
          <w:sz w:val="24"/>
          <w:szCs w:val="24"/>
        </w:rPr>
        <w:t xml:space="preserve"> alusel peab sigarettide aktsiis olema vähemalt 90 eurot 1000 sigareti kohta. Taani ja Rootsi kohaldavad kõrget fikseeritud aktsiisimäära osa (vastavalt 259 ja 159 eurot 1000 sigareti kohta) ja madalat proportsionaalset aktsiisimäära osa, see on 1%. Itaalia seevastu kohaldab kõrget proportsionaalset aktsiisi, see on 50% jaehinnast ja madalat fikseeritud aktsiisi, see on 29 eurot 1000 sigareti kohta. </w:t>
      </w:r>
    </w:p>
    <w:p w14:paraId="03A2B8DC" w14:textId="07ACE556" w:rsidR="00A71839" w:rsidRPr="001F3E93" w:rsidRDefault="00A71839" w:rsidP="00323CE3">
      <w:pPr>
        <w:spacing w:after="0" w:line="240" w:lineRule="auto"/>
        <w:jc w:val="both"/>
        <w:rPr>
          <w:rFonts w:ascii="Times New Roman" w:hAnsi="Times New Roman" w:cs="Times New Roman"/>
          <w:bCs/>
          <w:noProof/>
          <w:sz w:val="24"/>
          <w:szCs w:val="24"/>
        </w:rPr>
      </w:pPr>
      <w:r>
        <w:rPr>
          <w:rFonts w:ascii="Times New Roman" w:hAnsi="Times New Roman" w:cs="Times New Roman"/>
          <w:bCs/>
          <w:noProof/>
          <w:sz w:val="24"/>
          <w:szCs w:val="24"/>
        </w:rPr>
        <w:t>Sigarettide kaalutud keskmise jaehinna alusel arvutatud aktsiisisummalt on Eesti kaheksandal positsioonil liikmesriikide seas. On seitse liikmesriiki, kus sigarettide kaalutud keskmine jaehind on kõrgem kui Eestis, kuid kogutava aktsiisisumma poolest</w:t>
      </w:r>
      <w:r w:rsidR="005E1A60">
        <w:rPr>
          <w:rFonts w:ascii="Times New Roman" w:hAnsi="Times New Roman" w:cs="Times New Roman"/>
          <w:bCs/>
          <w:noProof/>
          <w:sz w:val="24"/>
          <w:szCs w:val="24"/>
        </w:rPr>
        <w:t xml:space="preserve"> Eesti </w:t>
      </w:r>
      <w:r>
        <w:rPr>
          <w:rFonts w:ascii="Times New Roman" w:hAnsi="Times New Roman" w:cs="Times New Roman"/>
          <w:bCs/>
          <w:noProof/>
          <w:sz w:val="24"/>
          <w:szCs w:val="24"/>
        </w:rPr>
        <w:t>edestab neid</w:t>
      </w:r>
      <w:r w:rsidR="005E1A60">
        <w:rPr>
          <w:rFonts w:ascii="Times New Roman" w:hAnsi="Times New Roman" w:cs="Times New Roman"/>
          <w:bCs/>
          <w:noProof/>
          <w:sz w:val="24"/>
          <w:szCs w:val="24"/>
        </w:rPr>
        <w:t>.</w:t>
      </w:r>
      <w:r>
        <w:rPr>
          <w:rFonts w:ascii="Times New Roman" w:hAnsi="Times New Roman" w:cs="Times New Roman"/>
          <w:bCs/>
          <w:noProof/>
          <w:sz w:val="24"/>
          <w:szCs w:val="24"/>
        </w:rPr>
        <w:t xml:space="preserve"> Need riigid on Austria, Tšehhi, Ungari, Itaalia, Luksemburg, Rootsi ja Malta. Antud näitel tähendab see, et </w:t>
      </w:r>
      <w:r w:rsidR="003360EF">
        <w:rPr>
          <w:rFonts w:ascii="Times New Roman" w:hAnsi="Times New Roman" w:cs="Times New Roman"/>
          <w:bCs/>
          <w:noProof/>
          <w:sz w:val="24"/>
          <w:szCs w:val="24"/>
        </w:rPr>
        <w:t xml:space="preserve">Eesti on </w:t>
      </w:r>
      <w:r>
        <w:rPr>
          <w:rFonts w:ascii="Times New Roman" w:hAnsi="Times New Roman" w:cs="Times New Roman"/>
          <w:bCs/>
          <w:noProof/>
          <w:sz w:val="24"/>
          <w:szCs w:val="24"/>
        </w:rPr>
        <w:t>aktsiisikogumiselt efektiivsem</w:t>
      </w:r>
      <w:r w:rsidR="00FF66BB">
        <w:rPr>
          <w:rFonts w:ascii="Times New Roman" w:hAnsi="Times New Roman" w:cs="Times New Roman"/>
          <w:bCs/>
          <w:noProof/>
          <w:sz w:val="24"/>
          <w:szCs w:val="24"/>
        </w:rPr>
        <w:t>.</w:t>
      </w:r>
      <w:r w:rsidR="003360EF">
        <w:rPr>
          <w:rFonts w:ascii="Times New Roman" w:hAnsi="Times New Roman" w:cs="Times New Roman"/>
          <w:bCs/>
          <w:noProof/>
          <w:sz w:val="24"/>
          <w:szCs w:val="24"/>
        </w:rPr>
        <w:t xml:space="preserve"> Samas tuleb Rootsi ja Ungari puhul märkida, et nende standardne käibemaksumäär on kõrgem kui Eestis, </w:t>
      </w:r>
      <w:r w:rsidR="003360EF" w:rsidRPr="001F3E93">
        <w:rPr>
          <w:rFonts w:ascii="Times New Roman" w:hAnsi="Times New Roman" w:cs="Times New Roman"/>
          <w:bCs/>
          <w:noProof/>
          <w:sz w:val="24"/>
          <w:szCs w:val="24"/>
        </w:rPr>
        <w:t>see on vastavalt 25% ja 27%.</w:t>
      </w:r>
      <w:r w:rsidR="00557EE2" w:rsidRPr="001F3E93">
        <w:rPr>
          <w:rFonts w:ascii="Times New Roman" w:hAnsi="Times New Roman" w:cs="Times New Roman"/>
          <w:bCs/>
          <w:noProof/>
          <w:sz w:val="24"/>
          <w:szCs w:val="24"/>
        </w:rPr>
        <w:t xml:space="preserve"> </w:t>
      </w:r>
      <w:r w:rsidRPr="001F3E93">
        <w:rPr>
          <w:rFonts w:ascii="Times New Roman" w:hAnsi="Times New Roman" w:cs="Times New Roman"/>
          <w:bCs/>
          <w:noProof/>
          <w:sz w:val="24"/>
          <w:szCs w:val="24"/>
        </w:rPr>
        <w:t xml:space="preserve">    </w:t>
      </w:r>
    </w:p>
    <w:p w14:paraId="3514C7E3" w14:textId="0416D525" w:rsidR="00112F9B" w:rsidRPr="001F3E93" w:rsidRDefault="003360EF" w:rsidP="00323CE3">
      <w:pPr>
        <w:spacing w:after="0" w:line="240" w:lineRule="auto"/>
        <w:jc w:val="both"/>
        <w:rPr>
          <w:rFonts w:ascii="Times New Roman" w:hAnsi="Times New Roman" w:cs="Times New Roman"/>
          <w:bCs/>
          <w:noProof/>
          <w:sz w:val="24"/>
          <w:szCs w:val="24"/>
        </w:rPr>
      </w:pPr>
      <w:r w:rsidRPr="001F3E93">
        <w:rPr>
          <w:rFonts w:ascii="Times New Roman" w:hAnsi="Times New Roman" w:cs="Times New Roman"/>
          <w:bCs/>
          <w:noProof/>
          <w:sz w:val="24"/>
          <w:szCs w:val="24"/>
        </w:rPr>
        <w:t>Palgaandmete võrdluses</w:t>
      </w:r>
      <w:r w:rsidR="00961030" w:rsidRPr="001F3E93">
        <w:rPr>
          <w:rFonts w:ascii="Times New Roman" w:hAnsi="Times New Roman" w:cs="Times New Roman"/>
          <w:bCs/>
          <w:noProof/>
          <w:sz w:val="24"/>
          <w:szCs w:val="24"/>
        </w:rPr>
        <w:t xml:space="preserve">, see on tunnipalk tööstuses-ehituses-teeninduses, asub Eesti pingerea 15. positsioonil. Madalama ostujõu korral võib tarbijal </w:t>
      </w:r>
      <w:r w:rsidR="00DD4622" w:rsidRPr="001F3E93">
        <w:rPr>
          <w:rFonts w:ascii="Times New Roman" w:hAnsi="Times New Roman" w:cs="Times New Roman"/>
          <w:bCs/>
          <w:noProof/>
          <w:sz w:val="24"/>
          <w:szCs w:val="24"/>
        </w:rPr>
        <w:t xml:space="preserve">tekkida tavapärasest suurem huvi odavama kauba vastu teistest riikidest või salaturu toodete vastu. </w:t>
      </w:r>
    </w:p>
    <w:p w14:paraId="4501C11B" w14:textId="77777777" w:rsidR="00FF66BB" w:rsidRDefault="00FF66BB" w:rsidP="00A80A85">
      <w:pPr>
        <w:spacing w:after="0" w:line="240" w:lineRule="auto"/>
        <w:jc w:val="both"/>
        <w:rPr>
          <w:rFonts w:ascii="Times New Roman" w:hAnsi="Times New Roman" w:cs="Times New Roman"/>
          <w:b/>
          <w:bCs/>
          <w:noProof/>
          <w:sz w:val="24"/>
          <w:szCs w:val="24"/>
        </w:rPr>
      </w:pPr>
      <w:bookmarkStart w:id="31" w:name="_Hlk175221988"/>
    </w:p>
    <w:p w14:paraId="2C2B5540" w14:textId="77777777" w:rsidR="00E62A19" w:rsidRDefault="00E62A19" w:rsidP="00A80A85">
      <w:pPr>
        <w:spacing w:after="0" w:line="240" w:lineRule="auto"/>
        <w:jc w:val="both"/>
        <w:rPr>
          <w:rFonts w:ascii="Times New Roman" w:hAnsi="Times New Roman" w:cs="Times New Roman"/>
          <w:b/>
          <w:bCs/>
          <w:noProof/>
          <w:sz w:val="24"/>
          <w:szCs w:val="24"/>
        </w:rPr>
      </w:pPr>
    </w:p>
    <w:p w14:paraId="5E763058" w14:textId="0EE6BD88" w:rsidR="00112F9B" w:rsidRDefault="00112F9B" w:rsidP="00A80A85">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lastRenderedPageBreak/>
        <w:t>Tabel 1</w:t>
      </w:r>
      <w:r w:rsidR="006C221E">
        <w:rPr>
          <w:rFonts w:ascii="Times New Roman" w:hAnsi="Times New Roman" w:cs="Times New Roman"/>
          <w:b/>
          <w:bCs/>
          <w:noProof/>
          <w:sz w:val="24"/>
          <w:szCs w:val="24"/>
        </w:rPr>
        <w:t>5</w:t>
      </w:r>
      <w:r>
        <w:rPr>
          <w:rFonts w:ascii="Times New Roman" w:hAnsi="Times New Roman" w:cs="Times New Roman"/>
          <w:b/>
          <w:bCs/>
          <w:noProof/>
          <w:sz w:val="24"/>
          <w:szCs w:val="24"/>
        </w:rPr>
        <w:t xml:space="preserve">. </w:t>
      </w:r>
      <w:r w:rsidRPr="00112F9B">
        <w:rPr>
          <w:rFonts w:ascii="Times New Roman" w:hAnsi="Times New Roman" w:cs="Times New Roman"/>
          <w:noProof/>
          <w:sz w:val="24"/>
          <w:szCs w:val="24"/>
        </w:rPr>
        <w:t>Sigarettide aktsiisiandmed liikmesriikides seisuga 1. jaanuar 2024</w:t>
      </w:r>
      <w:r>
        <w:rPr>
          <w:rFonts w:ascii="Times New Roman" w:hAnsi="Times New Roman" w:cs="Times New Roman"/>
          <w:b/>
          <w:bCs/>
          <w:noProof/>
          <w:sz w:val="24"/>
          <w:szCs w:val="24"/>
        </w:rPr>
        <w:t xml:space="preserve"> </w:t>
      </w:r>
    </w:p>
    <w:tbl>
      <w:tblPr>
        <w:tblStyle w:val="TableGrid2"/>
        <w:tblW w:w="0" w:type="auto"/>
        <w:tblLook w:val="04A0" w:firstRow="1" w:lastRow="0" w:firstColumn="1" w:lastColumn="0" w:noHBand="0" w:noVBand="1"/>
      </w:tblPr>
      <w:tblGrid>
        <w:gridCol w:w="562"/>
        <w:gridCol w:w="1701"/>
        <w:gridCol w:w="1590"/>
        <w:gridCol w:w="516"/>
        <w:gridCol w:w="2005"/>
        <w:gridCol w:w="2378"/>
      </w:tblGrid>
      <w:tr w:rsidR="00112F9B" w:rsidRPr="000B2D5D" w14:paraId="3D5CDDD2" w14:textId="2E27D334" w:rsidTr="003C4DED">
        <w:tc>
          <w:tcPr>
            <w:tcW w:w="562" w:type="dxa"/>
            <w:shd w:val="clear" w:color="auto" w:fill="C6D9F1"/>
          </w:tcPr>
          <w:p w14:paraId="304371F2" w14:textId="39D323AC" w:rsidR="005C3CCB" w:rsidRPr="0037312D" w:rsidRDefault="00112F9B" w:rsidP="0037312D">
            <w:pPr>
              <w:rPr>
                <w:rFonts w:ascii="Times New Roman" w:eastAsia="Aptos" w:hAnsi="Times New Roman" w:cs="Times New Roman"/>
                <w:sz w:val="24"/>
                <w:szCs w:val="24"/>
              </w:rPr>
            </w:pPr>
            <w:bookmarkStart w:id="32" w:name="_Hlk175151771"/>
            <w:r>
              <w:rPr>
                <w:rFonts w:ascii="Times New Roman" w:eastAsia="Aptos" w:hAnsi="Times New Roman" w:cs="Times New Roman"/>
                <w:sz w:val="24"/>
                <w:szCs w:val="24"/>
              </w:rPr>
              <w:t>Jrk</w:t>
            </w:r>
          </w:p>
        </w:tc>
        <w:tc>
          <w:tcPr>
            <w:tcW w:w="1701" w:type="dxa"/>
            <w:shd w:val="clear" w:color="auto" w:fill="C6D9F1"/>
          </w:tcPr>
          <w:p w14:paraId="267711CE" w14:textId="27412BBC" w:rsidR="005C3CCB" w:rsidRPr="0037312D" w:rsidRDefault="00112F9B" w:rsidP="0037312D">
            <w:pPr>
              <w:rPr>
                <w:rFonts w:ascii="Times New Roman" w:eastAsia="Aptos" w:hAnsi="Times New Roman" w:cs="Times New Roman"/>
                <w:sz w:val="24"/>
                <w:szCs w:val="24"/>
              </w:rPr>
            </w:pPr>
            <w:r>
              <w:rPr>
                <w:rFonts w:ascii="Times New Roman" w:eastAsia="Aptos" w:hAnsi="Times New Roman" w:cs="Times New Roman"/>
                <w:sz w:val="24"/>
                <w:szCs w:val="24"/>
              </w:rPr>
              <w:t>Riik</w:t>
            </w:r>
          </w:p>
        </w:tc>
        <w:tc>
          <w:tcPr>
            <w:tcW w:w="1590" w:type="dxa"/>
            <w:shd w:val="clear" w:color="auto" w:fill="C6D9F1"/>
          </w:tcPr>
          <w:p w14:paraId="6270BC62" w14:textId="77777777" w:rsidR="005C3CCB" w:rsidRDefault="00112F9B" w:rsidP="0037312D">
            <w:pPr>
              <w:rPr>
                <w:rFonts w:ascii="Times New Roman" w:eastAsia="Aptos" w:hAnsi="Times New Roman" w:cs="Times New Roman"/>
                <w:sz w:val="24"/>
                <w:szCs w:val="24"/>
              </w:rPr>
            </w:pPr>
            <w:r>
              <w:rPr>
                <w:rFonts w:ascii="Times New Roman" w:eastAsia="Aptos" w:hAnsi="Times New Roman" w:cs="Times New Roman"/>
                <w:sz w:val="24"/>
                <w:szCs w:val="24"/>
              </w:rPr>
              <w:t xml:space="preserve">Minimaalne </w:t>
            </w:r>
          </w:p>
          <w:p w14:paraId="40F2CADA" w14:textId="6020770B" w:rsidR="00112F9B" w:rsidRPr="0037312D" w:rsidRDefault="00112F9B" w:rsidP="0037312D">
            <w:pPr>
              <w:rPr>
                <w:rFonts w:ascii="Times New Roman" w:eastAsia="Aptos" w:hAnsi="Times New Roman" w:cs="Times New Roman"/>
                <w:sz w:val="24"/>
                <w:szCs w:val="24"/>
              </w:rPr>
            </w:pPr>
            <w:r>
              <w:rPr>
                <w:rFonts w:ascii="Times New Roman" w:eastAsia="Aptos" w:hAnsi="Times New Roman" w:cs="Times New Roman"/>
                <w:sz w:val="24"/>
                <w:szCs w:val="24"/>
              </w:rPr>
              <w:t>aktsiisisumma</w:t>
            </w:r>
          </w:p>
        </w:tc>
        <w:tc>
          <w:tcPr>
            <w:tcW w:w="516" w:type="dxa"/>
            <w:shd w:val="clear" w:color="auto" w:fill="C6D9F1"/>
          </w:tcPr>
          <w:p w14:paraId="3695E160" w14:textId="1446DC22" w:rsidR="005C3CCB" w:rsidRPr="000B2D5D" w:rsidRDefault="00112F9B" w:rsidP="0037312D">
            <w:pPr>
              <w:rPr>
                <w:rFonts w:ascii="Times New Roman" w:eastAsia="Aptos" w:hAnsi="Times New Roman" w:cs="Times New Roman"/>
                <w:sz w:val="24"/>
                <w:szCs w:val="24"/>
              </w:rPr>
            </w:pPr>
            <w:r>
              <w:rPr>
                <w:rFonts w:ascii="Times New Roman" w:eastAsia="Aptos" w:hAnsi="Times New Roman" w:cs="Times New Roman"/>
                <w:sz w:val="24"/>
                <w:szCs w:val="24"/>
              </w:rPr>
              <w:t>Jrk</w:t>
            </w:r>
          </w:p>
        </w:tc>
        <w:tc>
          <w:tcPr>
            <w:tcW w:w="2005" w:type="dxa"/>
            <w:shd w:val="clear" w:color="auto" w:fill="C6D9F1"/>
          </w:tcPr>
          <w:p w14:paraId="7AE1428F" w14:textId="7C3D011D" w:rsidR="005C3CCB" w:rsidRPr="000B2D5D" w:rsidRDefault="00112F9B" w:rsidP="0037312D">
            <w:pPr>
              <w:rPr>
                <w:rFonts w:ascii="Times New Roman" w:hAnsi="Times New Roman" w:cs="Times New Roman"/>
                <w:sz w:val="24"/>
                <w:szCs w:val="24"/>
              </w:rPr>
            </w:pPr>
            <w:r>
              <w:rPr>
                <w:rFonts w:ascii="Times New Roman" w:hAnsi="Times New Roman" w:cs="Times New Roman"/>
                <w:sz w:val="24"/>
                <w:szCs w:val="24"/>
              </w:rPr>
              <w:t>Riik</w:t>
            </w:r>
          </w:p>
        </w:tc>
        <w:tc>
          <w:tcPr>
            <w:tcW w:w="2378" w:type="dxa"/>
            <w:shd w:val="clear" w:color="auto" w:fill="C6D9F1"/>
          </w:tcPr>
          <w:p w14:paraId="48DE340D" w14:textId="5963B365" w:rsidR="005C3CCB" w:rsidRPr="000B2D5D" w:rsidRDefault="00112F9B" w:rsidP="0037312D">
            <w:pPr>
              <w:rPr>
                <w:rFonts w:ascii="Times New Roman" w:hAnsi="Times New Roman" w:cs="Times New Roman"/>
                <w:sz w:val="24"/>
                <w:szCs w:val="24"/>
              </w:rPr>
            </w:pPr>
            <w:r>
              <w:rPr>
                <w:rFonts w:ascii="Times New Roman" w:hAnsi="Times New Roman" w:cs="Times New Roman"/>
                <w:sz w:val="24"/>
                <w:szCs w:val="24"/>
              </w:rPr>
              <w:t xml:space="preserve">Aktsiisisumma sigarettide kaalutud keskmiselt jaehinnalt </w:t>
            </w:r>
          </w:p>
        </w:tc>
      </w:tr>
      <w:tr w:rsidR="00112F9B" w:rsidRPr="000B2D5D" w14:paraId="287A11A9" w14:textId="0F7FBF7A" w:rsidTr="00112F9B">
        <w:tc>
          <w:tcPr>
            <w:tcW w:w="562" w:type="dxa"/>
          </w:tcPr>
          <w:p w14:paraId="2EB685DA" w14:textId="666A2E51" w:rsidR="005C3CCB" w:rsidRPr="0037312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w:t>
            </w:r>
          </w:p>
        </w:tc>
        <w:tc>
          <w:tcPr>
            <w:tcW w:w="1701" w:type="dxa"/>
          </w:tcPr>
          <w:p w14:paraId="2B39B764" w14:textId="553A0D88" w:rsidR="005C3CCB" w:rsidRPr="0037312D" w:rsidRDefault="000B2D5D" w:rsidP="005C3CCB">
            <w:pPr>
              <w:rPr>
                <w:rFonts w:ascii="Times New Roman" w:eastAsia="Aptos" w:hAnsi="Times New Roman" w:cs="Times New Roman"/>
                <w:sz w:val="24"/>
                <w:szCs w:val="24"/>
              </w:rPr>
            </w:pPr>
            <w:r w:rsidRPr="000B2D5D">
              <w:rPr>
                <w:rFonts w:ascii="Times New Roman" w:hAnsi="Times New Roman" w:cs="Times New Roman"/>
                <w:sz w:val="24"/>
                <w:szCs w:val="24"/>
              </w:rPr>
              <w:t>Iirimaa</w:t>
            </w:r>
          </w:p>
        </w:tc>
        <w:tc>
          <w:tcPr>
            <w:tcW w:w="1590" w:type="dxa"/>
          </w:tcPr>
          <w:p w14:paraId="603D3DD6" w14:textId="1E6A4843" w:rsidR="005C3CCB" w:rsidRPr="0037312D" w:rsidRDefault="005C3CCB" w:rsidP="005C3CCB">
            <w:pPr>
              <w:rPr>
                <w:rFonts w:ascii="Times New Roman" w:eastAsia="Aptos" w:hAnsi="Times New Roman" w:cs="Times New Roman"/>
                <w:sz w:val="24"/>
                <w:szCs w:val="24"/>
              </w:rPr>
            </w:pPr>
            <w:r w:rsidRPr="000B2D5D">
              <w:rPr>
                <w:rFonts w:ascii="Times New Roman" w:hAnsi="Times New Roman" w:cs="Times New Roman"/>
                <w:sz w:val="24"/>
                <w:szCs w:val="24"/>
              </w:rPr>
              <w:t>479</w:t>
            </w:r>
          </w:p>
        </w:tc>
        <w:tc>
          <w:tcPr>
            <w:tcW w:w="516" w:type="dxa"/>
          </w:tcPr>
          <w:p w14:paraId="5E053294" w14:textId="42FAC7FD"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w:t>
            </w:r>
          </w:p>
        </w:tc>
        <w:tc>
          <w:tcPr>
            <w:tcW w:w="2005" w:type="dxa"/>
          </w:tcPr>
          <w:p w14:paraId="18519F92" w14:textId="5BDAFC16"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Iirimaa</w:t>
            </w:r>
          </w:p>
        </w:tc>
        <w:tc>
          <w:tcPr>
            <w:tcW w:w="2378" w:type="dxa"/>
          </w:tcPr>
          <w:p w14:paraId="32E15C40" w14:textId="7DCC6334"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496</w:t>
            </w:r>
          </w:p>
        </w:tc>
      </w:tr>
      <w:tr w:rsidR="00112F9B" w:rsidRPr="000B2D5D" w14:paraId="1CEBFFB2" w14:textId="0A9CCE2F" w:rsidTr="00112F9B">
        <w:tc>
          <w:tcPr>
            <w:tcW w:w="562" w:type="dxa"/>
          </w:tcPr>
          <w:p w14:paraId="6E044ED8" w14:textId="492C7C71" w:rsidR="005C3CCB" w:rsidRPr="0037312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w:t>
            </w:r>
          </w:p>
        </w:tc>
        <w:tc>
          <w:tcPr>
            <w:tcW w:w="1701" w:type="dxa"/>
          </w:tcPr>
          <w:p w14:paraId="36519521" w14:textId="591B1903" w:rsidR="005C3CCB" w:rsidRPr="0037312D" w:rsidRDefault="000B2D5D"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Prantsusmaa</w:t>
            </w:r>
          </w:p>
        </w:tc>
        <w:tc>
          <w:tcPr>
            <w:tcW w:w="1590" w:type="dxa"/>
          </w:tcPr>
          <w:p w14:paraId="72D2D2C0" w14:textId="267A8F5C"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371</w:t>
            </w:r>
          </w:p>
        </w:tc>
        <w:tc>
          <w:tcPr>
            <w:tcW w:w="516" w:type="dxa"/>
          </w:tcPr>
          <w:p w14:paraId="206CF2E8" w14:textId="29D718CB"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w:t>
            </w:r>
          </w:p>
        </w:tc>
        <w:tc>
          <w:tcPr>
            <w:tcW w:w="2005" w:type="dxa"/>
          </w:tcPr>
          <w:p w14:paraId="17C1AADB" w14:textId="09575D2E"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Prantsusmaa</w:t>
            </w:r>
          </w:p>
        </w:tc>
        <w:tc>
          <w:tcPr>
            <w:tcW w:w="2378" w:type="dxa"/>
          </w:tcPr>
          <w:p w14:paraId="3C9E86C4" w14:textId="398AE555"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372</w:t>
            </w:r>
          </w:p>
        </w:tc>
      </w:tr>
      <w:tr w:rsidR="00112F9B" w:rsidRPr="000B2D5D" w14:paraId="13793BEC" w14:textId="28A4CEB1" w:rsidTr="00112F9B">
        <w:tc>
          <w:tcPr>
            <w:tcW w:w="562" w:type="dxa"/>
          </w:tcPr>
          <w:p w14:paraId="68077661" w14:textId="08AD0E7F"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3.</w:t>
            </w:r>
          </w:p>
        </w:tc>
        <w:tc>
          <w:tcPr>
            <w:tcW w:w="1701" w:type="dxa"/>
          </w:tcPr>
          <w:p w14:paraId="01555889" w14:textId="4FB34121" w:rsidR="005C3CCB" w:rsidRPr="000B2D5D" w:rsidRDefault="000B2D5D"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Soome</w:t>
            </w:r>
          </w:p>
        </w:tc>
        <w:tc>
          <w:tcPr>
            <w:tcW w:w="1590" w:type="dxa"/>
          </w:tcPr>
          <w:p w14:paraId="42322575" w14:textId="5593AA09"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354</w:t>
            </w:r>
          </w:p>
        </w:tc>
        <w:tc>
          <w:tcPr>
            <w:tcW w:w="516" w:type="dxa"/>
          </w:tcPr>
          <w:p w14:paraId="18D3E15C" w14:textId="3BDEDC1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3.</w:t>
            </w:r>
          </w:p>
        </w:tc>
        <w:tc>
          <w:tcPr>
            <w:tcW w:w="2005" w:type="dxa"/>
          </w:tcPr>
          <w:p w14:paraId="359242AC" w14:textId="7E6CEA93"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Soome</w:t>
            </w:r>
          </w:p>
        </w:tc>
        <w:tc>
          <w:tcPr>
            <w:tcW w:w="2378" w:type="dxa"/>
          </w:tcPr>
          <w:p w14:paraId="559A2CB3" w14:textId="4C6CCF15"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338</w:t>
            </w:r>
          </w:p>
        </w:tc>
      </w:tr>
      <w:tr w:rsidR="00112F9B" w:rsidRPr="000B2D5D" w14:paraId="472A85F1" w14:textId="16B1A50C" w:rsidTr="00112F9B">
        <w:tc>
          <w:tcPr>
            <w:tcW w:w="562" w:type="dxa"/>
          </w:tcPr>
          <w:p w14:paraId="2D8129A8" w14:textId="32E23D8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4.</w:t>
            </w:r>
          </w:p>
        </w:tc>
        <w:tc>
          <w:tcPr>
            <w:tcW w:w="1701" w:type="dxa"/>
          </w:tcPr>
          <w:p w14:paraId="4F27CAFA" w14:textId="20B53C73"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B</w:t>
            </w:r>
            <w:r w:rsidR="000B2D5D" w:rsidRPr="000B2D5D">
              <w:rPr>
                <w:rFonts w:ascii="Times New Roman" w:eastAsia="Aptos" w:hAnsi="Times New Roman" w:cs="Times New Roman"/>
                <w:sz w:val="24"/>
                <w:szCs w:val="24"/>
              </w:rPr>
              <w:t>elgia</w:t>
            </w:r>
          </w:p>
        </w:tc>
        <w:tc>
          <w:tcPr>
            <w:tcW w:w="1590" w:type="dxa"/>
          </w:tcPr>
          <w:p w14:paraId="44A2B475" w14:textId="42DECE82"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327</w:t>
            </w:r>
          </w:p>
        </w:tc>
        <w:tc>
          <w:tcPr>
            <w:tcW w:w="516" w:type="dxa"/>
          </w:tcPr>
          <w:p w14:paraId="30F1CBF7" w14:textId="6FAE4EF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4.</w:t>
            </w:r>
          </w:p>
        </w:tc>
        <w:tc>
          <w:tcPr>
            <w:tcW w:w="2005" w:type="dxa"/>
          </w:tcPr>
          <w:p w14:paraId="7C5A34DB" w14:textId="1C95490C"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Belgia</w:t>
            </w:r>
          </w:p>
        </w:tc>
        <w:tc>
          <w:tcPr>
            <w:tcW w:w="2378" w:type="dxa"/>
          </w:tcPr>
          <w:p w14:paraId="381584EB" w14:textId="3AE36CAE"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311</w:t>
            </w:r>
          </w:p>
        </w:tc>
      </w:tr>
      <w:tr w:rsidR="00112F9B" w:rsidRPr="000B2D5D" w14:paraId="5AA6FDB9" w14:textId="2C98F0C2" w:rsidTr="00112F9B">
        <w:tc>
          <w:tcPr>
            <w:tcW w:w="562" w:type="dxa"/>
          </w:tcPr>
          <w:p w14:paraId="4E3B6547" w14:textId="61FA5D8A"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5.</w:t>
            </w:r>
          </w:p>
        </w:tc>
        <w:tc>
          <w:tcPr>
            <w:tcW w:w="1701" w:type="dxa"/>
          </w:tcPr>
          <w:p w14:paraId="57A93DC4" w14:textId="39D29FAA" w:rsidR="005C3CCB" w:rsidRPr="000B2D5D" w:rsidRDefault="000B2D5D"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Holland</w:t>
            </w:r>
          </w:p>
        </w:tc>
        <w:tc>
          <w:tcPr>
            <w:tcW w:w="1590" w:type="dxa"/>
          </w:tcPr>
          <w:p w14:paraId="12B37467" w14:textId="58C212CD"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294</w:t>
            </w:r>
          </w:p>
        </w:tc>
        <w:tc>
          <w:tcPr>
            <w:tcW w:w="516" w:type="dxa"/>
          </w:tcPr>
          <w:p w14:paraId="098551FD" w14:textId="0D188086"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5.</w:t>
            </w:r>
          </w:p>
        </w:tc>
        <w:tc>
          <w:tcPr>
            <w:tcW w:w="2005" w:type="dxa"/>
          </w:tcPr>
          <w:p w14:paraId="4E2B95AC" w14:textId="5867E8CA" w:rsidR="005C3CCB" w:rsidRPr="000B2D5D" w:rsidRDefault="00A14A20"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Holland</w:t>
            </w:r>
          </w:p>
        </w:tc>
        <w:tc>
          <w:tcPr>
            <w:tcW w:w="2378" w:type="dxa"/>
          </w:tcPr>
          <w:p w14:paraId="0258FD99" w14:textId="1748321E" w:rsidR="005C3CCB" w:rsidRPr="000B2D5D" w:rsidRDefault="00A14A20"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290</w:t>
            </w:r>
          </w:p>
        </w:tc>
      </w:tr>
      <w:tr w:rsidR="00112F9B" w:rsidRPr="000B2D5D" w14:paraId="175E4078" w14:textId="2B05961F" w:rsidTr="00112F9B">
        <w:tc>
          <w:tcPr>
            <w:tcW w:w="562" w:type="dxa"/>
          </w:tcPr>
          <w:p w14:paraId="1F63326D" w14:textId="1C2F7DE2"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6.</w:t>
            </w:r>
          </w:p>
        </w:tc>
        <w:tc>
          <w:tcPr>
            <w:tcW w:w="1701" w:type="dxa"/>
          </w:tcPr>
          <w:p w14:paraId="3B9243DC" w14:textId="508FE664" w:rsidR="005C3CCB" w:rsidRPr="000B2D5D" w:rsidRDefault="000B2D5D"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Saksamaa</w:t>
            </w:r>
          </w:p>
        </w:tc>
        <w:tc>
          <w:tcPr>
            <w:tcW w:w="1590" w:type="dxa"/>
          </w:tcPr>
          <w:p w14:paraId="7542149A" w14:textId="3D5E519C"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178</w:t>
            </w:r>
          </w:p>
        </w:tc>
        <w:tc>
          <w:tcPr>
            <w:tcW w:w="516" w:type="dxa"/>
          </w:tcPr>
          <w:p w14:paraId="031D554E" w14:textId="0007550C"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6.</w:t>
            </w:r>
          </w:p>
        </w:tc>
        <w:tc>
          <w:tcPr>
            <w:tcW w:w="2005" w:type="dxa"/>
          </w:tcPr>
          <w:p w14:paraId="6F421A7B" w14:textId="6A681FFD" w:rsidR="005C3CCB" w:rsidRPr="000B2D5D" w:rsidRDefault="00A14A20"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Taani</w:t>
            </w:r>
          </w:p>
        </w:tc>
        <w:tc>
          <w:tcPr>
            <w:tcW w:w="2378" w:type="dxa"/>
          </w:tcPr>
          <w:p w14:paraId="105CFE4E" w14:textId="60091BD4" w:rsidR="005C3CCB" w:rsidRPr="000B2D5D" w:rsidRDefault="00A14A20"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264</w:t>
            </w:r>
          </w:p>
        </w:tc>
      </w:tr>
      <w:tr w:rsidR="00112F9B" w:rsidRPr="000B2D5D" w14:paraId="3B4032AC" w14:textId="5A94B50D" w:rsidTr="00112F9B">
        <w:tc>
          <w:tcPr>
            <w:tcW w:w="562" w:type="dxa"/>
          </w:tcPr>
          <w:p w14:paraId="5C691B78" w14:textId="0BA3A76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7.</w:t>
            </w:r>
          </w:p>
        </w:tc>
        <w:tc>
          <w:tcPr>
            <w:tcW w:w="1701" w:type="dxa"/>
          </w:tcPr>
          <w:p w14:paraId="474FA1CF" w14:textId="2245BF3F" w:rsidR="005C3CCB" w:rsidRPr="000B2D5D" w:rsidRDefault="000B2D5D"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Tšehhi</w:t>
            </w:r>
          </w:p>
        </w:tc>
        <w:tc>
          <w:tcPr>
            <w:tcW w:w="1590" w:type="dxa"/>
          </w:tcPr>
          <w:p w14:paraId="54FF6C86" w14:textId="67A8369A"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173</w:t>
            </w:r>
          </w:p>
        </w:tc>
        <w:tc>
          <w:tcPr>
            <w:tcW w:w="516" w:type="dxa"/>
          </w:tcPr>
          <w:p w14:paraId="65F320DA" w14:textId="345661F6"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7.</w:t>
            </w:r>
          </w:p>
        </w:tc>
        <w:tc>
          <w:tcPr>
            <w:tcW w:w="2005" w:type="dxa"/>
          </w:tcPr>
          <w:p w14:paraId="2CE6C325" w14:textId="7FD685D7"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Saksamaa</w:t>
            </w:r>
          </w:p>
        </w:tc>
        <w:tc>
          <w:tcPr>
            <w:tcW w:w="2378" w:type="dxa"/>
          </w:tcPr>
          <w:p w14:paraId="15F28ED7" w14:textId="5A96D2BB"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178</w:t>
            </w:r>
          </w:p>
        </w:tc>
      </w:tr>
      <w:tr w:rsidR="00112F9B" w:rsidRPr="000B2D5D" w14:paraId="3E514B7C" w14:textId="155E7CCA" w:rsidTr="00112F9B">
        <w:tc>
          <w:tcPr>
            <w:tcW w:w="562" w:type="dxa"/>
          </w:tcPr>
          <w:p w14:paraId="3A5DF6FF" w14:textId="36F38E87" w:rsidR="00A14A20" w:rsidRPr="000B2D5D" w:rsidRDefault="00A14A20" w:rsidP="00A14A20">
            <w:pPr>
              <w:rPr>
                <w:rFonts w:ascii="Times New Roman" w:eastAsia="Aptos" w:hAnsi="Times New Roman" w:cs="Times New Roman"/>
                <w:sz w:val="24"/>
                <w:szCs w:val="24"/>
              </w:rPr>
            </w:pPr>
            <w:r w:rsidRPr="000B2D5D">
              <w:rPr>
                <w:rFonts w:ascii="Times New Roman" w:eastAsia="Aptos" w:hAnsi="Times New Roman" w:cs="Times New Roman"/>
                <w:sz w:val="24"/>
                <w:szCs w:val="24"/>
              </w:rPr>
              <w:t>8.</w:t>
            </w:r>
          </w:p>
        </w:tc>
        <w:tc>
          <w:tcPr>
            <w:tcW w:w="1701" w:type="dxa"/>
          </w:tcPr>
          <w:p w14:paraId="41D97140" w14:textId="616072B0" w:rsidR="00A14A20" w:rsidRPr="000B2D5D" w:rsidRDefault="00A14A20" w:rsidP="00A14A20">
            <w:pPr>
              <w:rPr>
                <w:rFonts w:ascii="Times New Roman" w:eastAsia="Aptos" w:hAnsi="Times New Roman" w:cs="Times New Roman"/>
                <w:sz w:val="24"/>
                <w:szCs w:val="24"/>
              </w:rPr>
            </w:pPr>
            <w:r w:rsidRPr="0037312D">
              <w:rPr>
                <w:rFonts w:ascii="Times New Roman" w:eastAsia="Aptos" w:hAnsi="Times New Roman" w:cs="Times New Roman"/>
                <w:sz w:val="24"/>
                <w:szCs w:val="24"/>
              </w:rPr>
              <w:t>A</w:t>
            </w:r>
            <w:r w:rsidR="000B2D5D" w:rsidRPr="000B2D5D">
              <w:rPr>
                <w:rFonts w:ascii="Times New Roman" w:eastAsia="Aptos" w:hAnsi="Times New Roman" w:cs="Times New Roman"/>
                <w:sz w:val="24"/>
                <w:szCs w:val="24"/>
              </w:rPr>
              <w:t>ustria</w:t>
            </w:r>
          </w:p>
        </w:tc>
        <w:tc>
          <w:tcPr>
            <w:tcW w:w="1590" w:type="dxa"/>
          </w:tcPr>
          <w:p w14:paraId="4DDA6B35" w14:textId="6D549BCE" w:rsidR="00A14A20" w:rsidRPr="000B2D5D" w:rsidRDefault="00A14A20" w:rsidP="00A14A20">
            <w:pPr>
              <w:rPr>
                <w:rFonts w:ascii="Times New Roman" w:eastAsia="Aptos" w:hAnsi="Times New Roman" w:cs="Times New Roman"/>
                <w:sz w:val="24"/>
                <w:szCs w:val="24"/>
              </w:rPr>
            </w:pPr>
            <w:r w:rsidRPr="0037312D">
              <w:rPr>
                <w:rFonts w:ascii="Times New Roman" w:eastAsia="Aptos" w:hAnsi="Times New Roman" w:cs="Times New Roman"/>
                <w:sz w:val="24"/>
                <w:szCs w:val="24"/>
              </w:rPr>
              <w:t>172</w:t>
            </w:r>
          </w:p>
        </w:tc>
        <w:tc>
          <w:tcPr>
            <w:tcW w:w="516" w:type="dxa"/>
          </w:tcPr>
          <w:p w14:paraId="4F4FAA9E" w14:textId="70F8E179" w:rsidR="00A14A20" w:rsidRPr="000B2D5D" w:rsidRDefault="00A14A20" w:rsidP="00A14A20">
            <w:pPr>
              <w:rPr>
                <w:rFonts w:ascii="Times New Roman" w:eastAsia="Aptos" w:hAnsi="Times New Roman" w:cs="Times New Roman"/>
                <w:sz w:val="24"/>
                <w:szCs w:val="24"/>
              </w:rPr>
            </w:pPr>
            <w:r w:rsidRPr="000B2D5D">
              <w:rPr>
                <w:rFonts w:ascii="Times New Roman" w:eastAsia="Aptos" w:hAnsi="Times New Roman" w:cs="Times New Roman"/>
                <w:sz w:val="24"/>
                <w:szCs w:val="24"/>
              </w:rPr>
              <w:t>8.</w:t>
            </w:r>
          </w:p>
        </w:tc>
        <w:tc>
          <w:tcPr>
            <w:tcW w:w="2005" w:type="dxa"/>
          </w:tcPr>
          <w:p w14:paraId="47690DA6" w14:textId="26C0471E" w:rsidR="00A14A20" w:rsidRPr="00112F9B" w:rsidRDefault="00A14A20" w:rsidP="00A14A20">
            <w:pPr>
              <w:rPr>
                <w:rFonts w:ascii="Times New Roman" w:eastAsia="Aptos" w:hAnsi="Times New Roman" w:cs="Times New Roman"/>
                <w:b/>
                <w:bCs/>
                <w:sz w:val="24"/>
                <w:szCs w:val="24"/>
              </w:rPr>
            </w:pPr>
            <w:r w:rsidRPr="00112F9B">
              <w:rPr>
                <w:rFonts w:ascii="Times New Roman" w:eastAsia="Aptos" w:hAnsi="Times New Roman" w:cs="Times New Roman"/>
                <w:b/>
                <w:bCs/>
                <w:sz w:val="24"/>
                <w:szCs w:val="24"/>
              </w:rPr>
              <w:t>Eesti</w:t>
            </w:r>
          </w:p>
        </w:tc>
        <w:tc>
          <w:tcPr>
            <w:tcW w:w="2378" w:type="dxa"/>
          </w:tcPr>
          <w:p w14:paraId="64E60B13" w14:textId="39750BB0" w:rsidR="00A14A20" w:rsidRPr="00112F9B" w:rsidRDefault="00A14A20" w:rsidP="00A14A20">
            <w:pPr>
              <w:rPr>
                <w:rFonts w:ascii="Times New Roman" w:eastAsia="Aptos" w:hAnsi="Times New Roman" w:cs="Times New Roman"/>
                <w:sz w:val="24"/>
                <w:szCs w:val="24"/>
              </w:rPr>
            </w:pPr>
            <w:r w:rsidRPr="00112F9B">
              <w:rPr>
                <w:rFonts w:ascii="Times New Roman" w:eastAsia="Aptos" w:hAnsi="Times New Roman" w:cs="Times New Roman"/>
                <w:sz w:val="24"/>
                <w:szCs w:val="24"/>
              </w:rPr>
              <w:t>175</w:t>
            </w:r>
          </w:p>
        </w:tc>
      </w:tr>
      <w:tr w:rsidR="00112F9B" w:rsidRPr="000B2D5D" w14:paraId="3D2411F0" w14:textId="6843D2DC" w:rsidTr="00112F9B">
        <w:tc>
          <w:tcPr>
            <w:tcW w:w="562" w:type="dxa"/>
          </w:tcPr>
          <w:p w14:paraId="00D765AD" w14:textId="44CB8254"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9.</w:t>
            </w:r>
          </w:p>
        </w:tc>
        <w:tc>
          <w:tcPr>
            <w:tcW w:w="1701" w:type="dxa"/>
          </w:tcPr>
          <w:p w14:paraId="626443D6" w14:textId="64119447" w:rsidR="005C3CCB" w:rsidRPr="00B4668D" w:rsidRDefault="005C3CCB" w:rsidP="005C3CCB">
            <w:pPr>
              <w:rPr>
                <w:rFonts w:ascii="Times New Roman" w:eastAsia="Aptos" w:hAnsi="Times New Roman" w:cs="Times New Roman"/>
                <w:b/>
                <w:bCs/>
                <w:sz w:val="24"/>
                <w:szCs w:val="24"/>
              </w:rPr>
            </w:pPr>
            <w:r w:rsidRPr="00B4668D">
              <w:rPr>
                <w:rFonts w:ascii="Times New Roman" w:eastAsia="Aptos" w:hAnsi="Times New Roman" w:cs="Times New Roman"/>
                <w:b/>
                <w:bCs/>
                <w:sz w:val="24"/>
                <w:szCs w:val="24"/>
              </w:rPr>
              <w:t>E</w:t>
            </w:r>
            <w:r w:rsidR="000B2D5D" w:rsidRPr="00B4668D">
              <w:rPr>
                <w:rFonts w:ascii="Times New Roman" w:eastAsia="Aptos" w:hAnsi="Times New Roman" w:cs="Times New Roman"/>
                <w:b/>
                <w:bCs/>
                <w:sz w:val="24"/>
                <w:szCs w:val="24"/>
              </w:rPr>
              <w:t>esti</w:t>
            </w:r>
          </w:p>
        </w:tc>
        <w:tc>
          <w:tcPr>
            <w:tcW w:w="1590" w:type="dxa"/>
          </w:tcPr>
          <w:p w14:paraId="3B8B461B" w14:textId="5E433342"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169</w:t>
            </w:r>
          </w:p>
        </w:tc>
        <w:tc>
          <w:tcPr>
            <w:tcW w:w="516" w:type="dxa"/>
          </w:tcPr>
          <w:p w14:paraId="690D452F" w14:textId="16EED4E6"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9.</w:t>
            </w:r>
          </w:p>
        </w:tc>
        <w:tc>
          <w:tcPr>
            <w:tcW w:w="2005" w:type="dxa"/>
          </w:tcPr>
          <w:p w14:paraId="63718FE1" w14:textId="25FD7C11"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Austria</w:t>
            </w:r>
          </w:p>
        </w:tc>
        <w:tc>
          <w:tcPr>
            <w:tcW w:w="2378" w:type="dxa"/>
          </w:tcPr>
          <w:p w14:paraId="0CFD1E89" w14:textId="356FC9CF"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172</w:t>
            </w:r>
          </w:p>
        </w:tc>
      </w:tr>
      <w:tr w:rsidR="00112F9B" w:rsidRPr="000B2D5D" w14:paraId="605B11BC" w14:textId="658934BA" w:rsidTr="00112F9B">
        <w:tc>
          <w:tcPr>
            <w:tcW w:w="562" w:type="dxa"/>
          </w:tcPr>
          <w:p w14:paraId="34B035A6" w14:textId="42540FF9"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10.</w:t>
            </w:r>
          </w:p>
        </w:tc>
        <w:tc>
          <w:tcPr>
            <w:tcW w:w="1701" w:type="dxa"/>
          </w:tcPr>
          <w:p w14:paraId="6706E5DD" w14:textId="11B67C24"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M</w:t>
            </w:r>
            <w:r w:rsidR="000B2D5D" w:rsidRPr="000B2D5D">
              <w:rPr>
                <w:rFonts w:ascii="Times New Roman" w:eastAsia="Aptos" w:hAnsi="Times New Roman" w:cs="Times New Roman"/>
                <w:sz w:val="24"/>
                <w:szCs w:val="24"/>
              </w:rPr>
              <w:t>alta</w:t>
            </w:r>
          </w:p>
        </w:tc>
        <w:tc>
          <w:tcPr>
            <w:tcW w:w="1590" w:type="dxa"/>
          </w:tcPr>
          <w:p w14:paraId="0EAD30D8" w14:textId="587E4E4C"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165</w:t>
            </w:r>
          </w:p>
        </w:tc>
        <w:tc>
          <w:tcPr>
            <w:tcW w:w="516" w:type="dxa"/>
          </w:tcPr>
          <w:p w14:paraId="253794FA" w14:textId="636A2B6F"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10.</w:t>
            </w:r>
          </w:p>
        </w:tc>
        <w:tc>
          <w:tcPr>
            <w:tcW w:w="2005" w:type="dxa"/>
          </w:tcPr>
          <w:p w14:paraId="04B3E0E0" w14:textId="0AF8E823"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Tšehhi</w:t>
            </w:r>
          </w:p>
        </w:tc>
        <w:tc>
          <w:tcPr>
            <w:tcW w:w="2378" w:type="dxa"/>
          </w:tcPr>
          <w:p w14:paraId="5BB89DEF" w14:textId="28D74B06"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172</w:t>
            </w:r>
          </w:p>
        </w:tc>
      </w:tr>
      <w:tr w:rsidR="00112F9B" w:rsidRPr="000B2D5D" w14:paraId="5B629CA7" w14:textId="548FB5E9" w:rsidTr="00112F9B">
        <w:tc>
          <w:tcPr>
            <w:tcW w:w="562" w:type="dxa"/>
          </w:tcPr>
          <w:p w14:paraId="6124001C" w14:textId="3F84E3AE"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11.</w:t>
            </w:r>
          </w:p>
        </w:tc>
        <w:tc>
          <w:tcPr>
            <w:tcW w:w="1701" w:type="dxa"/>
          </w:tcPr>
          <w:p w14:paraId="3D2516BA" w14:textId="3CF1AAC1"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P</w:t>
            </w:r>
            <w:r w:rsidR="000B2D5D" w:rsidRPr="000B2D5D">
              <w:rPr>
                <w:rFonts w:ascii="Times New Roman" w:eastAsia="Aptos" w:hAnsi="Times New Roman" w:cs="Times New Roman"/>
                <w:sz w:val="24"/>
                <w:szCs w:val="24"/>
              </w:rPr>
              <w:t>ortugal</w:t>
            </w:r>
          </w:p>
        </w:tc>
        <w:tc>
          <w:tcPr>
            <w:tcW w:w="1590" w:type="dxa"/>
          </w:tcPr>
          <w:p w14:paraId="52E5AE44" w14:textId="3ADA8C18"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154</w:t>
            </w:r>
          </w:p>
        </w:tc>
        <w:tc>
          <w:tcPr>
            <w:tcW w:w="516" w:type="dxa"/>
          </w:tcPr>
          <w:p w14:paraId="505B5898" w14:textId="7B111DC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11.</w:t>
            </w:r>
          </w:p>
        </w:tc>
        <w:tc>
          <w:tcPr>
            <w:tcW w:w="2005" w:type="dxa"/>
          </w:tcPr>
          <w:p w14:paraId="769AF1C5" w14:textId="5435DB2D"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Malta</w:t>
            </w:r>
          </w:p>
        </w:tc>
        <w:tc>
          <w:tcPr>
            <w:tcW w:w="2378" w:type="dxa"/>
          </w:tcPr>
          <w:p w14:paraId="28428E8D" w14:textId="6767ED3A"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170</w:t>
            </w:r>
          </w:p>
        </w:tc>
      </w:tr>
      <w:tr w:rsidR="00112F9B" w:rsidRPr="000B2D5D" w14:paraId="783A923B" w14:textId="1C638813" w:rsidTr="00112F9B">
        <w:tc>
          <w:tcPr>
            <w:tcW w:w="562" w:type="dxa"/>
          </w:tcPr>
          <w:p w14:paraId="24BD1187" w14:textId="5B8C83DC" w:rsidR="005C3CCB" w:rsidRPr="0037312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12.</w:t>
            </w:r>
          </w:p>
        </w:tc>
        <w:tc>
          <w:tcPr>
            <w:tcW w:w="1701" w:type="dxa"/>
          </w:tcPr>
          <w:p w14:paraId="045634EC" w14:textId="45FDD927"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S</w:t>
            </w:r>
            <w:r w:rsidR="000B2D5D" w:rsidRPr="000B2D5D">
              <w:rPr>
                <w:rFonts w:ascii="Times New Roman" w:eastAsia="Aptos" w:hAnsi="Times New Roman" w:cs="Times New Roman"/>
                <w:sz w:val="24"/>
                <w:szCs w:val="24"/>
              </w:rPr>
              <w:t>loveenia</w:t>
            </w:r>
          </w:p>
        </w:tc>
        <w:tc>
          <w:tcPr>
            <w:tcW w:w="1590" w:type="dxa"/>
          </w:tcPr>
          <w:p w14:paraId="7A390325" w14:textId="63EE4310"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141</w:t>
            </w:r>
          </w:p>
        </w:tc>
        <w:tc>
          <w:tcPr>
            <w:tcW w:w="516" w:type="dxa"/>
          </w:tcPr>
          <w:p w14:paraId="78ED0528" w14:textId="41475D19"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12.</w:t>
            </w:r>
          </w:p>
        </w:tc>
        <w:tc>
          <w:tcPr>
            <w:tcW w:w="2005" w:type="dxa"/>
          </w:tcPr>
          <w:p w14:paraId="1A709297" w14:textId="76EB32E7"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Rootsi</w:t>
            </w:r>
          </w:p>
        </w:tc>
        <w:tc>
          <w:tcPr>
            <w:tcW w:w="2378" w:type="dxa"/>
          </w:tcPr>
          <w:p w14:paraId="3167F401" w14:textId="6CC0FBB5"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162</w:t>
            </w:r>
          </w:p>
        </w:tc>
      </w:tr>
      <w:tr w:rsidR="00112F9B" w:rsidRPr="000B2D5D" w14:paraId="4174865B" w14:textId="7C089F8E" w:rsidTr="00112F9B">
        <w:tc>
          <w:tcPr>
            <w:tcW w:w="562" w:type="dxa"/>
          </w:tcPr>
          <w:p w14:paraId="7A08E1EF" w14:textId="2E10EB66" w:rsidR="005C3CCB" w:rsidRPr="0037312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w:t>
            </w:r>
          </w:p>
        </w:tc>
        <w:tc>
          <w:tcPr>
            <w:tcW w:w="1701" w:type="dxa"/>
          </w:tcPr>
          <w:p w14:paraId="41D07B72" w14:textId="7F47AED0"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L</w:t>
            </w:r>
            <w:r w:rsidR="000B2D5D" w:rsidRPr="000B2D5D">
              <w:rPr>
                <w:rFonts w:ascii="Times New Roman" w:eastAsia="Aptos" w:hAnsi="Times New Roman" w:cs="Times New Roman"/>
                <w:sz w:val="24"/>
                <w:szCs w:val="24"/>
              </w:rPr>
              <w:t>eedu</w:t>
            </w:r>
          </w:p>
        </w:tc>
        <w:tc>
          <w:tcPr>
            <w:tcW w:w="1590" w:type="dxa"/>
          </w:tcPr>
          <w:p w14:paraId="761C945C" w14:textId="75823AC1"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138</w:t>
            </w:r>
          </w:p>
        </w:tc>
        <w:tc>
          <w:tcPr>
            <w:tcW w:w="516" w:type="dxa"/>
          </w:tcPr>
          <w:p w14:paraId="68A1FE40" w14:textId="3BBD3DCB"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w:t>
            </w:r>
          </w:p>
        </w:tc>
        <w:tc>
          <w:tcPr>
            <w:tcW w:w="2005" w:type="dxa"/>
          </w:tcPr>
          <w:p w14:paraId="053FAA44" w14:textId="35DE8F89"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Itaalia</w:t>
            </w:r>
          </w:p>
        </w:tc>
        <w:tc>
          <w:tcPr>
            <w:tcW w:w="2378" w:type="dxa"/>
          </w:tcPr>
          <w:p w14:paraId="71DDF894" w14:textId="2B25435A"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158</w:t>
            </w:r>
          </w:p>
        </w:tc>
      </w:tr>
      <w:tr w:rsidR="00112F9B" w:rsidRPr="000B2D5D" w14:paraId="7D1E53EF" w14:textId="6B96387A" w:rsidTr="00112F9B">
        <w:tc>
          <w:tcPr>
            <w:tcW w:w="562" w:type="dxa"/>
          </w:tcPr>
          <w:p w14:paraId="2E53317E" w14:textId="25C305BD" w:rsidR="005C3CCB" w:rsidRPr="0037312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14.</w:t>
            </w:r>
          </w:p>
        </w:tc>
        <w:tc>
          <w:tcPr>
            <w:tcW w:w="1701" w:type="dxa"/>
          </w:tcPr>
          <w:p w14:paraId="489E7FD8" w14:textId="79B5EC32"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L</w:t>
            </w:r>
            <w:r w:rsidR="000B2D5D" w:rsidRPr="000B2D5D">
              <w:rPr>
                <w:rFonts w:ascii="Times New Roman" w:eastAsia="Aptos" w:hAnsi="Times New Roman" w:cs="Times New Roman"/>
                <w:sz w:val="24"/>
                <w:szCs w:val="24"/>
              </w:rPr>
              <w:t>äti</w:t>
            </w:r>
          </w:p>
        </w:tc>
        <w:tc>
          <w:tcPr>
            <w:tcW w:w="1590" w:type="dxa"/>
          </w:tcPr>
          <w:p w14:paraId="039B6FD8" w14:textId="5B3BB4D8" w:rsidR="005C3CCB" w:rsidRPr="0037312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136</w:t>
            </w:r>
          </w:p>
        </w:tc>
        <w:tc>
          <w:tcPr>
            <w:tcW w:w="516" w:type="dxa"/>
          </w:tcPr>
          <w:p w14:paraId="0D8AA74B" w14:textId="05D9EC20"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14.</w:t>
            </w:r>
          </w:p>
        </w:tc>
        <w:tc>
          <w:tcPr>
            <w:tcW w:w="2005" w:type="dxa"/>
          </w:tcPr>
          <w:p w14:paraId="4CF1CD6F" w14:textId="36AFAB4A"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Portugal</w:t>
            </w:r>
          </w:p>
        </w:tc>
        <w:tc>
          <w:tcPr>
            <w:tcW w:w="2378" w:type="dxa"/>
          </w:tcPr>
          <w:p w14:paraId="7D01A41E" w14:textId="6B10C822"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154</w:t>
            </w:r>
          </w:p>
        </w:tc>
      </w:tr>
      <w:tr w:rsidR="00112F9B" w:rsidRPr="000B2D5D" w14:paraId="05FDEAC5" w14:textId="43020038" w:rsidTr="00112F9B">
        <w:tc>
          <w:tcPr>
            <w:tcW w:w="562" w:type="dxa"/>
          </w:tcPr>
          <w:p w14:paraId="636791BB" w14:textId="1F07D5D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15.</w:t>
            </w:r>
          </w:p>
        </w:tc>
        <w:tc>
          <w:tcPr>
            <w:tcW w:w="1701" w:type="dxa"/>
          </w:tcPr>
          <w:p w14:paraId="174EAFFE" w14:textId="6360A5E1"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L</w:t>
            </w:r>
            <w:r w:rsidR="000B2D5D" w:rsidRPr="000B2D5D">
              <w:rPr>
                <w:rFonts w:ascii="Times New Roman" w:eastAsia="Aptos" w:hAnsi="Times New Roman" w:cs="Times New Roman"/>
                <w:sz w:val="24"/>
                <w:szCs w:val="24"/>
              </w:rPr>
              <w:t>uksemburg</w:t>
            </w:r>
          </w:p>
        </w:tc>
        <w:tc>
          <w:tcPr>
            <w:tcW w:w="1590" w:type="dxa"/>
          </w:tcPr>
          <w:p w14:paraId="40C25CD2" w14:textId="3710F101"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136</w:t>
            </w:r>
          </w:p>
        </w:tc>
        <w:tc>
          <w:tcPr>
            <w:tcW w:w="516" w:type="dxa"/>
          </w:tcPr>
          <w:p w14:paraId="7B6FAAF1" w14:textId="14444512"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15.</w:t>
            </w:r>
          </w:p>
        </w:tc>
        <w:tc>
          <w:tcPr>
            <w:tcW w:w="2005" w:type="dxa"/>
          </w:tcPr>
          <w:p w14:paraId="394F7C4E" w14:textId="2FE9AFFA"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Sloveenia</w:t>
            </w:r>
          </w:p>
        </w:tc>
        <w:tc>
          <w:tcPr>
            <w:tcW w:w="2378" w:type="dxa"/>
          </w:tcPr>
          <w:p w14:paraId="3ECF3EC8" w14:textId="58F63221"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143</w:t>
            </w:r>
          </w:p>
        </w:tc>
      </w:tr>
      <w:tr w:rsidR="00112F9B" w:rsidRPr="000B2D5D" w14:paraId="40B58C8B" w14:textId="2FA861B6" w:rsidTr="00112F9B">
        <w:tc>
          <w:tcPr>
            <w:tcW w:w="562" w:type="dxa"/>
          </w:tcPr>
          <w:p w14:paraId="6C6ACFF1" w14:textId="4E214578"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16.</w:t>
            </w:r>
          </w:p>
        </w:tc>
        <w:tc>
          <w:tcPr>
            <w:tcW w:w="1701" w:type="dxa"/>
          </w:tcPr>
          <w:p w14:paraId="58B83D45" w14:textId="53278F8E"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R</w:t>
            </w:r>
            <w:r w:rsidR="000B2D5D" w:rsidRPr="000B2D5D">
              <w:rPr>
                <w:rFonts w:ascii="Times New Roman" w:eastAsia="Aptos" w:hAnsi="Times New Roman" w:cs="Times New Roman"/>
                <w:sz w:val="24"/>
                <w:szCs w:val="24"/>
              </w:rPr>
              <w:t>umeenia</w:t>
            </w:r>
          </w:p>
        </w:tc>
        <w:tc>
          <w:tcPr>
            <w:tcW w:w="1590" w:type="dxa"/>
          </w:tcPr>
          <w:p w14:paraId="2F136F7C" w14:textId="46015DD0"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135</w:t>
            </w:r>
          </w:p>
        </w:tc>
        <w:tc>
          <w:tcPr>
            <w:tcW w:w="516" w:type="dxa"/>
          </w:tcPr>
          <w:p w14:paraId="17A8C5B6" w14:textId="1A1A74EB"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16.</w:t>
            </w:r>
          </w:p>
        </w:tc>
        <w:tc>
          <w:tcPr>
            <w:tcW w:w="2005" w:type="dxa"/>
          </w:tcPr>
          <w:p w14:paraId="49CA09E1" w14:textId="2113116A"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Luksemburg</w:t>
            </w:r>
          </w:p>
        </w:tc>
        <w:tc>
          <w:tcPr>
            <w:tcW w:w="2378" w:type="dxa"/>
          </w:tcPr>
          <w:p w14:paraId="69B961E6" w14:textId="622008E8"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143</w:t>
            </w:r>
          </w:p>
        </w:tc>
      </w:tr>
      <w:tr w:rsidR="00112F9B" w:rsidRPr="000B2D5D" w14:paraId="00917F72" w14:textId="07EDAC25" w:rsidTr="00112F9B">
        <w:tc>
          <w:tcPr>
            <w:tcW w:w="562" w:type="dxa"/>
          </w:tcPr>
          <w:p w14:paraId="1E525132" w14:textId="2187DD3D"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17.</w:t>
            </w:r>
          </w:p>
        </w:tc>
        <w:tc>
          <w:tcPr>
            <w:tcW w:w="1701" w:type="dxa"/>
          </w:tcPr>
          <w:p w14:paraId="5701C022" w14:textId="2391930A" w:rsidR="00435CCB" w:rsidRPr="000B2D5D" w:rsidRDefault="000B2D5D"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Hispaania</w:t>
            </w:r>
          </w:p>
        </w:tc>
        <w:tc>
          <w:tcPr>
            <w:tcW w:w="1590" w:type="dxa"/>
          </w:tcPr>
          <w:p w14:paraId="7934B170" w14:textId="3BE1B139" w:rsidR="00435CCB" w:rsidRPr="000B2D5D" w:rsidRDefault="00435CCB" w:rsidP="00435CCB">
            <w:pPr>
              <w:rPr>
                <w:rFonts w:ascii="Times New Roman" w:eastAsia="Aptos" w:hAnsi="Times New Roman" w:cs="Times New Roman"/>
                <w:sz w:val="24"/>
                <w:szCs w:val="24"/>
              </w:rPr>
            </w:pPr>
            <w:r w:rsidRPr="0037312D">
              <w:rPr>
                <w:rFonts w:ascii="Times New Roman" w:eastAsia="Aptos" w:hAnsi="Times New Roman" w:cs="Times New Roman"/>
                <w:sz w:val="24"/>
                <w:szCs w:val="24"/>
              </w:rPr>
              <w:t>132</w:t>
            </w:r>
          </w:p>
        </w:tc>
        <w:tc>
          <w:tcPr>
            <w:tcW w:w="516" w:type="dxa"/>
          </w:tcPr>
          <w:p w14:paraId="758814C3" w14:textId="040429C0"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17.</w:t>
            </w:r>
          </w:p>
        </w:tc>
        <w:tc>
          <w:tcPr>
            <w:tcW w:w="2005" w:type="dxa"/>
          </w:tcPr>
          <w:p w14:paraId="370458F8" w14:textId="4B8FBCC5"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Hispaania</w:t>
            </w:r>
          </w:p>
        </w:tc>
        <w:tc>
          <w:tcPr>
            <w:tcW w:w="2378" w:type="dxa"/>
          </w:tcPr>
          <w:p w14:paraId="43F1B705" w14:textId="6449B106"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142</w:t>
            </w:r>
          </w:p>
        </w:tc>
      </w:tr>
      <w:tr w:rsidR="00112F9B" w:rsidRPr="000B2D5D" w14:paraId="30CE1B3D" w14:textId="2B0721C5" w:rsidTr="00112F9B">
        <w:tc>
          <w:tcPr>
            <w:tcW w:w="562" w:type="dxa"/>
          </w:tcPr>
          <w:p w14:paraId="7956AEDF" w14:textId="22C67377"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18.</w:t>
            </w:r>
          </w:p>
        </w:tc>
        <w:tc>
          <w:tcPr>
            <w:tcW w:w="1701" w:type="dxa"/>
          </w:tcPr>
          <w:p w14:paraId="0D7FA9E9" w14:textId="46FEFBBB"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S</w:t>
            </w:r>
            <w:r w:rsidR="000B2D5D" w:rsidRPr="000B2D5D">
              <w:rPr>
                <w:rFonts w:ascii="Times New Roman" w:eastAsia="Aptos" w:hAnsi="Times New Roman" w:cs="Times New Roman"/>
                <w:sz w:val="24"/>
                <w:szCs w:val="24"/>
              </w:rPr>
              <w:t>lovakkia</w:t>
            </w:r>
          </w:p>
        </w:tc>
        <w:tc>
          <w:tcPr>
            <w:tcW w:w="1590" w:type="dxa"/>
          </w:tcPr>
          <w:p w14:paraId="75A5FDB9" w14:textId="0503822B"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132</w:t>
            </w:r>
          </w:p>
        </w:tc>
        <w:tc>
          <w:tcPr>
            <w:tcW w:w="516" w:type="dxa"/>
          </w:tcPr>
          <w:p w14:paraId="7C03973E" w14:textId="2EC25E14"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18.</w:t>
            </w:r>
          </w:p>
        </w:tc>
        <w:tc>
          <w:tcPr>
            <w:tcW w:w="2005" w:type="dxa"/>
          </w:tcPr>
          <w:p w14:paraId="766E65AB" w14:textId="4B852CFB"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Leedu</w:t>
            </w:r>
          </w:p>
        </w:tc>
        <w:tc>
          <w:tcPr>
            <w:tcW w:w="2378" w:type="dxa"/>
          </w:tcPr>
          <w:p w14:paraId="4BA74C12" w14:textId="215DF0ED"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141</w:t>
            </w:r>
          </w:p>
        </w:tc>
      </w:tr>
      <w:tr w:rsidR="00112F9B" w:rsidRPr="000B2D5D" w14:paraId="2FFDC40C" w14:textId="6C1E2FA5" w:rsidTr="00112F9B">
        <w:tc>
          <w:tcPr>
            <w:tcW w:w="562" w:type="dxa"/>
          </w:tcPr>
          <w:p w14:paraId="19968E74" w14:textId="3BBCFBEC"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19.</w:t>
            </w:r>
          </w:p>
        </w:tc>
        <w:tc>
          <w:tcPr>
            <w:tcW w:w="1701" w:type="dxa"/>
          </w:tcPr>
          <w:p w14:paraId="3FE3A519" w14:textId="06E5B29B"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P</w:t>
            </w:r>
            <w:r w:rsidR="000B2D5D" w:rsidRPr="000B2D5D">
              <w:rPr>
                <w:rFonts w:ascii="Times New Roman" w:eastAsia="Aptos" w:hAnsi="Times New Roman" w:cs="Times New Roman"/>
                <w:sz w:val="24"/>
                <w:szCs w:val="24"/>
              </w:rPr>
              <w:t>oola</w:t>
            </w:r>
          </w:p>
        </w:tc>
        <w:tc>
          <w:tcPr>
            <w:tcW w:w="1590" w:type="dxa"/>
          </w:tcPr>
          <w:p w14:paraId="1B418953" w14:textId="48FAD86F"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122</w:t>
            </w:r>
          </w:p>
        </w:tc>
        <w:tc>
          <w:tcPr>
            <w:tcW w:w="516" w:type="dxa"/>
          </w:tcPr>
          <w:p w14:paraId="3C3DF571" w14:textId="719FE900"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19.</w:t>
            </w:r>
          </w:p>
        </w:tc>
        <w:tc>
          <w:tcPr>
            <w:tcW w:w="2005" w:type="dxa"/>
          </w:tcPr>
          <w:p w14:paraId="0AA9FFB7" w14:textId="23F24081"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Ungari</w:t>
            </w:r>
          </w:p>
        </w:tc>
        <w:tc>
          <w:tcPr>
            <w:tcW w:w="2378" w:type="dxa"/>
          </w:tcPr>
          <w:p w14:paraId="5D16B65D" w14:textId="10EBDD16"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138</w:t>
            </w:r>
          </w:p>
        </w:tc>
      </w:tr>
      <w:tr w:rsidR="00112F9B" w:rsidRPr="000B2D5D" w14:paraId="4ED5120E" w14:textId="4B5EFD81" w:rsidTr="00112F9B">
        <w:tc>
          <w:tcPr>
            <w:tcW w:w="562" w:type="dxa"/>
          </w:tcPr>
          <w:p w14:paraId="65AB3E26" w14:textId="74B6EACB"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20.</w:t>
            </w:r>
          </w:p>
        </w:tc>
        <w:tc>
          <w:tcPr>
            <w:tcW w:w="1701" w:type="dxa"/>
          </w:tcPr>
          <w:p w14:paraId="757C2BA4" w14:textId="24DC2A61" w:rsidR="00435CCB" w:rsidRPr="000B2D5D" w:rsidRDefault="000B2D5D"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Küpros</w:t>
            </w:r>
          </w:p>
        </w:tc>
        <w:tc>
          <w:tcPr>
            <w:tcW w:w="1590" w:type="dxa"/>
          </w:tcPr>
          <w:p w14:paraId="37A32BBD" w14:textId="60710651" w:rsidR="00435CCB" w:rsidRPr="000B2D5D" w:rsidRDefault="00435CCB" w:rsidP="00435CCB">
            <w:pPr>
              <w:rPr>
                <w:rFonts w:ascii="Times New Roman" w:eastAsia="Aptos" w:hAnsi="Times New Roman" w:cs="Times New Roman"/>
                <w:sz w:val="24"/>
                <w:szCs w:val="24"/>
              </w:rPr>
            </w:pPr>
            <w:r w:rsidRPr="0037312D">
              <w:rPr>
                <w:rFonts w:ascii="Times New Roman" w:eastAsia="Aptos" w:hAnsi="Times New Roman" w:cs="Times New Roman"/>
                <w:sz w:val="24"/>
                <w:szCs w:val="24"/>
              </w:rPr>
              <w:t>122</w:t>
            </w:r>
          </w:p>
        </w:tc>
        <w:tc>
          <w:tcPr>
            <w:tcW w:w="516" w:type="dxa"/>
          </w:tcPr>
          <w:p w14:paraId="09D1C090" w14:textId="1EBA86A2"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20.</w:t>
            </w:r>
          </w:p>
        </w:tc>
        <w:tc>
          <w:tcPr>
            <w:tcW w:w="2005" w:type="dxa"/>
          </w:tcPr>
          <w:p w14:paraId="0FE159C1" w14:textId="78616BC7"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Kreeka</w:t>
            </w:r>
          </w:p>
        </w:tc>
        <w:tc>
          <w:tcPr>
            <w:tcW w:w="2378" w:type="dxa"/>
          </w:tcPr>
          <w:p w14:paraId="16301109" w14:textId="4C70B47E" w:rsidR="00435CCB" w:rsidRPr="000B2D5D" w:rsidRDefault="00435CCB" w:rsidP="00435CCB">
            <w:pPr>
              <w:rPr>
                <w:rFonts w:ascii="Times New Roman" w:eastAsia="Aptos" w:hAnsi="Times New Roman" w:cs="Times New Roman"/>
                <w:sz w:val="24"/>
                <w:szCs w:val="24"/>
              </w:rPr>
            </w:pPr>
            <w:r w:rsidRPr="000B2D5D">
              <w:rPr>
                <w:rFonts w:ascii="Times New Roman" w:eastAsia="Aptos" w:hAnsi="Times New Roman" w:cs="Times New Roman"/>
                <w:sz w:val="24"/>
                <w:szCs w:val="24"/>
              </w:rPr>
              <w:t>137</w:t>
            </w:r>
          </w:p>
        </w:tc>
      </w:tr>
      <w:tr w:rsidR="00112F9B" w:rsidRPr="000B2D5D" w14:paraId="5CC16F0A" w14:textId="4D0A5192" w:rsidTr="00112F9B">
        <w:tc>
          <w:tcPr>
            <w:tcW w:w="562" w:type="dxa"/>
          </w:tcPr>
          <w:p w14:paraId="69E14AE2" w14:textId="07B98F30"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21.</w:t>
            </w:r>
          </w:p>
        </w:tc>
        <w:tc>
          <w:tcPr>
            <w:tcW w:w="1701" w:type="dxa"/>
          </w:tcPr>
          <w:p w14:paraId="0302B884" w14:textId="4A9B66A2"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Kreeka</w:t>
            </w:r>
          </w:p>
        </w:tc>
        <w:tc>
          <w:tcPr>
            <w:tcW w:w="1590" w:type="dxa"/>
          </w:tcPr>
          <w:p w14:paraId="1A6D4F76" w14:textId="2B4FAB64"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118</w:t>
            </w:r>
          </w:p>
        </w:tc>
        <w:tc>
          <w:tcPr>
            <w:tcW w:w="516" w:type="dxa"/>
          </w:tcPr>
          <w:p w14:paraId="6E8E1B7D" w14:textId="74CBC266"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21.</w:t>
            </w:r>
          </w:p>
        </w:tc>
        <w:tc>
          <w:tcPr>
            <w:tcW w:w="2005" w:type="dxa"/>
          </w:tcPr>
          <w:p w14:paraId="67D01060" w14:textId="106F4EFC"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Rumeenia</w:t>
            </w:r>
          </w:p>
        </w:tc>
        <w:tc>
          <w:tcPr>
            <w:tcW w:w="2378" w:type="dxa"/>
          </w:tcPr>
          <w:p w14:paraId="1FE83CEF" w14:textId="6C869C17"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135</w:t>
            </w:r>
          </w:p>
        </w:tc>
      </w:tr>
      <w:tr w:rsidR="00112F9B" w:rsidRPr="000B2D5D" w14:paraId="2DDE87D0" w14:textId="2B767012" w:rsidTr="00112F9B">
        <w:tc>
          <w:tcPr>
            <w:tcW w:w="562" w:type="dxa"/>
          </w:tcPr>
          <w:p w14:paraId="44E20533" w14:textId="35934A6F"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22.</w:t>
            </w:r>
          </w:p>
        </w:tc>
        <w:tc>
          <w:tcPr>
            <w:tcW w:w="1701" w:type="dxa"/>
          </w:tcPr>
          <w:p w14:paraId="2DEE4939" w14:textId="2D3F5DC0"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H</w:t>
            </w:r>
            <w:r w:rsidR="000B2D5D" w:rsidRPr="000B2D5D">
              <w:rPr>
                <w:rFonts w:ascii="Times New Roman" w:eastAsia="Aptos" w:hAnsi="Times New Roman" w:cs="Times New Roman"/>
                <w:sz w:val="24"/>
                <w:szCs w:val="24"/>
              </w:rPr>
              <w:t>orvaatia</w:t>
            </w:r>
          </w:p>
        </w:tc>
        <w:tc>
          <w:tcPr>
            <w:tcW w:w="1590" w:type="dxa"/>
          </w:tcPr>
          <w:p w14:paraId="297BE56D" w14:textId="7E333F1E"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118</w:t>
            </w:r>
          </w:p>
        </w:tc>
        <w:tc>
          <w:tcPr>
            <w:tcW w:w="516" w:type="dxa"/>
          </w:tcPr>
          <w:p w14:paraId="111D58A6" w14:textId="47EDC32F"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22.</w:t>
            </w:r>
          </w:p>
        </w:tc>
        <w:tc>
          <w:tcPr>
            <w:tcW w:w="2005" w:type="dxa"/>
          </w:tcPr>
          <w:p w14:paraId="0ED9665E" w14:textId="56EF276F"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Läti</w:t>
            </w:r>
          </w:p>
        </w:tc>
        <w:tc>
          <w:tcPr>
            <w:tcW w:w="2378" w:type="dxa"/>
          </w:tcPr>
          <w:p w14:paraId="79B634CF" w14:textId="2DB81959"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134</w:t>
            </w:r>
          </w:p>
        </w:tc>
      </w:tr>
      <w:tr w:rsidR="00112F9B" w:rsidRPr="000B2D5D" w14:paraId="26AD784C" w14:textId="5E14D3F8" w:rsidTr="00112F9B">
        <w:tc>
          <w:tcPr>
            <w:tcW w:w="562" w:type="dxa"/>
          </w:tcPr>
          <w:p w14:paraId="35F019A0" w14:textId="3581F0AB"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23</w:t>
            </w:r>
          </w:p>
        </w:tc>
        <w:tc>
          <w:tcPr>
            <w:tcW w:w="1701" w:type="dxa"/>
          </w:tcPr>
          <w:p w14:paraId="5713E00C" w14:textId="33A4EA72" w:rsidR="005C3CCB" w:rsidRPr="000B2D5D" w:rsidRDefault="000B2D5D"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Ungari</w:t>
            </w:r>
          </w:p>
        </w:tc>
        <w:tc>
          <w:tcPr>
            <w:tcW w:w="1590" w:type="dxa"/>
          </w:tcPr>
          <w:p w14:paraId="30870CCB" w14:textId="3B541ECF"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108</w:t>
            </w:r>
          </w:p>
        </w:tc>
        <w:tc>
          <w:tcPr>
            <w:tcW w:w="516" w:type="dxa"/>
          </w:tcPr>
          <w:p w14:paraId="480298D1" w14:textId="0765ACEE"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23</w:t>
            </w:r>
          </w:p>
        </w:tc>
        <w:tc>
          <w:tcPr>
            <w:tcW w:w="2005" w:type="dxa"/>
          </w:tcPr>
          <w:p w14:paraId="33E26233" w14:textId="658DFBF6"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Slovakkia</w:t>
            </w:r>
          </w:p>
        </w:tc>
        <w:tc>
          <w:tcPr>
            <w:tcW w:w="2378" w:type="dxa"/>
          </w:tcPr>
          <w:p w14:paraId="6014CB26" w14:textId="23346BDC"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133</w:t>
            </w:r>
          </w:p>
        </w:tc>
      </w:tr>
      <w:tr w:rsidR="00112F9B" w:rsidRPr="000B2D5D" w14:paraId="2913ABD6" w14:textId="18C26CE3" w:rsidTr="00112F9B">
        <w:tc>
          <w:tcPr>
            <w:tcW w:w="562" w:type="dxa"/>
          </w:tcPr>
          <w:p w14:paraId="11D0E971" w14:textId="2D600AAC"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24</w:t>
            </w:r>
          </w:p>
        </w:tc>
        <w:tc>
          <w:tcPr>
            <w:tcW w:w="1701" w:type="dxa"/>
          </w:tcPr>
          <w:p w14:paraId="16983CAA" w14:textId="6EB43764"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B</w:t>
            </w:r>
            <w:r w:rsidR="000B2D5D" w:rsidRPr="000B2D5D">
              <w:rPr>
                <w:rFonts w:ascii="Times New Roman" w:eastAsia="Aptos" w:hAnsi="Times New Roman" w:cs="Times New Roman"/>
                <w:sz w:val="24"/>
                <w:szCs w:val="24"/>
              </w:rPr>
              <w:t>ulgaaria</w:t>
            </w:r>
          </w:p>
        </w:tc>
        <w:tc>
          <w:tcPr>
            <w:tcW w:w="1590" w:type="dxa"/>
          </w:tcPr>
          <w:p w14:paraId="695C0A77" w14:textId="18CA41B7" w:rsidR="005C3CCB" w:rsidRPr="000B2D5D" w:rsidRDefault="005C3CCB" w:rsidP="005C3CCB">
            <w:pPr>
              <w:rPr>
                <w:rFonts w:ascii="Times New Roman" w:eastAsia="Aptos" w:hAnsi="Times New Roman" w:cs="Times New Roman"/>
                <w:sz w:val="24"/>
                <w:szCs w:val="24"/>
              </w:rPr>
            </w:pPr>
            <w:r w:rsidRPr="0037312D">
              <w:rPr>
                <w:rFonts w:ascii="Times New Roman" w:eastAsia="Aptos" w:hAnsi="Times New Roman" w:cs="Times New Roman"/>
                <w:sz w:val="24"/>
                <w:szCs w:val="24"/>
              </w:rPr>
              <w:t>99</w:t>
            </w:r>
          </w:p>
        </w:tc>
        <w:tc>
          <w:tcPr>
            <w:tcW w:w="516" w:type="dxa"/>
          </w:tcPr>
          <w:p w14:paraId="0B0A66BA" w14:textId="62A7EB8B" w:rsidR="005C3CCB" w:rsidRPr="000B2D5D" w:rsidRDefault="005C3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24</w:t>
            </w:r>
          </w:p>
        </w:tc>
        <w:tc>
          <w:tcPr>
            <w:tcW w:w="2005" w:type="dxa"/>
          </w:tcPr>
          <w:p w14:paraId="76FB1B1B" w14:textId="38D8141F"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Küpros</w:t>
            </w:r>
          </w:p>
        </w:tc>
        <w:tc>
          <w:tcPr>
            <w:tcW w:w="2378" w:type="dxa"/>
          </w:tcPr>
          <w:p w14:paraId="75D81282" w14:textId="51214A2F" w:rsidR="005C3CCB" w:rsidRPr="000B2D5D" w:rsidRDefault="00435CCB" w:rsidP="005C3CCB">
            <w:pPr>
              <w:rPr>
                <w:rFonts w:ascii="Times New Roman" w:eastAsia="Aptos" w:hAnsi="Times New Roman" w:cs="Times New Roman"/>
                <w:sz w:val="24"/>
                <w:szCs w:val="24"/>
              </w:rPr>
            </w:pPr>
            <w:r w:rsidRPr="000B2D5D">
              <w:rPr>
                <w:rFonts w:ascii="Times New Roman" w:eastAsia="Aptos" w:hAnsi="Times New Roman" w:cs="Times New Roman"/>
                <w:sz w:val="24"/>
                <w:szCs w:val="24"/>
              </w:rPr>
              <w:t>130</w:t>
            </w:r>
          </w:p>
        </w:tc>
      </w:tr>
      <w:tr w:rsidR="00112F9B" w:rsidRPr="000B2D5D" w14:paraId="55A98765" w14:textId="7D4B0174" w:rsidTr="00112F9B">
        <w:tc>
          <w:tcPr>
            <w:tcW w:w="562" w:type="dxa"/>
          </w:tcPr>
          <w:p w14:paraId="0F86E6F2" w14:textId="5FA214BC" w:rsidR="005C3CCB" w:rsidRPr="0037312D" w:rsidRDefault="005C3CCB" w:rsidP="0037312D">
            <w:pPr>
              <w:rPr>
                <w:rFonts w:ascii="Times New Roman" w:eastAsia="Aptos" w:hAnsi="Times New Roman" w:cs="Times New Roman"/>
                <w:sz w:val="24"/>
                <w:szCs w:val="24"/>
              </w:rPr>
            </w:pPr>
          </w:p>
        </w:tc>
        <w:tc>
          <w:tcPr>
            <w:tcW w:w="1701" w:type="dxa"/>
          </w:tcPr>
          <w:p w14:paraId="455693C7" w14:textId="53793A8C" w:rsidR="005C3CCB" w:rsidRPr="0037312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Taani</w:t>
            </w:r>
          </w:p>
        </w:tc>
        <w:tc>
          <w:tcPr>
            <w:tcW w:w="1590" w:type="dxa"/>
          </w:tcPr>
          <w:p w14:paraId="2570062C" w14:textId="2415C76E" w:rsidR="005C3CCB" w:rsidRPr="0037312D" w:rsidRDefault="005C3CCB" w:rsidP="0037312D">
            <w:pPr>
              <w:rPr>
                <w:rFonts w:ascii="Times New Roman" w:eastAsia="Aptos" w:hAnsi="Times New Roman" w:cs="Times New Roman"/>
                <w:sz w:val="24"/>
                <w:szCs w:val="24"/>
              </w:rPr>
            </w:pPr>
          </w:p>
        </w:tc>
        <w:tc>
          <w:tcPr>
            <w:tcW w:w="516" w:type="dxa"/>
          </w:tcPr>
          <w:p w14:paraId="16D9CE72" w14:textId="466F8FD7" w:rsidR="005C3CCB" w:rsidRPr="000B2D5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25</w:t>
            </w:r>
          </w:p>
        </w:tc>
        <w:tc>
          <w:tcPr>
            <w:tcW w:w="2005" w:type="dxa"/>
          </w:tcPr>
          <w:p w14:paraId="69210ACD" w14:textId="3031327E" w:rsidR="005C3CCB" w:rsidRPr="000B2D5D" w:rsidRDefault="00435CCB"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Horvaatia</w:t>
            </w:r>
          </w:p>
        </w:tc>
        <w:tc>
          <w:tcPr>
            <w:tcW w:w="2378" w:type="dxa"/>
          </w:tcPr>
          <w:p w14:paraId="4183C5A3" w14:textId="14B23F4A" w:rsidR="005C3CCB" w:rsidRPr="000B2D5D" w:rsidRDefault="00435CCB"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126</w:t>
            </w:r>
          </w:p>
        </w:tc>
      </w:tr>
      <w:tr w:rsidR="00112F9B" w:rsidRPr="000B2D5D" w14:paraId="68ECE960" w14:textId="7741D9D9" w:rsidTr="00112F9B">
        <w:tc>
          <w:tcPr>
            <w:tcW w:w="562" w:type="dxa"/>
          </w:tcPr>
          <w:p w14:paraId="1DBE5616" w14:textId="77777777" w:rsidR="005C3CCB" w:rsidRPr="000B2D5D" w:rsidRDefault="005C3CCB" w:rsidP="0037312D">
            <w:pPr>
              <w:rPr>
                <w:rFonts w:ascii="Times New Roman" w:eastAsia="Aptos" w:hAnsi="Times New Roman" w:cs="Times New Roman"/>
                <w:sz w:val="24"/>
                <w:szCs w:val="24"/>
              </w:rPr>
            </w:pPr>
          </w:p>
        </w:tc>
        <w:tc>
          <w:tcPr>
            <w:tcW w:w="1701" w:type="dxa"/>
          </w:tcPr>
          <w:p w14:paraId="29F95EE3" w14:textId="342BA939" w:rsidR="005C3CCB" w:rsidRPr="000B2D5D" w:rsidRDefault="005C3CCB"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I</w:t>
            </w:r>
            <w:r w:rsidR="000B2D5D" w:rsidRPr="000B2D5D">
              <w:rPr>
                <w:rFonts w:ascii="Times New Roman" w:eastAsia="Aptos" w:hAnsi="Times New Roman" w:cs="Times New Roman"/>
                <w:sz w:val="24"/>
                <w:szCs w:val="24"/>
              </w:rPr>
              <w:t>taalia</w:t>
            </w:r>
          </w:p>
        </w:tc>
        <w:tc>
          <w:tcPr>
            <w:tcW w:w="1590" w:type="dxa"/>
          </w:tcPr>
          <w:p w14:paraId="5EB9FC96" w14:textId="77777777" w:rsidR="005C3CCB" w:rsidRPr="000B2D5D" w:rsidRDefault="005C3CCB" w:rsidP="0037312D">
            <w:pPr>
              <w:rPr>
                <w:rFonts w:ascii="Times New Roman" w:eastAsia="Aptos" w:hAnsi="Times New Roman" w:cs="Times New Roman"/>
                <w:sz w:val="24"/>
                <w:szCs w:val="24"/>
              </w:rPr>
            </w:pPr>
          </w:p>
        </w:tc>
        <w:tc>
          <w:tcPr>
            <w:tcW w:w="516" w:type="dxa"/>
          </w:tcPr>
          <w:p w14:paraId="201BE355" w14:textId="083792F5" w:rsidR="005C3CCB" w:rsidRPr="000B2D5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26</w:t>
            </w:r>
          </w:p>
        </w:tc>
        <w:tc>
          <w:tcPr>
            <w:tcW w:w="2005" w:type="dxa"/>
          </w:tcPr>
          <w:p w14:paraId="59053A8D" w14:textId="45062D0E" w:rsidR="005C3CCB" w:rsidRPr="000B2D5D" w:rsidRDefault="00435CCB"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Poola</w:t>
            </w:r>
          </w:p>
        </w:tc>
        <w:tc>
          <w:tcPr>
            <w:tcW w:w="2378" w:type="dxa"/>
          </w:tcPr>
          <w:p w14:paraId="344F5FA8" w14:textId="71E6A8BA" w:rsidR="005C3CCB" w:rsidRPr="000B2D5D" w:rsidRDefault="00435CCB"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117</w:t>
            </w:r>
          </w:p>
        </w:tc>
      </w:tr>
      <w:tr w:rsidR="00112F9B" w:rsidRPr="000B2D5D" w14:paraId="05139F0B" w14:textId="64157364" w:rsidTr="00112F9B">
        <w:tc>
          <w:tcPr>
            <w:tcW w:w="562" w:type="dxa"/>
          </w:tcPr>
          <w:p w14:paraId="783806B9" w14:textId="77777777" w:rsidR="005C3CCB" w:rsidRPr="000B2D5D" w:rsidRDefault="005C3CCB" w:rsidP="0037312D">
            <w:pPr>
              <w:rPr>
                <w:rFonts w:ascii="Times New Roman" w:eastAsia="Aptos" w:hAnsi="Times New Roman" w:cs="Times New Roman"/>
                <w:sz w:val="24"/>
                <w:szCs w:val="24"/>
              </w:rPr>
            </w:pPr>
          </w:p>
        </w:tc>
        <w:tc>
          <w:tcPr>
            <w:tcW w:w="1701" w:type="dxa"/>
          </w:tcPr>
          <w:p w14:paraId="1866D461" w14:textId="01EF4159" w:rsidR="005C3CCB" w:rsidRPr="000B2D5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Rootsi</w:t>
            </w:r>
          </w:p>
        </w:tc>
        <w:tc>
          <w:tcPr>
            <w:tcW w:w="1590" w:type="dxa"/>
          </w:tcPr>
          <w:p w14:paraId="3BEE59BE" w14:textId="77777777" w:rsidR="005C3CCB" w:rsidRPr="000B2D5D" w:rsidRDefault="005C3CCB" w:rsidP="0037312D">
            <w:pPr>
              <w:rPr>
                <w:rFonts w:ascii="Times New Roman" w:eastAsia="Aptos" w:hAnsi="Times New Roman" w:cs="Times New Roman"/>
                <w:sz w:val="24"/>
                <w:szCs w:val="24"/>
              </w:rPr>
            </w:pPr>
          </w:p>
        </w:tc>
        <w:tc>
          <w:tcPr>
            <w:tcW w:w="516" w:type="dxa"/>
          </w:tcPr>
          <w:p w14:paraId="41F592F5" w14:textId="35D6EFD8" w:rsidR="005C3CCB" w:rsidRPr="000B2D5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27.</w:t>
            </w:r>
          </w:p>
        </w:tc>
        <w:tc>
          <w:tcPr>
            <w:tcW w:w="2005" w:type="dxa"/>
          </w:tcPr>
          <w:p w14:paraId="08035715" w14:textId="66F630FA" w:rsidR="005C3CCB" w:rsidRPr="000B2D5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Bulgaaria</w:t>
            </w:r>
          </w:p>
        </w:tc>
        <w:tc>
          <w:tcPr>
            <w:tcW w:w="2378" w:type="dxa"/>
          </w:tcPr>
          <w:p w14:paraId="25F8A87C" w14:textId="5E6A7528" w:rsidR="005C3CCB" w:rsidRPr="000B2D5D" w:rsidRDefault="000B2D5D" w:rsidP="0037312D">
            <w:pPr>
              <w:rPr>
                <w:rFonts w:ascii="Times New Roman" w:eastAsia="Aptos" w:hAnsi="Times New Roman" w:cs="Times New Roman"/>
                <w:sz w:val="24"/>
                <w:szCs w:val="24"/>
              </w:rPr>
            </w:pPr>
            <w:r w:rsidRPr="000B2D5D">
              <w:rPr>
                <w:rFonts w:ascii="Times New Roman" w:eastAsia="Aptos" w:hAnsi="Times New Roman" w:cs="Times New Roman"/>
                <w:sz w:val="24"/>
                <w:szCs w:val="24"/>
              </w:rPr>
              <w:t>96</w:t>
            </w:r>
          </w:p>
        </w:tc>
      </w:tr>
      <w:bookmarkEnd w:id="32"/>
    </w:tbl>
    <w:p w14:paraId="71F1EFE6" w14:textId="77777777" w:rsidR="0037312D" w:rsidRPr="000B2D5D" w:rsidRDefault="0037312D" w:rsidP="00A80A85">
      <w:pPr>
        <w:spacing w:after="0" w:line="240" w:lineRule="auto"/>
        <w:jc w:val="both"/>
        <w:rPr>
          <w:rFonts w:ascii="Times New Roman" w:hAnsi="Times New Roman" w:cs="Times New Roman"/>
          <w:noProof/>
          <w:sz w:val="24"/>
          <w:szCs w:val="24"/>
        </w:rPr>
      </w:pPr>
    </w:p>
    <w:p w14:paraId="631293D1" w14:textId="4EAE4C33" w:rsidR="00E815F4" w:rsidRPr="00844A26" w:rsidRDefault="00E815F4" w:rsidP="00E815F4">
      <w:pPr>
        <w:spacing w:after="0" w:line="240" w:lineRule="auto"/>
        <w:jc w:val="both"/>
        <w:rPr>
          <w:rFonts w:ascii="Times New Roman" w:hAnsi="Times New Roman" w:cs="Times New Roman"/>
          <w:noProof/>
          <w:sz w:val="24"/>
          <w:szCs w:val="24"/>
        </w:rPr>
      </w:pPr>
      <w:r w:rsidRPr="00844A26">
        <w:rPr>
          <w:rFonts w:ascii="Times New Roman" w:hAnsi="Times New Roman" w:cs="Times New Roman"/>
          <w:noProof/>
          <w:sz w:val="24"/>
          <w:szCs w:val="24"/>
        </w:rPr>
        <w:t>E-sigarettide vedelike aktsiis lähiriikides on toodud tabelis 1</w:t>
      </w:r>
      <w:r w:rsidR="006C221E">
        <w:rPr>
          <w:rFonts w:ascii="Times New Roman" w:hAnsi="Times New Roman" w:cs="Times New Roman"/>
          <w:noProof/>
          <w:sz w:val="24"/>
          <w:szCs w:val="24"/>
        </w:rPr>
        <w:t>6</w:t>
      </w:r>
      <w:r w:rsidRPr="00844A26">
        <w:rPr>
          <w:rFonts w:ascii="Times New Roman" w:hAnsi="Times New Roman" w:cs="Times New Roman"/>
          <w:noProof/>
          <w:sz w:val="24"/>
          <w:szCs w:val="24"/>
        </w:rPr>
        <w:t xml:space="preserve">. Teada on, et </w:t>
      </w:r>
      <w:r w:rsidR="00457133">
        <w:rPr>
          <w:rFonts w:ascii="Times New Roman" w:hAnsi="Times New Roman" w:cs="Times New Roman"/>
          <w:noProof/>
          <w:sz w:val="24"/>
          <w:szCs w:val="24"/>
        </w:rPr>
        <w:t xml:space="preserve">2025. aastal tõstetakse </w:t>
      </w:r>
      <w:r w:rsidRPr="00844A26">
        <w:rPr>
          <w:rFonts w:ascii="Times New Roman" w:hAnsi="Times New Roman" w:cs="Times New Roman"/>
          <w:noProof/>
          <w:sz w:val="24"/>
          <w:szCs w:val="24"/>
        </w:rPr>
        <w:t>L</w:t>
      </w:r>
      <w:r w:rsidR="00457133">
        <w:rPr>
          <w:rFonts w:ascii="Times New Roman" w:hAnsi="Times New Roman" w:cs="Times New Roman"/>
          <w:noProof/>
          <w:sz w:val="24"/>
          <w:szCs w:val="24"/>
        </w:rPr>
        <w:t xml:space="preserve">ätis aktsiisi </w:t>
      </w:r>
      <w:r w:rsidRPr="00844A26">
        <w:rPr>
          <w:rFonts w:ascii="Times New Roman" w:hAnsi="Times New Roman" w:cs="Times New Roman"/>
          <w:noProof/>
          <w:sz w:val="24"/>
          <w:szCs w:val="24"/>
        </w:rPr>
        <w:t>0,2</w:t>
      </w:r>
      <w:r w:rsidR="00457133">
        <w:rPr>
          <w:rFonts w:ascii="Times New Roman" w:hAnsi="Times New Roman" w:cs="Times New Roman"/>
          <w:noProof/>
          <w:sz w:val="24"/>
          <w:szCs w:val="24"/>
        </w:rPr>
        <w:t>9</w:t>
      </w:r>
      <w:r w:rsidRPr="00844A26">
        <w:rPr>
          <w:rFonts w:ascii="Times New Roman" w:hAnsi="Times New Roman" w:cs="Times New Roman"/>
          <w:noProof/>
          <w:sz w:val="24"/>
          <w:szCs w:val="24"/>
        </w:rPr>
        <w:t xml:space="preserve"> eurole milliliitri kohta</w:t>
      </w:r>
      <w:r w:rsidR="00457133">
        <w:rPr>
          <w:rFonts w:ascii="Times New Roman" w:hAnsi="Times New Roman" w:cs="Times New Roman"/>
          <w:noProof/>
          <w:sz w:val="24"/>
          <w:szCs w:val="24"/>
        </w:rPr>
        <w:t xml:space="preserve"> ja Leedus jõustus käesoleval aastal aktsiisimäär, mis on kõrgem Eesti aktsiisist.</w:t>
      </w:r>
    </w:p>
    <w:p w14:paraId="38FC9667" w14:textId="77777777" w:rsidR="001F1B02" w:rsidRDefault="001F1B02" w:rsidP="00E815F4">
      <w:pPr>
        <w:spacing w:after="0" w:line="240" w:lineRule="auto"/>
        <w:jc w:val="both"/>
        <w:rPr>
          <w:rFonts w:ascii="Times New Roman" w:hAnsi="Times New Roman" w:cs="Times New Roman"/>
          <w:b/>
          <w:bCs/>
          <w:noProof/>
          <w:sz w:val="24"/>
          <w:szCs w:val="24"/>
        </w:rPr>
      </w:pPr>
    </w:p>
    <w:p w14:paraId="38889A49" w14:textId="6AC23F20" w:rsidR="00E815F4" w:rsidRPr="00844A26" w:rsidRDefault="00E815F4" w:rsidP="00E815F4">
      <w:pPr>
        <w:spacing w:after="0" w:line="240" w:lineRule="auto"/>
        <w:jc w:val="both"/>
        <w:rPr>
          <w:rFonts w:ascii="Times New Roman" w:hAnsi="Times New Roman" w:cs="Times New Roman"/>
          <w:sz w:val="24"/>
          <w:szCs w:val="24"/>
        </w:rPr>
      </w:pPr>
      <w:r w:rsidRPr="00420DBE">
        <w:rPr>
          <w:rFonts w:ascii="Times New Roman" w:hAnsi="Times New Roman" w:cs="Times New Roman"/>
          <w:b/>
          <w:bCs/>
          <w:noProof/>
          <w:sz w:val="24"/>
          <w:szCs w:val="24"/>
        </w:rPr>
        <w:t>Tabel 1</w:t>
      </w:r>
      <w:r w:rsidR="006C221E">
        <w:rPr>
          <w:rFonts w:ascii="Times New Roman" w:hAnsi="Times New Roman" w:cs="Times New Roman"/>
          <w:b/>
          <w:bCs/>
          <w:noProof/>
          <w:sz w:val="24"/>
          <w:szCs w:val="24"/>
        </w:rPr>
        <w:t>6</w:t>
      </w:r>
      <w:r w:rsidRPr="00420DBE">
        <w:rPr>
          <w:rFonts w:ascii="Times New Roman" w:hAnsi="Times New Roman" w:cs="Times New Roman"/>
          <w:b/>
          <w:bCs/>
          <w:noProof/>
          <w:sz w:val="24"/>
          <w:szCs w:val="24"/>
        </w:rPr>
        <w:t>.</w:t>
      </w:r>
      <w:r w:rsidRPr="00844A26">
        <w:rPr>
          <w:rFonts w:ascii="Times New Roman" w:hAnsi="Times New Roman" w:cs="Times New Roman"/>
          <w:noProof/>
          <w:sz w:val="24"/>
          <w:szCs w:val="24"/>
        </w:rPr>
        <w:t xml:space="preserve"> E-sigarettide vedelike aktsiisimäär </w:t>
      </w:r>
      <w:r w:rsidR="00B35FF1">
        <w:rPr>
          <w:rFonts w:ascii="Times New Roman" w:hAnsi="Times New Roman" w:cs="Times New Roman"/>
          <w:noProof/>
          <w:sz w:val="24"/>
          <w:szCs w:val="24"/>
        </w:rPr>
        <w:t>eurodes milliliitri kohta</w:t>
      </w:r>
    </w:p>
    <w:tbl>
      <w:tblPr>
        <w:tblStyle w:val="TableGrid1"/>
        <w:tblW w:w="0" w:type="auto"/>
        <w:tblLook w:val="04A0" w:firstRow="1" w:lastRow="0" w:firstColumn="1" w:lastColumn="0" w:noHBand="0" w:noVBand="1"/>
      </w:tblPr>
      <w:tblGrid>
        <w:gridCol w:w="1812"/>
        <w:gridCol w:w="877"/>
        <w:gridCol w:w="850"/>
        <w:gridCol w:w="996"/>
        <w:gridCol w:w="708"/>
        <w:gridCol w:w="708"/>
        <w:gridCol w:w="708"/>
      </w:tblGrid>
      <w:tr w:rsidR="005069B2" w:rsidRPr="00354B75" w14:paraId="1BF9FDB4" w14:textId="62E52006" w:rsidTr="000F420E">
        <w:tc>
          <w:tcPr>
            <w:tcW w:w="1812" w:type="dxa"/>
            <w:shd w:val="clear" w:color="auto" w:fill="C6D9F1" w:themeFill="text2" w:themeFillTint="33"/>
          </w:tcPr>
          <w:p w14:paraId="6B93B936"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Riik</w:t>
            </w:r>
          </w:p>
        </w:tc>
        <w:tc>
          <w:tcPr>
            <w:tcW w:w="877" w:type="dxa"/>
            <w:shd w:val="clear" w:color="auto" w:fill="C6D9F1" w:themeFill="text2" w:themeFillTint="33"/>
          </w:tcPr>
          <w:p w14:paraId="1D352C87" w14:textId="756317A6" w:rsidR="005069B2" w:rsidRPr="00354B75" w:rsidRDefault="005069B2" w:rsidP="00D327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2024</w:t>
            </w:r>
          </w:p>
        </w:tc>
        <w:tc>
          <w:tcPr>
            <w:tcW w:w="850" w:type="dxa"/>
            <w:shd w:val="clear" w:color="auto" w:fill="C6D9F1" w:themeFill="text2" w:themeFillTint="33"/>
          </w:tcPr>
          <w:p w14:paraId="254A5155" w14:textId="22BAE467" w:rsidR="005069B2" w:rsidRPr="00354B75" w:rsidRDefault="005069B2" w:rsidP="00D327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2025</w:t>
            </w:r>
          </w:p>
        </w:tc>
        <w:tc>
          <w:tcPr>
            <w:tcW w:w="851" w:type="dxa"/>
            <w:shd w:val="clear" w:color="auto" w:fill="C6D9F1" w:themeFill="text2" w:themeFillTint="33"/>
          </w:tcPr>
          <w:p w14:paraId="5E2110C8" w14:textId="669BDBD4" w:rsidR="005069B2" w:rsidRPr="00354B75" w:rsidRDefault="005069B2" w:rsidP="00D327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2025</w:t>
            </w:r>
            <w:r w:rsidR="000E720C">
              <w:rPr>
                <w:rFonts w:ascii="Times New Roman" w:hAnsi="Times New Roman" w:cs="Times New Roman"/>
                <w:sz w:val="24"/>
                <w:szCs w:val="24"/>
              </w:rPr>
              <w:t>.07</w:t>
            </w:r>
          </w:p>
        </w:tc>
        <w:tc>
          <w:tcPr>
            <w:tcW w:w="708" w:type="dxa"/>
            <w:shd w:val="clear" w:color="auto" w:fill="C6D9F1" w:themeFill="text2" w:themeFillTint="33"/>
          </w:tcPr>
          <w:p w14:paraId="56660B7B" w14:textId="1EC8B2DB" w:rsidR="005069B2" w:rsidRPr="00354B75" w:rsidRDefault="005069B2" w:rsidP="00D327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2026</w:t>
            </w:r>
          </w:p>
        </w:tc>
        <w:tc>
          <w:tcPr>
            <w:tcW w:w="708" w:type="dxa"/>
            <w:shd w:val="clear" w:color="auto" w:fill="C6D9F1" w:themeFill="text2" w:themeFillTint="33"/>
          </w:tcPr>
          <w:p w14:paraId="6A66D225" w14:textId="123FD407" w:rsidR="005069B2" w:rsidRDefault="005069B2" w:rsidP="00D327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2027</w:t>
            </w:r>
          </w:p>
        </w:tc>
        <w:tc>
          <w:tcPr>
            <w:tcW w:w="708" w:type="dxa"/>
            <w:shd w:val="clear" w:color="auto" w:fill="C6D9F1" w:themeFill="text2" w:themeFillTint="33"/>
          </w:tcPr>
          <w:p w14:paraId="0B0A7AB2" w14:textId="5BF2417C" w:rsidR="005069B2" w:rsidRDefault="005069B2" w:rsidP="00D3273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2028</w:t>
            </w:r>
          </w:p>
        </w:tc>
      </w:tr>
      <w:tr w:rsidR="005069B2" w:rsidRPr="00354B75" w14:paraId="7535EC1A" w14:textId="2C11C373" w:rsidTr="000F420E">
        <w:tc>
          <w:tcPr>
            <w:tcW w:w="1812" w:type="dxa"/>
          </w:tcPr>
          <w:p w14:paraId="6086A0E1"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Eesti</w:t>
            </w:r>
          </w:p>
        </w:tc>
        <w:tc>
          <w:tcPr>
            <w:tcW w:w="877" w:type="dxa"/>
          </w:tcPr>
          <w:p w14:paraId="27D6C450" w14:textId="2CD495F8"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0,2</w:t>
            </w:r>
            <w:r>
              <w:rPr>
                <w:rFonts w:ascii="Times New Roman" w:hAnsi="Times New Roman" w:cs="Times New Roman"/>
                <w:sz w:val="24"/>
                <w:szCs w:val="24"/>
              </w:rPr>
              <w:t>1</w:t>
            </w:r>
          </w:p>
        </w:tc>
        <w:tc>
          <w:tcPr>
            <w:tcW w:w="850" w:type="dxa"/>
          </w:tcPr>
          <w:p w14:paraId="51FA214E" w14:textId="503DB68D" w:rsidR="005069B2" w:rsidRPr="00354B75" w:rsidRDefault="005069B2"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0,22</w:t>
            </w:r>
          </w:p>
        </w:tc>
        <w:tc>
          <w:tcPr>
            <w:tcW w:w="851" w:type="dxa"/>
          </w:tcPr>
          <w:p w14:paraId="183D75AE" w14:textId="6F269BD3" w:rsidR="005069B2" w:rsidRPr="00354B75" w:rsidRDefault="005069B2"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0,23</w:t>
            </w:r>
          </w:p>
        </w:tc>
        <w:tc>
          <w:tcPr>
            <w:tcW w:w="708" w:type="dxa"/>
          </w:tcPr>
          <w:p w14:paraId="7B465308" w14:textId="783DF3A5" w:rsidR="005069B2" w:rsidRPr="00354B75" w:rsidRDefault="000E720C"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0,25</w:t>
            </w:r>
          </w:p>
        </w:tc>
        <w:tc>
          <w:tcPr>
            <w:tcW w:w="708" w:type="dxa"/>
          </w:tcPr>
          <w:p w14:paraId="538DE982" w14:textId="20A5735A" w:rsidR="005069B2" w:rsidRPr="00354B75" w:rsidRDefault="000E720C"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0,26</w:t>
            </w:r>
          </w:p>
        </w:tc>
        <w:tc>
          <w:tcPr>
            <w:tcW w:w="708" w:type="dxa"/>
          </w:tcPr>
          <w:p w14:paraId="4083E2E0" w14:textId="32441681" w:rsidR="005069B2" w:rsidRPr="00354B75" w:rsidRDefault="000E720C"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0,27</w:t>
            </w:r>
          </w:p>
        </w:tc>
      </w:tr>
      <w:tr w:rsidR="005069B2" w:rsidRPr="00354B75" w14:paraId="5DA306A5" w14:textId="1EA38BE3" w:rsidTr="000F420E">
        <w:tc>
          <w:tcPr>
            <w:tcW w:w="1812" w:type="dxa"/>
          </w:tcPr>
          <w:p w14:paraId="30AFA6BE"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Läti</w:t>
            </w:r>
          </w:p>
        </w:tc>
        <w:tc>
          <w:tcPr>
            <w:tcW w:w="877" w:type="dxa"/>
          </w:tcPr>
          <w:p w14:paraId="5D9CA641" w14:textId="6090FBE2"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0,2</w:t>
            </w:r>
            <w:r w:rsidR="000E720C">
              <w:rPr>
                <w:rFonts w:ascii="Times New Roman" w:hAnsi="Times New Roman" w:cs="Times New Roman"/>
                <w:sz w:val="24"/>
                <w:szCs w:val="24"/>
              </w:rPr>
              <w:t>4</w:t>
            </w:r>
          </w:p>
        </w:tc>
        <w:tc>
          <w:tcPr>
            <w:tcW w:w="850" w:type="dxa"/>
          </w:tcPr>
          <w:p w14:paraId="419D4411" w14:textId="324DC3EA" w:rsidR="005069B2" w:rsidRPr="00354B75" w:rsidRDefault="000E720C"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0,29</w:t>
            </w:r>
          </w:p>
        </w:tc>
        <w:tc>
          <w:tcPr>
            <w:tcW w:w="851" w:type="dxa"/>
          </w:tcPr>
          <w:p w14:paraId="6C069F53" w14:textId="16C7BEE0"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29C03E95" w14:textId="391EA182" w:rsidR="005069B2" w:rsidRPr="00354B75" w:rsidRDefault="000E720C"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0,35</w:t>
            </w:r>
          </w:p>
        </w:tc>
        <w:tc>
          <w:tcPr>
            <w:tcW w:w="708" w:type="dxa"/>
          </w:tcPr>
          <w:p w14:paraId="7B38D4B0"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033A3525"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r>
      <w:tr w:rsidR="005069B2" w:rsidRPr="00354B75" w14:paraId="314920B1" w14:textId="6B159053" w:rsidTr="000F420E">
        <w:tc>
          <w:tcPr>
            <w:tcW w:w="1812" w:type="dxa"/>
          </w:tcPr>
          <w:p w14:paraId="5242CB85"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Leedu</w:t>
            </w:r>
          </w:p>
        </w:tc>
        <w:tc>
          <w:tcPr>
            <w:tcW w:w="877" w:type="dxa"/>
          </w:tcPr>
          <w:p w14:paraId="67869683" w14:textId="5FA3A0B1"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0,</w:t>
            </w:r>
            <w:r w:rsidR="000E720C">
              <w:rPr>
                <w:rFonts w:ascii="Times New Roman" w:hAnsi="Times New Roman" w:cs="Times New Roman"/>
                <w:sz w:val="24"/>
                <w:szCs w:val="24"/>
              </w:rPr>
              <w:t>25</w:t>
            </w:r>
          </w:p>
        </w:tc>
        <w:tc>
          <w:tcPr>
            <w:tcW w:w="850" w:type="dxa"/>
          </w:tcPr>
          <w:p w14:paraId="12B1B190"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851" w:type="dxa"/>
          </w:tcPr>
          <w:p w14:paraId="0B358DC8"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265E2E47"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2D7B3097"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354EAFB9"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r>
      <w:tr w:rsidR="005069B2" w:rsidRPr="00354B75" w14:paraId="4D5634FF" w14:textId="26B82872" w:rsidTr="000F420E">
        <w:tc>
          <w:tcPr>
            <w:tcW w:w="1812" w:type="dxa"/>
          </w:tcPr>
          <w:p w14:paraId="5D77FEDD"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Soome</w:t>
            </w:r>
          </w:p>
        </w:tc>
        <w:tc>
          <w:tcPr>
            <w:tcW w:w="877" w:type="dxa"/>
          </w:tcPr>
          <w:p w14:paraId="5F7958F2"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0,3</w:t>
            </w:r>
            <w:r>
              <w:rPr>
                <w:rFonts w:ascii="Times New Roman" w:hAnsi="Times New Roman" w:cs="Times New Roman"/>
                <w:sz w:val="24"/>
                <w:szCs w:val="24"/>
              </w:rPr>
              <w:t>0</w:t>
            </w:r>
          </w:p>
        </w:tc>
        <w:tc>
          <w:tcPr>
            <w:tcW w:w="850" w:type="dxa"/>
          </w:tcPr>
          <w:p w14:paraId="79205DA3"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851" w:type="dxa"/>
          </w:tcPr>
          <w:p w14:paraId="5B7815E8"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668B9D65"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30A63EFD"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01F467E6"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r>
      <w:tr w:rsidR="005069B2" w:rsidRPr="00354B75" w14:paraId="733C1512" w14:textId="184284CD" w:rsidTr="000F420E">
        <w:tc>
          <w:tcPr>
            <w:tcW w:w="1812" w:type="dxa"/>
          </w:tcPr>
          <w:p w14:paraId="7F3C08DA"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Rootsi</w:t>
            </w:r>
          </w:p>
        </w:tc>
        <w:tc>
          <w:tcPr>
            <w:tcW w:w="877" w:type="dxa"/>
          </w:tcPr>
          <w:p w14:paraId="3D2C9AD1" w14:textId="5F76E791" w:rsidR="005069B2" w:rsidRPr="00354B75" w:rsidRDefault="005069B2" w:rsidP="00D3273E">
            <w:pPr>
              <w:autoSpaceDE w:val="0"/>
              <w:autoSpaceDN w:val="0"/>
              <w:adjustRightInd w:val="0"/>
              <w:jc w:val="both"/>
              <w:rPr>
                <w:rFonts w:ascii="Times New Roman" w:hAnsi="Times New Roman" w:cs="Times New Roman"/>
                <w:sz w:val="24"/>
                <w:szCs w:val="24"/>
              </w:rPr>
            </w:pPr>
            <w:r w:rsidRPr="00354B75">
              <w:rPr>
                <w:rFonts w:ascii="Times New Roman" w:hAnsi="Times New Roman" w:cs="Times New Roman"/>
                <w:sz w:val="24"/>
                <w:szCs w:val="24"/>
              </w:rPr>
              <w:t>0,</w:t>
            </w:r>
            <w:r w:rsidR="00457133">
              <w:rPr>
                <w:rFonts w:ascii="Times New Roman" w:hAnsi="Times New Roman" w:cs="Times New Roman"/>
                <w:sz w:val="24"/>
                <w:szCs w:val="24"/>
              </w:rPr>
              <w:t>20</w:t>
            </w:r>
          </w:p>
        </w:tc>
        <w:tc>
          <w:tcPr>
            <w:tcW w:w="850" w:type="dxa"/>
          </w:tcPr>
          <w:p w14:paraId="68BEAF90"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851" w:type="dxa"/>
          </w:tcPr>
          <w:p w14:paraId="31842F76"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59D86EED"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32ABA106"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4AED6053" w14:textId="77777777" w:rsidR="005069B2" w:rsidRPr="00354B75" w:rsidRDefault="005069B2" w:rsidP="00D3273E">
            <w:pPr>
              <w:autoSpaceDE w:val="0"/>
              <w:autoSpaceDN w:val="0"/>
              <w:adjustRightInd w:val="0"/>
              <w:jc w:val="both"/>
              <w:rPr>
                <w:rFonts w:ascii="Times New Roman" w:hAnsi="Times New Roman" w:cs="Times New Roman"/>
                <w:sz w:val="24"/>
                <w:szCs w:val="24"/>
              </w:rPr>
            </w:pPr>
          </w:p>
        </w:tc>
      </w:tr>
      <w:tr w:rsidR="005069B2" w:rsidRPr="00354B75" w14:paraId="479858A6" w14:textId="0F95354F" w:rsidTr="000F420E">
        <w:tc>
          <w:tcPr>
            <w:tcW w:w="1812" w:type="dxa"/>
          </w:tcPr>
          <w:p w14:paraId="630148E0"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Taani</w:t>
            </w:r>
          </w:p>
        </w:tc>
        <w:tc>
          <w:tcPr>
            <w:tcW w:w="877" w:type="dxa"/>
          </w:tcPr>
          <w:p w14:paraId="4355A499" w14:textId="77777777" w:rsidR="005069B2" w:rsidRPr="00354B75" w:rsidRDefault="005069B2" w:rsidP="00D3273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0,20</w:t>
            </w:r>
          </w:p>
        </w:tc>
        <w:tc>
          <w:tcPr>
            <w:tcW w:w="850" w:type="dxa"/>
          </w:tcPr>
          <w:p w14:paraId="2C903BC7" w14:textId="77777777" w:rsidR="005069B2" w:rsidRDefault="005069B2" w:rsidP="00D3273E">
            <w:pPr>
              <w:autoSpaceDE w:val="0"/>
              <w:autoSpaceDN w:val="0"/>
              <w:adjustRightInd w:val="0"/>
              <w:jc w:val="both"/>
              <w:rPr>
                <w:rFonts w:ascii="Times New Roman" w:hAnsi="Times New Roman" w:cs="Times New Roman"/>
                <w:sz w:val="24"/>
                <w:szCs w:val="24"/>
              </w:rPr>
            </w:pPr>
          </w:p>
        </w:tc>
        <w:tc>
          <w:tcPr>
            <w:tcW w:w="851" w:type="dxa"/>
          </w:tcPr>
          <w:p w14:paraId="01D20FA2" w14:textId="77777777" w:rsidR="005069B2"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0EC65A99" w14:textId="77777777" w:rsidR="005069B2"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13A9E2D7" w14:textId="77777777" w:rsidR="005069B2" w:rsidRDefault="005069B2" w:rsidP="00D3273E">
            <w:pPr>
              <w:autoSpaceDE w:val="0"/>
              <w:autoSpaceDN w:val="0"/>
              <w:adjustRightInd w:val="0"/>
              <w:jc w:val="both"/>
              <w:rPr>
                <w:rFonts w:ascii="Times New Roman" w:hAnsi="Times New Roman" w:cs="Times New Roman"/>
                <w:sz w:val="24"/>
                <w:szCs w:val="24"/>
              </w:rPr>
            </w:pPr>
          </w:p>
        </w:tc>
        <w:tc>
          <w:tcPr>
            <w:tcW w:w="708" w:type="dxa"/>
          </w:tcPr>
          <w:p w14:paraId="6A2AD36A" w14:textId="77777777" w:rsidR="005069B2" w:rsidRDefault="005069B2" w:rsidP="00D3273E">
            <w:pPr>
              <w:autoSpaceDE w:val="0"/>
              <w:autoSpaceDN w:val="0"/>
              <w:adjustRightInd w:val="0"/>
              <w:jc w:val="both"/>
              <w:rPr>
                <w:rFonts w:ascii="Times New Roman" w:hAnsi="Times New Roman" w:cs="Times New Roman"/>
                <w:sz w:val="24"/>
                <w:szCs w:val="24"/>
              </w:rPr>
            </w:pPr>
          </w:p>
        </w:tc>
      </w:tr>
    </w:tbl>
    <w:p w14:paraId="6A352058" w14:textId="77777777" w:rsidR="0037312D" w:rsidRPr="000B2D5D" w:rsidRDefault="0037312D" w:rsidP="00A80A85">
      <w:pPr>
        <w:spacing w:after="0" w:line="240" w:lineRule="auto"/>
        <w:jc w:val="both"/>
        <w:rPr>
          <w:rFonts w:ascii="Times New Roman" w:hAnsi="Times New Roman" w:cs="Times New Roman"/>
          <w:noProof/>
          <w:sz w:val="24"/>
          <w:szCs w:val="24"/>
        </w:rPr>
      </w:pPr>
    </w:p>
    <w:bookmarkEnd w:id="31"/>
    <w:p w14:paraId="3CFDEE5D" w14:textId="5764C4BF" w:rsidR="00A80A85" w:rsidRPr="00E72E45" w:rsidRDefault="00A80A85" w:rsidP="00A80A85">
      <w:pPr>
        <w:spacing w:after="0" w:line="240" w:lineRule="auto"/>
        <w:jc w:val="both"/>
        <w:rPr>
          <w:rFonts w:ascii="Times New Roman" w:hAnsi="Times New Roman" w:cs="Times New Roman"/>
          <w:noProof/>
          <w:sz w:val="24"/>
          <w:szCs w:val="24"/>
        </w:rPr>
      </w:pPr>
      <w:r w:rsidRPr="00E72E45">
        <w:rPr>
          <w:rFonts w:ascii="Times New Roman" w:hAnsi="Times New Roman" w:cs="Times New Roman"/>
          <w:b/>
          <w:bCs/>
          <w:noProof/>
          <w:sz w:val="24"/>
          <w:szCs w:val="24"/>
        </w:rPr>
        <w:t>Mõju olulisus</w:t>
      </w:r>
      <w:r w:rsidRPr="00E72E45">
        <w:rPr>
          <w:rFonts w:ascii="Times New Roman" w:hAnsi="Times New Roman" w:cs="Times New Roman"/>
          <w:noProof/>
          <w:sz w:val="24"/>
          <w:szCs w:val="24"/>
        </w:rPr>
        <w:t xml:space="preserve">: </w:t>
      </w:r>
    </w:p>
    <w:p w14:paraId="5D37B8B5" w14:textId="54DE4D5B" w:rsidR="005722C9" w:rsidRDefault="00A80A85" w:rsidP="00A80A85">
      <w:pPr>
        <w:spacing w:after="0" w:line="240" w:lineRule="auto"/>
        <w:jc w:val="both"/>
        <w:rPr>
          <w:rFonts w:ascii="Times New Roman" w:eastAsiaTheme="majorEastAsia" w:hAnsi="Times New Roman" w:cs="Times New Roman"/>
          <w:sz w:val="24"/>
          <w:szCs w:val="24"/>
        </w:rPr>
      </w:pPr>
      <w:r w:rsidRPr="00E72E45">
        <w:rPr>
          <w:rFonts w:ascii="Times New Roman" w:eastAsiaTheme="majorEastAsia" w:hAnsi="Times New Roman" w:cs="Times New Roman"/>
          <w:sz w:val="24"/>
          <w:szCs w:val="24"/>
        </w:rPr>
        <w:t>Tubakatoodete aktsiisitõus on oluline, et nende kättesaadavus ei suureneks.</w:t>
      </w:r>
      <w:r w:rsidR="00457133">
        <w:rPr>
          <w:rFonts w:ascii="Times New Roman" w:eastAsiaTheme="majorEastAsia" w:hAnsi="Times New Roman" w:cs="Times New Roman"/>
          <w:sz w:val="24"/>
          <w:szCs w:val="24"/>
        </w:rPr>
        <w:t xml:space="preserve"> Kuna sigarette, mis on </w:t>
      </w:r>
      <w:r w:rsidRPr="00E72E45">
        <w:rPr>
          <w:rFonts w:ascii="Times New Roman" w:eastAsiaTheme="majorEastAsia" w:hAnsi="Times New Roman" w:cs="Times New Roman"/>
          <w:sz w:val="24"/>
          <w:szCs w:val="24"/>
        </w:rPr>
        <w:t xml:space="preserve"> </w:t>
      </w:r>
      <w:r w:rsidR="00457133">
        <w:rPr>
          <w:rFonts w:ascii="Times New Roman" w:eastAsiaTheme="majorEastAsia" w:hAnsi="Times New Roman" w:cs="Times New Roman"/>
          <w:sz w:val="24"/>
          <w:szCs w:val="24"/>
        </w:rPr>
        <w:t>peamine aktsiisitulu allikas, Eestis ei toodeta, siis otsene m</w:t>
      </w:r>
      <w:r w:rsidRPr="00E72E45">
        <w:rPr>
          <w:rFonts w:ascii="Times New Roman" w:eastAsiaTheme="majorEastAsia" w:hAnsi="Times New Roman" w:cs="Times New Roman"/>
          <w:sz w:val="24"/>
          <w:szCs w:val="24"/>
        </w:rPr>
        <w:t xml:space="preserve">õju </w:t>
      </w:r>
      <w:r w:rsidR="005722C9">
        <w:rPr>
          <w:rFonts w:ascii="Times New Roman" w:eastAsiaTheme="majorEastAsia" w:hAnsi="Times New Roman" w:cs="Times New Roman"/>
          <w:sz w:val="24"/>
          <w:szCs w:val="24"/>
        </w:rPr>
        <w:t xml:space="preserve">sigarettide </w:t>
      </w:r>
      <w:r w:rsidR="00457133">
        <w:rPr>
          <w:rFonts w:ascii="Times New Roman" w:eastAsiaTheme="majorEastAsia" w:hAnsi="Times New Roman" w:cs="Times New Roman"/>
          <w:sz w:val="24"/>
          <w:szCs w:val="24"/>
        </w:rPr>
        <w:t xml:space="preserve">tootjatele puudub. </w:t>
      </w:r>
    </w:p>
    <w:p w14:paraId="4CEF9EE9" w14:textId="51035915" w:rsidR="00A21411" w:rsidRDefault="00255ECE" w:rsidP="00A80A85">
      <w:pPr>
        <w:spacing w:after="0" w:line="240" w:lineRule="auto"/>
        <w:jc w:val="both"/>
        <w:rPr>
          <w:rFonts w:ascii="Times New Roman" w:eastAsiaTheme="majorEastAsia" w:hAnsi="Times New Roman" w:cs="Times New Roman"/>
          <w:sz w:val="24"/>
          <w:szCs w:val="24"/>
        </w:rPr>
      </w:pPr>
      <w:r>
        <w:rPr>
          <w:rFonts w:ascii="Times New Roman" w:eastAsiaTheme="majorEastAsia" w:hAnsi="Times New Roman" w:cs="Times New Roman"/>
          <w:sz w:val="24"/>
          <w:szCs w:val="24"/>
        </w:rPr>
        <w:lastRenderedPageBreak/>
        <w:t xml:space="preserve">Mõju on nikotiinipatjade tootjatele </w:t>
      </w:r>
      <w:r w:rsidR="005722C9">
        <w:rPr>
          <w:rFonts w:ascii="Times New Roman" w:eastAsiaTheme="majorEastAsia" w:hAnsi="Times New Roman" w:cs="Times New Roman"/>
          <w:sz w:val="24"/>
          <w:szCs w:val="24"/>
        </w:rPr>
        <w:t>Eestis</w:t>
      </w:r>
      <w:r>
        <w:rPr>
          <w:rFonts w:ascii="Times New Roman" w:eastAsiaTheme="majorEastAsia" w:hAnsi="Times New Roman" w:cs="Times New Roman"/>
          <w:sz w:val="24"/>
          <w:szCs w:val="24"/>
        </w:rPr>
        <w:t>. Kuna kõikide toodete aktsiisi tõstetakse ühtlaselt, ei muutu konkurentsiolukord tubakatoodete liikide lõikes. Ühtlase aktsiisitõusuga säilib endine olukord</w:t>
      </w:r>
      <w:r w:rsidR="00EF0BB5">
        <w:rPr>
          <w:rFonts w:ascii="Times New Roman" w:eastAsiaTheme="majorEastAsia" w:hAnsi="Times New Roman" w:cs="Times New Roman"/>
          <w:sz w:val="24"/>
          <w:szCs w:val="24"/>
        </w:rPr>
        <w:t xml:space="preserve"> ka tarbija vaates</w:t>
      </w:r>
      <w:r>
        <w:rPr>
          <w:rFonts w:ascii="Times New Roman" w:eastAsiaTheme="majorEastAsia" w:hAnsi="Times New Roman" w:cs="Times New Roman"/>
          <w:sz w:val="24"/>
          <w:szCs w:val="24"/>
        </w:rPr>
        <w:t xml:space="preserve">, see tähendab välistatakse ühe toote eelistust teise suhtes tarbija tervisekaitse mõttes. </w:t>
      </w:r>
      <w:r w:rsidR="00457133">
        <w:rPr>
          <w:rFonts w:ascii="Times New Roman" w:eastAsiaTheme="majorEastAsia" w:hAnsi="Times New Roman" w:cs="Times New Roman"/>
          <w:sz w:val="24"/>
          <w:szCs w:val="24"/>
        </w:rPr>
        <w:t>A</w:t>
      </w:r>
      <w:r w:rsidR="00A80A85" w:rsidRPr="00E72E45">
        <w:rPr>
          <w:rFonts w:ascii="Times New Roman" w:eastAsiaTheme="majorEastAsia" w:hAnsi="Times New Roman" w:cs="Times New Roman"/>
          <w:sz w:val="24"/>
          <w:szCs w:val="24"/>
        </w:rPr>
        <w:t>rvestades Eesti majandust ja ettevõtlusmaastikku tervikuna</w:t>
      </w:r>
      <w:r w:rsidR="00457133">
        <w:rPr>
          <w:rFonts w:ascii="Times New Roman" w:eastAsiaTheme="majorEastAsia" w:hAnsi="Times New Roman" w:cs="Times New Roman"/>
          <w:sz w:val="24"/>
          <w:szCs w:val="24"/>
        </w:rPr>
        <w:t>, ei ole tubakatoodete maksustamisest kujunev mõju oluline</w:t>
      </w:r>
      <w:r w:rsidR="00A80A85" w:rsidRPr="00E72E45">
        <w:rPr>
          <w:rFonts w:ascii="Times New Roman" w:eastAsiaTheme="majorEastAsia" w:hAnsi="Times New Roman" w:cs="Times New Roman"/>
          <w:sz w:val="24"/>
          <w:szCs w:val="24"/>
        </w:rPr>
        <w:t>.</w:t>
      </w:r>
      <w:r>
        <w:rPr>
          <w:rFonts w:ascii="Times New Roman" w:eastAsiaTheme="majorEastAsia" w:hAnsi="Times New Roman" w:cs="Times New Roman"/>
          <w:sz w:val="24"/>
          <w:szCs w:val="24"/>
        </w:rPr>
        <w:t xml:space="preserve"> Mõju aktsiisituludele käsitletakse seletuskirja eraldi osas. </w:t>
      </w:r>
      <w:r w:rsidR="00A21411" w:rsidRPr="00E72E45">
        <w:rPr>
          <w:rFonts w:ascii="Times New Roman" w:eastAsiaTheme="majorEastAsia" w:hAnsi="Times New Roman" w:cs="Times New Roman"/>
          <w:sz w:val="24"/>
          <w:szCs w:val="24"/>
        </w:rPr>
        <w:t>Tubakatoodete</w:t>
      </w:r>
      <w:r w:rsidR="00A027BE">
        <w:rPr>
          <w:rFonts w:ascii="Times New Roman" w:eastAsiaTheme="majorEastAsia" w:hAnsi="Times New Roman" w:cs="Times New Roman"/>
          <w:sz w:val="24"/>
          <w:szCs w:val="24"/>
        </w:rPr>
        <w:t xml:space="preserve"> aktsiisi</w:t>
      </w:r>
      <w:r w:rsidR="00A21411" w:rsidRPr="00E72E45">
        <w:rPr>
          <w:rFonts w:ascii="Times New Roman" w:eastAsiaTheme="majorEastAsia" w:hAnsi="Times New Roman" w:cs="Times New Roman"/>
          <w:sz w:val="24"/>
          <w:szCs w:val="24"/>
        </w:rPr>
        <w:t xml:space="preserve"> laekumist analüüsitakse Rahandusministeeriumis igakuiselt. Kord </w:t>
      </w:r>
      <w:r w:rsidR="00F6632F" w:rsidRPr="00E72E45">
        <w:rPr>
          <w:rFonts w:ascii="Times New Roman" w:eastAsiaTheme="majorEastAsia" w:hAnsi="Times New Roman" w:cs="Times New Roman"/>
          <w:sz w:val="24"/>
          <w:szCs w:val="24"/>
        </w:rPr>
        <w:t>poolaastas</w:t>
      </w:r>
      <w:r w:rsidR="00A21411" w:rsidRPr="00E72E45">
        <w:rPr>
          <w:rFonts w:ascii="Times New Roman" w:eastAsiaTheme="majorEastAsia" w:hAnsi="Times New Roman" w:cs="Times New Roman"/>
          <w:sz w:val="24"/>
          <w:szCs w:val="24"/>
        </w:rPr>
        <w:t xml:space="preserve"> kohtutakse ettevõtjatega, et arutada turuolukorda ja erinevaid probleeme nende olemasolul. </w:t>
      </w:r>
      <w:r w:rsidR="00551187" w:rsidRPr="00E72E45">
        <w:rPr>
          <w:rFonts w:ascii="Times New Roman" w:eastAsiaTheme="majorEastAsia" w:hAnsi="Times New Roman" w:cs="Times New Roman"/>
          <w:sz w:val="24"/>
          <w:szCs w:val="24"/>
        </w:rPr>
        <w:t>Tubakatoodete tarbimist analüüsib regulaars</w:t>
      </w:r>
      <w:r w:rsidR="00C57B87" w:rsidRPr="00E72E45">
        <w:rPr>
          <w:rFonts w:ascii="Times New Roman" w:eastAsiaTheme="majorEastAsia" w:hAnsi="Times New Roman" w:cs="Times New Roman"/>
          <w:sz w:val="24"/>
          <w:szCs w:val="24"/>
        </w:rPr>
        <w:t>elt TAI</w:t>
      </w:r>
      <w:r w:rsidR="00551187" w:rsidRPr="00E72E45">
        <w:rPr>
          <w:rFonts w:ascii="Times New Roman" w:eastAsiaTheme="majorEastAsia" w:hAnsi="Times New Roman" w:cs="Times New Roman"/>
          <w:sz w:val="24"/>
          <w:szCs w:val="24"/>
        </w:rPr>
        <w:t>.</w:t>
      </w:r>
      <w:r w:rsidR="00C57B87" w:rsidRPr="00E72E45">
        <w:rPr>
          <w:rFonts w:ascii="Times New Roman" w:eastAsiaTheme="majorEastAsia" w:hAnsi="Times New Roman" w:cs="Times New Roman"/>
          <w:sz w:val="24"/>
          <w:szCs w:val="24"/>
        </w:rPr>
        <w:t xml:space="preserve"> Iga kahe aasta tagant uuritakse täiskasvanud inimeste tervisekäitumist, sh tubakatoodete tarbimi</w:t>
      </w:r>
      <w:r w:rsidR="000519CD">
        <w:rPr>
          <w:rFonts w:ascii="Times New Roman" w:eastAsiaTheme="majorEastAsia" w:hAnsi="Times New Roman" w:cs="Times New Roman"/>
          <w:sz w:val="24"/>
          <w:szCs w:val="24"/>
        </w:rPr>
        <w:t>st</w:t>
      </w:r>
      <w:r w:rsidR="00C57B87" w:rsidRPr="00E72E45">
        <w:rPr>
          <w:rFonts w:ascii="Times New Roman" w:eastAsiaTheme="majorEastAsia" w:hAnsi="Times New Roman" w:cs="Times New Roman"/>
          <w:sz w:val="24"/>
          <w:szCs w:val="24"/>
        </w:rPr>
        <w:t xml:space="preserve">. Iga nelja aasta tagant </w:t>
      </w:r>
      <w:r w:rsidR="00C57B87" w:rsidRPr="00EF0BB5">
        <w:rPr>
          <w:rFonts w:ascii="Times New Roman" w:eastAsiaTheme="majorEastAsia" w:hAnsi="Times New Roman" w:cs="Times New Roman"/>
          <w:sz w:val="24"/>
          <w:szCs w:val="24"/>
        </w:rPr>
        <w:t xml:space="preserve">uuritakse kooliõpilaste tervisekäitumist. TAI kodulehel on avaldatud uuring täiskasvanud rahvatiku tervisekäitumise kohta 2022 aastal. </w:t>
      </w:r>
      <w:r w:rsidR="00656A24" w:rsidRPr="00EF0BB5">
        <w:rPr>
          <w:rFonts w:ascii="Times New Roman" w:eastAsiaTheme="majorEastAsia" w:hAnsi="Times New Roman" w:cs="Times New Roman"/>
          <w:sz w:val="24"/>
          <w:szCs w:val="24"/>
        </w:rPr>
        <w:t>Samuti on kodulehelt leitav Eesti kooliõpilaste tervisekäitumise uuring 2018 ja 2022 aasta kohta.</w:t>
      </w:r>
      <w:r w:rsidR="00C810BA" w:rsidRPr="00EF0BB5">
        <w:rPr>
          <w:rFonts w:ascii="Times New Roman" w:eastAsiaTheme="majorEastAsia" w:hAnsi="Times New Roman" w:cs="Times New Roman"/>
          <w:sz w:val="24"/>
          <w:szCs w:val="24"/>
        </w:rPr>
        <w:t xml:space="preserve"> Eesti Konjunktuuriinstituut (EKI) kogub ka tubakaturu andmeid. EKI </w:t>
      </w:r>
      <w:r w:rsidR="00EF0BB5" w:rsidRPr="00EF0BB5">
        <w:rPr>
          <w:rFonts w:ascii="Times New Roman" w:eastAsiaTheme="majorEastAsia" w:hAnsi="Times New Roman" w:cs="Times New Roman"/>
          <w:sz w:val="24"/>
          <w:szCs w:val="24"/>
        </w:rPr>
        <w:t xml:space="preserve"> viimane uuring valmis 2021. aasta kohta, see on </w:t>
      </w:r>
      <w:r w:rsidR="00C810BA" w:rsidRPr="00EF0BB5">
        <w:rPr>
          <w:rFonts w:ascii="Times New Roman" w:eastAsiaTheme="majorEastAsia" w:hAnsi="Times New Roman" w:cs="Times New Roman"/>
          <w:sz w:val="24"/>
          <w:szCs w:val="24"/>
        </w:rPr>
        <w:t>„Tubakatoodete turg ja tarbimine Eestis. Aastaraamat 2021“</w:t>
      </w:r>
      <w:r w:rsidR="00F6159C" w:rsidRPr="00EF0BB5">
        <w:rPr>
          <w:rFonts w:ascii="Times New Roman" w:eastAsiaTheme="majorEastAsia" w:hAnsi="Times New Roman" w:cs="Times New Roman"/>
          <w:sz w:val="24"/>
          <w:szCs w:val="24"/>
        </w:rPr>
        <w:t>, vt EKI kodulehe</w:t>
      </w:r>
      <w:r w:rsidR="009B157A" w:rsidRPr="00EF0BB5">
        <w:rPr>
          <w:rFonts w:ascii="Times New Roman" w:eastAsiaTheme="majorEastAsia" w:hAnsi="Times New Roman" w:cs="Times New Roman"/>
          <w:sz w:val="24"/>
          <w:szCs w:val="24"/>
        </w:rPr>
        <w:t>l rubriiki „valminud tööd“</w:t>
      </w:r>
      <w:r w:rsidR="00C810BA" w:rsidRPr="00EF0BB5">
        <w:rPr>
          <w:rFonts w:ascii="Times New Roman" w:eastAsiaTheme="majorEastAsia" w:hAnsi="Times New Roman" w:cs="Times New Roman"/>
          <w:sz w:val="24"/>
          <w:szCs w:val="24"/>
        </w:rPr>
        <w:t>.</w:t>
      </w:r>
      <w:r w:rsidR="00C861F4" w:rsidRPr="00EF0BB5">
        <w:rPr>
          <w:rFonts w:ascii="Times New Roman" w:eastAsiaTheme="majorEastAsia" w:hAnsi="Times New Roman" w:cs="Times New Roman"/>
          <w:sz w:val="24"/>
          <w:szCs w:val="24"/>
        </w:rPr>
        <w:t xml:space="preserve"> Kuna tubakaturgu analüüsitakse regulaarselt, ei ole </w:t>
      </w:r>
      <w:proofErr w:type="spellStart"/>
      <w:r w:rsidR="00C861F4" w:rsidRPr="00EF0BB5">
        <w:rPr>
          <w:rFonts w:ascii="Times New Roman" w:eastAsiaTheme="majorEastAsia" w:hAnsi="Times New Roman" w:cs="Times New Roman"/>
          <w:sz w:val="24"/>
          <w:szCs w:val="24"/>
        </w:rPr>
        <w:t>järelhindamine</w:t>
      </w:r>
      <w:proofErr w:type="spellEnd"/>
      <w:r w:rsidR="00C861F4" w:rsidRPr="00EF0BB5">
        <w:rPr>
          <w:rFonts w:ascii="Times New Roman" w:eastAsiaTheme="majorEastAsia" w:hAnsi="Times New Roman" w:cs="Times New Roman"/>
          <w:sz w:val="24"/>
          <w:szCs w:val="24"/>
        </w:rPr>
        <w:t xml:space="preserve"> vajalik.</w:t>
      </w:r>
      <w:r w:rsidR="00C861F4">
        <w:rPr>
          <w:rFonts w:ascii="Times New Roman" w:eastAsiaTheme="majorEastAsia" w:hAnsi="Times New Roman" w:cs="Times New Roman"/>
          <w:sz w:val="24"/>
          <w:szCs w:val="24"/>
        </w:rPr>
        <w:t xml:space="preserve"> </w:t>
      </w:r>
    </w:p>
    <w:p w14:paraId="3CE96F1E" w14:textId="77777777" w:rsidR="00C861F4" w:rsidRPr="00E62A19" w:rsidRDefault="00C861F4" w:rsidP="00A80A85">
      <w:pPr>
        <w:spacing w:after="0" w:line="240" w:lineRule="auto"/>
        <w:jc w:val="both"/>
        <w:rPr>
          <w:rFonts w:ascii="Times New Roman" w:eastAsiaTheme="majorEastAsia" w:hAnsi="Times New Roman" w:cs="Times New Roman"/>
          <w:sz w:val="24"/>
          <w:szCs w:val="24"/>
        </w:rPr>
      </w:pPr>
    </w:p>
    <w:p w14:paraId="1C91F9B2" w14:textId="0DB3835C" w:rsidR="00F46F4E" w:rsidRPr="00E62A19" w:rsidRDefault="00F46F4E" w:rsidP="00F46F4E">
      <w:pPr>
        <w:widowControl w:val="0"/>
        <w:suppressAutoHyphens/>
        <w:spacing w:after="0" w:line="240" w:lineRule="auto"/>
        <w:jc w:val="both"/>
        <w:rPr>
          <w:rFonts w:ascii="Times New Roman" w:hAnsi="Times New Roman" w:cs="Times New Roman"/>
          <w:b/>
          <w:bCs/>
          <w:noProof/>
          <w:sz w:val="24"/>
          <w:szCs w:val="24"/>
        </w:rPr>
      </w:pPr>
      <w:r w:rsidRPr="00E62A19">
        <w:rPr>
          <w:rFonts w:ascii="Times New Roman" w:hAnsi="Times New Roman" w:cs="Times New Roman"/>
          <w:b/>
          <w:bCs/>
          <w:noProof/>
          <w:sz w:val="24"/>
          <w:szCs w:val="24"/>
        </w:rPr>
        <w:t xml:space="preserve">Ebasoovitavate mõjude risk: </w:t>
      </w:r>
    </w:p>
    <w:p w14:paraId="4CBC5C16" w14:textId="1172F6F8" w:rsidR="00BC649C" w:rsidRDefault="000519CD" w:rsidP="00AB34F7">
      <w:pPr>
        <w:widowControl w:val="0"/>
        <w:suppressAutoHyphens/>
        <w:spacing w:after="0" w:line="240" w:lineRule="auto"/>
        <w:jc w:val="both"/>
        <w:rPr>
          <w:rFonts w:ascii="Times New Roman" w:hAnsi="Times New Roman" w:cs="Times New Roman"/>
          <w:noProof/>
          <w:color w:val="000000" w:themeColor="text1"/>
          <w:sz w:val="24"/>
          <w:szCs w:val="24"/>
        </w:rPr>
      </w:pPr>
      <w:r w:rsidRPr="00E62A19">
        <w:rPr>
          <w:rFonts w:ascii="Times New Roman" w:hAnsi="Times New Roman" w:cs="Times New Roman"/>
          <w:noProof/>
          <w:sz w:val="24"/>
          <w:szCs w:val="24"/>
        </w:rPr>
        <w:t>Arvestades sigarettide aktsiisitaset ja keskmist palgataset Eestis</w:t>
      </w:r>
      <w:r w:rsidR="00D01128" w:rsidRPr="00E62A19">
        <w:rPr>
          <w:rFonts w:ascii="Times New Roman" w:hAnsi="Times New Roman" w:cs="Times New Roman"/>
          <w:noProof/>
          <w:sz w:val="24"/>
          <w:szCs w:val="24"/>
        </w:rPr>
        <w:t xml:space="preserve"> </w:t>
      </w:r>
      <w:r w:rsidRPr="00E62A19">
        <w:rPr>
          <w:rFonts w:ascii="Times New Roman" w:hAnsi="Times New Roman" w:cs="Times New Roman"/>
          <w:noProof/>
          <w:sz w:val="24"/>
          <w:szCs w:val="24"/>
        </w:rPr>
        <w:t>on tõenäosus</w:t>
      </w:r>
      <w:r w:rsidR="002845A4" w:rsidRPr="00E62A19">
        <w:rPr>
          <w:rFonts w:ascii="Times New Roman" w:hAnsi="Times New Roman" w:cs="Times New Roman"/>
          <w:noProof/>
          <w:sz w:val="24"/>
          <w:szCs w:val="24"/>
        </w:rPr>
        <w:t xml:space="preserve"> piirikaubanduse kasvuks </w:t>
      </w:r>
      <w:r w:rsidR="00754D6B" w:rsidRPr="00E62A19">
        <w:rPr>
          <w:rFonts w:ascii="Times New Roman" w:hAnsi="Times New Roman" w:cs="Times New Roman"/>
          <w:noProof/>
          <w:sz w:val="24"/>
          <w:szCs w:val="24"/>
        </w:rPr>
        <w:t>olemas.</w:t>
      </w:r>
      <w:r w:rsidR="00EF0BB5" w:rsidRPr="00E62A19">
        <w:rPr>
          <w:rFonts w:ascii="Times New Roman" w:hAnsi="Times New Roman" w:cs="Times New Roman"/>
          <w:noProof/>
          <w:sz w:val="24"/>
          <w:szCs w:val="24"/>
        </w:rPr>
        <w:t xml:space="preserve"> Piirikaubanduse peamiseks objektiks ei </w:t>
      </w:r>
      <w:r w:rsidR="00D01128" w:rsidRPr="00E62A19">
        <w:rPr>
          <w:rFonts w:ascii="Times New Roman" w:hAnsi="Times New Roman" w:cs="Times New Roman"/>
          <w:noProof/>
          <w:sz w:val="24"/>
          <w:szCs w:val="24"/>
        </w:rPr>
        <w:t xml:space="preserve">kujune </w:t>
      </w:r>
      <w:r w:rsidR="00EF0BB5" w:rsidRPr="00E62A19">
        <w:rPr>
          <w:rFonts w:ascii="Times New Roman" w:hAnsi="Times New Roman" w:cs="Times New Roman"/>
          <w:noProof/>
          <w:sz w:val="24"/>
          <w:szCs w:val="24"/>
        </w:rPr>
        <w:t xml:space="preserve">ilmselt tubakatooted, kuid muude kaupade soetamisel </w:t>
      </w:r>
      <w:r w:rsidR="00EF0BB5">
        <w:rPr>
          <w:rFonts w:ascii="Times New Roman" w:hAnsi="Times New Roman" w:cs="Times New Roman"/>
          <w:noProof/>
          <w:color w:val="000000" w:themeColor="text1"/>
          <w:sz w:val="24"/>
          <w:szCs w:val="24"/>
        </w:rPr>
        <w:t>muutuvad tubakatoodete soetused kaasneva kaubana olulisem</w:t>
      </w:r>
      <w:r w:rsidR="002845A4">
        <w:rPr>
          <w:rFonts w:ascii="Times New Roman" w:hAnsi="Times New Roman" w:cs="Times New Roman"/>
          <w:noProof/>
          <w:color w:val="000000" w:themeColor="text1"/>
          <w:sz w:val="24"/>
          <w:szCs w:val="24"/>
        </w:rPr>
        <w:t>a</w:t>
      </w:r>
      <w:r w:rsidR="00EF0BB5">
        <w:rPr>
          <w:rFonts w:ascii="Times New Roman" w:hAnsi="Times New Roman" w:cs="Times New Roman"/>
          <w:noProof/>
          <w:color w:val="000000" w:themeColor="text1"/>
          <w:sz w:val="24"/>
          <w:szCs w:val="24"/>
        </w:rPr>
        <w:t>ks.</w:t>
      </w:r>
      <w:r w:rsidR="00BC649C">
        <w:rPr>
          <w:rFonts w:ascii="Times New Roman" w:hAnsi="Times New Roman" w:cs="Times New Roman"/>
          <w:noProof/>
          <w:color w:val="000000" w:themeColor="text1"/>
          <w:sz w:val="24"/>
          <w:szCs w:val="24"/>
        </w:rPr>
        <w:t xml:space="preserve"> Arvestades muude maksutõusude kumulatiivset mõju, võib lisaks piirikaubanduse hoogustumisele tekkida suurem huvi salakaubanduse vastu, olgu see siis tootmine või illegaalsete (aktsiisiga maksustamata) tubakatoodete käitlemine. Üldise hinnatõusu taustal, sh kütuse hinnad, tõusetub kaubareisija puhul kindlasti küsimus, mis koguses kaupade puhul tasub reis teise riiki ära. Seega</w:t>
      </w:r>
      <w:r w:rsidR="00D01128">
        <w:rPr>
          <w:rFonts w:ascii="Times New Roman" w:hAnsi="Times New Roman" w:cs="Times New Roman"/>
          <w:noProof/>
          <w:color w:val="000000" w:themeColor="text1"/>
          <w:sz w:val="24"/>
          <w:szCs w:val="24"/>
        </w:rPr>
        <w:t xml:space="preserve"> mõjutavad </w:t>
      </w:r>
      <w:r w:rsidR="00BC649C">
        <w:rPr>
          <w:rFonts w:ascii="Times New Roman" w:hAnsi="Times New Roman" w:cs="Times New Roman"/>
          <w:noProof/>
          <w:color w:val="000000" w:themeColor="text1"/>
          <w:sz w:val="24"/>
          <w:szCs w:val="24"/>
        </w:rPr>
        <w:t>tubakatoodete tarbimis</w:t>
      </w:r>
      <w:r w:rsidR="00D01128">
        <w:rPr>
          <w:rFonts w:ascii="Times New Roman" w:hAnsi="Times New Roman" w:cs="Times New Roman"/>
          <w:noProof/>
          <w:color w:val="000000" w:themeColor="text1"/>
          <w:sz w:val="24"/>
          <w:szCs w:val="24"/>
        </w:rPr>
        <w:t>e</w:t>
      </w:r>
      <w:r w:rsidR="00BC649C">
        <w:rPr>
          <w:rFonts w:ascii="Times New Roman" w:hAnsi="Times New Roman" w:cs="Times New Roman"/>
          <w:noProof/>
          <w:color w:val="000000" w:themeColor="text1"/>
          <w:sz w:val="24"/>
          <w:szCs w:val="24"/>
        </w:rPr>
        <w:t xml:space="preserve"> vähenemis</w:t>
      </w:r>
      <w:r w:rsidR="00696A12">
        <w:rPr>
          <w:rFonts w:ascii="Times New Roman" w:hAnsi="Times New Roman" w:cs="Times New Roman"/>
          <w:noProof/>
          <w:color w:val="000000" w:themeColor="text1"/>
          <w:sz w:val="24"/>
          <w:szCs w:val="24"/>
        </w:rPr>
        <w:t>t</w:t>
      </w:r>
      <w:r w:rsidR="00BC649C">
        <w:rPr>
          <w:rFonts w:ascii="Times New Roman" w:hAnsi="Times New Roman" w:cs="Times New Roman"/>
          <w:noProof/>
          <w:color w:val="000000" w:themeColor="text1"/>
          <w:sz w:val="24"/>
          <w:szCs w:val="24"/>
        </w:rPr>
        <w:t xml:space="preserve">, kui seda </w:t>
      </w:r>
      <w:r w:rsidR="00696A12">
        <w:rPr>
          <w:rFonts w:ascii="Times New Roman" w:hAnsi="Times New Roman" w:cs="Times New Roman"/>
          <w:noProof/>
          <w:color w:val="000000" w:themeColor="text1"/>
          <w:sz w:val="24"/>
          <w:szCs w:val="24"/>
        </w:rPr>
        <w:t xml:space="preserve">just </w:t>
      </w:r>
      <w:r w:rsidR="00BC649C">
        <w:rPr>
          <w:rFonts w:ascii="Times New Roman" w:hAnsi="Times New Roman" w:cs="Times New Roman"/>
          <w:noProof/>
          <w:color w:val="000000" w:themeColor="text1"/>
          <w:sz w:val="24"/>
          <w:szCs w:val="24"/>
        </w:rPr>
        <w:t>ei kompenseerita teistest riikidest tooduga, mitte ainult aktsiisitõusud</w:t>
      </w:r>
      <w:r w:rsidR="002845A4">
        <w:rPr>
          <w:rFonts w:ascii="Times New Roman" w:hAnsi="Times New Roman" w:cs="Times New Roman"/>
          <w:noProof/>
          <w:color w:val="000000" w:themeColor="text1"/>
          <w:sz w:val="24"/>
          <w:szCs w:val="24"/>
        </w:rPr>
        <w:t>,</w:t>
      </w:r>
      <w:r w:rsidR="00BC649C">
        <w:rPr>
          <w:rFonts w:ascii="Times New Roman" w:hAnsi="Times New Roman" w:cs="Times New Roman"/>
          <w:noProof/>
          <w:color w:val="000000" w:themeColor="text1"/>
          <w:sz w:val="24"/>
          <w:szCs w:val="24"/>
        </w:rPr>
        <w:t xml:space="preserve"> vaid ka üldine kulude tõus esmatarbevajaduste katteks. Maksuhaldurile tähendab selline olukord täiendavat väljakutset administreerimisel. Kui erinevus</w:t>
      </w:r>
      <w:r w:rsidR="000F6DA3">
        <w:rPr>
          <w:rFonts w:ascii="Times New Roman" w:hAnsi="Times New Roman" w:cs="Times New Roman"/>
          <w:noProof/>
          <w:color w:val="000000" w:themeColor="text1"/>
          <w:sz w:val="24"/>
          <w:szCs w:val="24"/>
        </w:rPr>
        <w:t xml:space="preserve"> tubakatoodete hinna</w:t>
      </w:r>
      <w:r w:rsidR="009C3CD4">
        <w:rPr>
          <w:rFonts w:ascii="Times New Roman" w:hAnsi="Times New Roman" w:cs="Times New Roman"/>
          <w:noProof/>
          <w:color w:val="000000" w:themeColor="text1"/>
          <w:sz w:val="24"/>
          <w:szCs w:val="24"/>
        </w:rPr>
        <w:t>-</w:t>
      </w:r>
      <w:r w:rsidR="000F6DA3">
        <w:rPr>
          <w:rFonts w:ascii="Times New Roman" w:hAnsi="Times New Roman" w:cs="Times New Roman"/>
          <w:noProof/>
          <w:color w:val="000000" w:themeColor="text1"/>
          <w:sz w:val="24"/>
          <w:szCs w:val="24"/>
        </w:rPr>
        <w:t xml:space="preserve"> ja palga</w:t>
      </w:r>
      <w:r w:rsidR="009C3CD4">
        <w:rPr>
          <w:rFonts w:ascii="Times New Roman" w:hAnsi="Times New Roman" w:cs="Times New Roman"/>
          <w:noProof/>
          <w:color w:val="000000" w:themeColor="text1"/>
          <w:sz w:val="24"/>
          <w:szCs w:val="24"/>
        </w:rPr>
        <w:t xml:space="preserve">kasvu </w:t>
      </w:r>
      <w:r w:rsidR="000F6DA3">
        <w:rPr>
          <w:rFonts w:ascii="Times New Roman" w:hAnsi="Times New Roman" w:cs="Times New Roman"/>
          <w:noProof/>
          <w:color w:val="000000" w:themeColor="text1"/>
          <w:sz w:val="24"/>
          <w:szCs w:val="24"/>
        </w:rPr>
        <w:t xml:space="preserve">vahel osutub liialt suureks, siis on aktsiiside kokkukogumine kavandatud summas  maksuhaldurile </w:t>
      </w:r>
      <w:r w:rsidR="00AB34F7">
        <w:rPr>
          <w:rFonts w:ascii="Times New Roman" w:hAnsi="Times New Roman" w:cs="Times New Roman"/>
          <w:noProof/>
          <w:color w:val="000000" w:themeColor="text1"/>
          <w:sz w:val="24"/>
          <w:szCs w:val="24"/>
        </w:rPr>
        <w:t xml:space="preserve">suur väljakutse </w:t>
      </w:r>
      <w:r w:rsidR="000F6DA3">
        <w:rPr>
          <w:rFonts w:ascii="Times New Roman" w:hAnsi="Times New Roman" w:cs="Times New Roman"/>
          <w:noProof/>
          <w:color w:val="000000" w:themeColor="text1"/>
          <w:sz w:val="24"/>
          <w:szCs w:val="24"/>
        </w:rPr>
        <w:t xml:space="preserve">ka siis, kui töö on hästi organiseeritud. </w:t>
      </w:r>
    </w:p>
    <w:p w14:paraId="2B1C42EA" w14:textId="77777777" w:rsidR="00AB34F7" w:rsidRDefault="00AB34F7" w:rsidP="00AB34F7">
      <w:pPr>
        <w:shd w:val="clear" w:color="auto" w:fill="FFFFFF"/>
        <w:spacing w:after="0" w:line="240" w:lineRule="auto"/>
        <w:jc w:val="both"/>
        <w:textAlignment w:val="baseline"/>
        <w:rPr>
          <w:rFonts w:ascii="Times New Roman" w:hAnsi="Times New Roman" w:cs="Times New Roman"/>
          <w:color w:val="000000"/>
          <w:sz w:val="24"/>
          <w:szCs w:val="24"/>
          <w:lang w:eastAsia="et-EE"/>
        </w:rPr>
      </w:pPr>
    </w:p>
    <w:p w14:paraId="67CC876C" w14:textId="0279374D" w:rsidR="00AB34F7" w:rsidRPr="005A5A91" w:rsidRDefault="00AB34F7" w:rsidP="00AB34F7">
      <w:pPr>
        <w:shd w:val="clear" w:color="auto" w:fill="FFFFFF"/>
        <w:spacing w:after="0" w:line="240" w:lineRule="auto"/>
        <w:jc w:val="both"/>
        <w:textAlignment w:val="baseline"/>
        <w:rPr>
          <w:rFonts w:ascii="Times New Roman" w:hAnsi="Times New Roman" w:cs="Times New Roman"/>
          <w:color w:val="000000"/>
          <w:sz w:val="24"/>
          <w:szCs w:val="24"/>
          <w:lang w:eastAsia="et-EE"/>
        </w:rPr>
      </w:pPr>
      <w:proofErr w:type="spellStart"/>
      <w:r w:rsidRPr="006E4FEC">
        <w:rPr>
          <w:rFonts w:ascii="Times New Roman" w:hAnsi="Times New Roman" w:cs="Times New Roman"/>
          <w:color w:val="000000"/>
          <w:sz w:val="24"/>
          <w:szCs w:val="24"/>
          <w:lang w:eastAsia="et-EE"/>
        </w:rPr>
        <w:t>ACNielsen</w:t>
      </w:r>
      <w:proofErr w:type="spellEnd"/>
      <w:r w:rsidRPr="006E4FEC">
        <w:rPr>
          <w:rFonts w:ascii="Times New Roman" w:hAnsi="Times New Roman" w:cs="Times New Roman"/>
          <w:color w:val="000000"/>
          <w:sz w:val="24"/>
          <w:szCs w:val="24"/>
          <w:lang w:eastAsia="et-EE"/>
        </w:rPr>
        <w:t xml:space="preserve"> Eesti OÜ </w:t>
      </w:r>
      <w:r>
        <w:rPr>
          <w:rFonts w:ascii="Times New Roman" w:hAnsi="Times New Roman" w:cs="Times New Roman"/>
          <w:color w:val="000000"/>
          <w:sz w:val="24"/>
          <w:szCs w:val="24"/>
          <w:lang w:eastAsia="et-EE"/>
        </w:rPr>
        <w:t>koostatud sigarettide tühja paki uuringu alusel on 2024. aasta II kvartali andmetel Eesti</w:t>
      </w:r>
      <w:r w:rsidR="00754D6B">
        <w:rPr>
          <w:rFonts w:ascii="Times New Roman" w:hAnsi="Times New Roman" w:cs="Times New Roman"/>
          <w:color w:val="000000"/>
          <w:sz w:val="24"/>
          <w:szCs w:val="24"/>
          <w:lang w:eastAsia="et-EE"/>
        </w:rPr>
        <w:t>s</w:t>
      </w:r>
      <w:r>
        <w:rPr>
          <w:rFonts w:ascii="Times New Roman" w:hAnsi="Times New Roman" w:cs="Times New Roman"/>
          <w:color w:val="000000"/>
          <w:sz w:val="24"/>
          <w:szCs w:val="24"/>
          <w:lang w:eastAsia="et-EE"/>
        </w:rPr>
        <w:t xml:space="preserve"> aktsiisiga maksustamata sigarettide osatähtsus 11%, mida on 1,3 protsendipunkti rohkem kui 2023. aasta III kvartalis (9,7%). Aasta tagasi samal ajal oli see näitaja 18,9%. Suurt kõikumist seostatakse sõjapagulaste liikumisega. Eesti maksumärgita sigarettide osatähtsus sisaldab nii legaalseid tooteid, nt reisija toodud sigaretid, kui ka illegaalseid tooteid, nt võltsitud tooted või legaalselt toodetud, aga illegaalselt Eestisse toodud sigaretid jmt. Võltsitud sigarettide osatähtsus Eesti maksumärgita toodetes moodustas 3,8%, peamiselt </w:t>
      </w:r>
      <w:proofErr w:type="spellStart"/>
      <w:r>
        <w:rPr>
          <w:rFonts w:ascii="Times New Roman" w:hAnsi="Times New Roman" w:cs="Times New Roman"/>
          <w:color w:val="000000"/>
          <w:sz w:val="24"/>
          <w:szCs w:val="24"/>
          <w:lang w:eastAsia="et-EE"/>
        </w:rPr>
        <w:t>Japan</w:t>
      </w:r>
      <w:proofErr w:type="spellEnd"/>
      <w:r>
        <w:rPr>
          <w:rFonts w:ascii="Times New Roman" w:hAnsi="Times New Roman" w:cs="Times New Roman"/>
          <w:color w:val="000000"/>
          <w:sz w:val="24"/>
          <w:szCs w:val="24"/>
          <w:lang w:eastAsia="et-EE"/>
        </w:rPr>
        <w:t xml:space="preserve"> Tobacco International ja Philip </w:t>
      </w:r>
      <w:proofErr w:type="spellStart"/>
      <w:r>
        <w:rPr>
          <w:rFonts w:ascii="Times New Roman" w:hAnsi="Times New Roman" w:cs="Times New Roman"/>
          <w:color w:val="000000"/>
          <w:sz w:val="24"/>
          <w:szCs w:val="24"/>
          <w:lang w:eastAsia="et-EE"/>
        </w:rPr>
        <w:t>Morris</w:t>
      </w:r>
      <w:proofErr w:type="spellEnd"/>
      <w:r>
        <w:rPr>
          <w:rFonts w:ascii="Times New Roman" w:hAnsi="Times New Roman" w:cs="Times New Roman"/>
          <w:color w:val="000000"/>
          <w:sz w:val="24"/>
          <w:szCs w:val="24"/>
          <w:lang w:eastAsia="et-EE"/>
        </w:rPr>
        <w:t xml:space="preserve"> International tooted. Eesti maksumärgita sigaretid pärinevad Leedust, Valgevenest ja Ukrainast. Suurim mitte-kodumaiste toodete osatähtsus tuvastati Kuressaares (16%), Narvas (14,5%)</w:t>
      </w:r>
      <w:r w:rsidRPr="006E4FEC">
        <w:rPr>
          <w:rFonts w:ascii="Times New Roman" w:hAnsi="Times New Roman" w:cs="Times New Roman"/>
          <w:color w:val="000000"/>
          <w:sz w:val="24"/>
          <w:szCs w:val="24"/>
          <w:lang w:eastAsia="et-EE"/>
        </w:rPr>
        <w:t xml:space="preserve"> </w:t>
      </w:r>
      <w:r>
        <w:rPr>
          <w:rFonts w:ascii="Times New Roman" w:hAnsi="Times New Roman" w:cs="Times New Roman"/>
          <w:color w:val="000000"/>
          <w:sz w:val="24"/>
          <w:szCs w:val="24"/>
          <w:lang w:eastAsia="et-EE"/>
        </w:rPr>
        <w:t>ja Haapsalus (13%).</w:t>
      </w:r>
    </w:p>
    <w:p w14:paraId="732350EF" w14:textId="77777777" w:rsidR="00AB34F7" w:rsidRDefault="00AB34F7" w:rsidP="00AB34F7">
      <w:pPr>
        <w:widowControl w:val="0"/>
        <w:suppressAutoHyphens/>
        <w:spacing w:after="0" w:line="240" w:lineRule="auto"/>
        <w:jc w:val="both"/>
        <w:rPr>
          <w:rFonts w:ascii="Times New Roman" w:hAnsi="Times New Roman" w:cs="Times New Roman"/>
          <w:noProof/>
          <w:color w:val="000000" w:themeColor="text1"/>
          <w:sz w:val="24"/>
          <w:szCs w:val="24"/>
        </w:rPr>
      </w:pPr>
    </w:p>
    <w:p w14:paraId="23E0E912" w14:textId="4E6DB0F9" w:rsidR="00696A12" w:rsidRPr="00E62A19" w:rsidRDefault="000F6DA3" w:rsidP="00AB34F7">
      <w:pPr>
        <w:spacing w:after="0" w:line="240" w:lineRule="auto"/>
        <w:jc w:val="both"/>
        <w:rPr>
          <w:rFonts w:ascii="Times New Roman" w:hAnsi="Times New Roman" w:cs="Times New Roman"/>
          <w:bCs/>
          <w:noProof/>
          <w:sz w:val="24"/>
          <w:szCs w:val="24"/>
        </w:rPr>
      </w:pPr>
      <w:r>
        <w:rPr>
          <w:rFonts w:ascii="Times New Roman" w:hAnsi="Times New Roman" w:cs="Times New Roman"/>
          <w:bCs/>
          <w:noProof/>
          <w:color w:val="000000" w:themeColor="text1"/>
          <w:sz w:val="24"/>
          <w:szCs w:val="24"/>
        </w:rPr>
        <w:t xml:space="preserve">Uue aktsiisimäära kiiremaks rakendamiseks </w:t>
      </w:r>
      <w:r w:rsidR="00696A12">
        <w:rPr>
          <w:rFonts w:ascii="Times New Roman" w:hAnsi="Times New Roman" w:cs="Times New Roman"/>
          <w:bCs/>
          <w:noProof/>
          <w:color w:val="000000" w:themeColor="text1"/>
          <w:sz w:val="24"/>
          <w:szCs w:val="24"/>
        </w:rPr>
        <w:t xml:space="preserve">kohaldatakse </w:t>
      </w:r>
      <w:r>
        <w:rPr>
          <w:rFonts w:ascii="Times New Roman" w:hAnsi="Times New Roman" w:cs="Times New Roman"/>
          <w:bCs/>
          <w:noProof/>
          <w:color w:val="000000" w:themeColor="text1"/>
          <w:sz w:val="24"/>
          <w:szCs w:val="24"/>
        </w:rPr>
        <w:t xml:space="preserve">Eestis müügipiirangut maksumärkide kujunduse uuendamise kaudu. Lahendus sobib ettevõtjatele ja riigile. Aktsiisiseaduse alusel lubatakse vana maksumärgi ja aktsiisiga </w:t>
      </w:r>
      <w:r w:rsidR="00801743">
        <w:rPr>
          <w:rFonts w:ascii="Times New Roman" w:hAnsi="Times New Roman" w:cs="Times New Roman"/>
          <w:bCs/>
          <w:noProof/>
          <w:color w:val="000000" w:themeColor="text1"/>
          <w:sz w:val="24"/>
          <w:szCs w:val="24"/>
        </w:rPr>
        <w:t>tubakatooteid müüa kolm kalendrikuud uue määra jõustumisest. Tavapraktika on, et ettevõtjad soetavad umbes pooleteise kuu varud uuele aktsiisile üleminekuks. Arvestades, et aktsiisi tõstetakse</w:t>
      </w:r>
      <w:r w:rsidR="00121572">
        <w:rPr>
          <w:rFonts w:ascii="Times New Roman" w:hAnsi="Times New Roman" w:cs="Times New Roman"/>
          <w:bCs/>
          <w:noProof/>
          <w:color w:val="000000" w:themeColor="text1"/>
          <w:sz w:val="24"/>
          <w:szCs w:val="24"/>
        </w:rPr>
        <w:t xml:space="preserve"> 2025. aasta </w:t>
      </w:r>
      <w:r w:rsidR="00801743">
        <w:rPr>
          <w:rFonts w:ascii="Times New Roman" w:hAnsi="Times New Roman" w:cs="Times New Roman"/>
          <w:bCs/>
          <w:noProof/>
          <w:color w:val="000000" w:themeColor="text1"/>
          <w:sz w:val="24"/>
          <w:szCs w:val="24"/>
        </w:rPr>
        <w:t xml:space="preserve"> jaanuaris ja juulis</w:t>
      </w:r>
      <w:r w:rsidR="00121572">
        <w:rPr>
          <w:rFonts w:ascii="Times New Roman" w:hAnsi="Times New Roman" w:cs="Times New Roman"/>
          <w:bCs/>
          <w:noProof/>
          <w:color w:val="000000" w:themeColor="text1"/>
          <w:sz w:val="24"/>
          <w:szCs w:val="24"/>
        </w:rPr>
        <w:t xml:space="preserve"> ning juulikuus toimub ka käibemaksutõus, siis võib eeldada, et </w:t>
      </w:r>
      <w:r w:rsidR="00696A12">
        <w:rPr>
          <w:rFonts w:ascii="Times New Roman" w:hAnsi="Times New Roman" w:cs="Times New Roman"/>
          <w:bCs/>
          <w:noProof/>
          <w:color w:val="000000" w:themeColor="text1"/>
          <w:sz w:val="24"/>
          <w:szCs w:val="24"/>
        </w:rPr>
        <w:t xml:space="preserve">müügipiirangu </w:t>
      </w:r>
      <w:r w:rsidR="001D2FC4">
        <w:rPr>
          <w:rFonts w:ascii="Times New Roman" w:hAnsi="Times New Roman" w:cs="Times New Roman"/>
          <w:bCs/>
          <w:noProof/>
          <w:color w:val="000000" w:themeColor="text1"/>
          <w:sz w:val="24"/>
          <w:szCs w:val="24"/>
        </w:rPr>
        <w:t xml:space="preserve">rakendamisel suvel </w:t>
      </w:r>
      <w:r w:rsidR="00696A12">
        <w:rPr>
          <w:rFonts w:ascii="Times New Roman" w:hAnsi="Times New Roman" w:cs="Times New Roman"/>
          <w:bCs/>
          <w:noProof/>
          <w:color w:val="000000" w:themeColor="text1"/>
          <w:sz w:val="24"/>
          <w:szCs w:val="24"/>
        </w:rPr>
        <w:t xml:space="preserve">võivad </w:t>
      </w:r>
      <w:r w:rsidR="00121572">
        <w:rPr>
          <w:rFonts w:ascii="Times New Roman" w:hAnsi="Times New Roman" w:cs="Times New Roman"/>
          <w:bCs/>
          <w:noProof/>
          <w:color w:val="000000" w:themeColor="text1"/>
          <w:sz w:val="24"/>
          <w:szCs w:val="24"/>
        </w:rPr>
        <w:t>ettevõtjad</w:t>
      </w:r>
      <w:r w:rsidR="00696A12">
        <w:rPr>
          <w:rFonts w:ascii="Times New Roman" w:hAnsi="Times New Roman" w:cs="Times New Roman"/>
          <w:bCs/>
          <w:noProof/>
          <w:color w:val="000000" w:themeColor="text1"/>
          <w:sz w:val="24"/>
          <w:szCs w:val="24"/>
        </w:rPr>
        <w:t xml:space="preserve"> </w:t>
      </w:r>
      <w:r w:rsidR="00121572">
        <w:rPr>
          <w:rFonts w:ascii="Times New Roman" w:hAnsi="Times New Roman" w:cs="Times New Roman"/>
          <w:bCs/>
          <w:noProof/>
          <w:color w:val="000000" w:themeColor="text1"/>
          <w:sz w:val="24"/>
          <w:szCs w:val="24"/>
        </w:rPr>
        <w:t>soetada maksimumkoguse varusid ehk 3</w:t>
      </w:r>
      <w:r w:rsidR="002845A4">
        <w:rPr>
          <w:rFonts w:ascii="Times New Roman" w:hAnsi="Times New Roman" w:cs="Times New Roman"/>
          <w:bCs/>
          <w:noProof/>
          <w:color w:val="000000" w:themeColor="text1"/>
          <w:sz w:val="24"/>
          <w:szCs w:val="24"/>
        </w:rPr>
        <w:t xml:space="preserve"> </w:t>
      </w:r>
      <w:r w:rsidR="00121572">
        <w:rPr>
          <w:rFonts w:ascii="Times New Roman" w:hAnsi="Times New Roman" w:cs="Times New Roman"/>
          <w:bCs/>
          <w:noProof/>
          <w:color w:val="000000" w:themeColor="text1"/>
          <w:sz w:val="24"/>
          <w:szCs w:val="24"/>
        </w:rPr>
        <w:t xml:space="preserve">kuu varud. </w:t>
      </w:r>
      <w:r w:rsidR="00121572">
        <w:rPr>
          <w:rFonts w:ascii="Times New Roman" w:hAnsi="Times New Roman" w:cs="Times New Roman"/>
          <w:bCs/>
          <w:noProof/>
          <w:color w:val="000000" w:themeColor="text1"/>
          <w:sz w:val="24"/>
          <w:szCs w:val="24"/>
        </w:rPr>
        <w:lastRenderedPageBreak/>
        <w:t>Sellisel juhul rakendub 2025. a juulis jõust</w:t>
      </w:r>
      <w:r w:rsidR="002845A4">
        <w:rPr>
          <w:rFonts w:ascii="Times New Roman" w:hAnsi="Times New Roman" w:cs="Times New Roman"/>
          <w:bCs/>
          <w:noProof/>
          <w:color w:val="000000" w:themeColor="text1"/>
          <w:sz w:val="24"/>
          <w:szCs w:val="24"/>
        </w:rPr>
        <w:t>u</w:t>
      </w:r>
      <w:r w:rsidR="00121572">
        <w:rPr>
          <w:rFonts w:ascii="Times New Roman" w:hAnsi="Times New Roman" w:cs="Times New Roman"/>
          <w:bCs/>
          <w:noProof/>
          <w:color w:val="000000" w:themeColor="text1"/>
          <w:sz w:val="24"/>
          <w:szCs w:val="24"/>
        </w:rPr>
        <w:t>v aktsiisimäär</w:t>
      </w:r>
      <w:r w:rsidR="001D2FC4">
        <w:rPr>
          <w:rFonts w:ascii="Times New Roman" w:hAnsi="Times New Roman" w:cs="Times New Roman"/>
          <w:bCs/>
          <w:noProof/>
          <w:color w:val="000000" w:themeColor="text1"/>
          <w:sz w:val="24"/>
          <w:szCs w:val="24"/>
        </w:rPr>
        <w:t xml:space="preserve"> ja uue kujundusega maksumärk</w:t>
      </w:r>
      <w:r w:rsidR="00121572">
        <w:rPr>
          <w:rFonts w:ascii="Times New Roman" w:hAnsi="Times New Roman" w:cs="Times New Roman"/>
          <w:bCs/>
          <w:noProof/>
          <w:color w:val="000000" w:themeColor="text1"/>
          <w:sz w:val="24"/>
          <w:szCs w:val="24"/>
        </w:rPr>
        <w:t xml:space="preserve"> kolmeks kuuks enne aasta lõppu</w:t>
      </w:r>
      <w:r w:rsidR="00696A12">
        <w:rPr>
          <w:rFonts w:ascii="Times New Roman" w:hAnsi="Times New Roman" w:cs="Times New Roman"/>
          <w:bCs/>
          <w:noProof/>
          <w:color w:val="000000" w:themeColor="text1"/>
          <w:sz w:val="24"/>
          <w:szCs w:val="24"/>
        </w:rPr>
        <w:t xml:space="preserve"> ja juba 2026. aastal jõustub uus aktsiisimäär</w:t>
      </w:r>
      <w:r w:rsidR="001D2FC4">
        <w:rPr>
          <w:rFonts w:ascii="Times New Roman" w:hAnsi="Times New Roman" w:cs="Times New Roman"/>
          <w:bCs/>
          <w:noProof/>
          <w:color w:val="000000" w:themeColor="text1"/>
          <w:sz w:val="24"/>
          <w:szCs w:val="24"/>
        </w:rPr>
        <w:t xml:space="preserve"> ja uue kujundusega maksumärk</w:t>
      </w:r>
      <w:r w:rsidR="00696A12">
        <w:rPr>
          <w:rFonts w:ascii="Times New Roman" w:hAnsi="Times New Roman" w:cs="Times New Roman"/>
          <w:bCs/>
          <w:noProof/>
          <w:color w:val="000000" w:themeColor="text1"/>
          <w:sz w:val="24"/>
          <w:szCs w:val="24"/>
        </w:rPr>
        <w:t xml:space="preserve">. </w:t>
      </w:r>
      <w:r w:rsidR="001D2FC4">
        <w:rPr>
          <w:rFonts w:ascii="Times New Roman" w:hAnsi="Times New Roman" w:cs="Times New Roman"/>
          <w:bCs/>
          <w:noProof/>
          <w:color w:val="000000" w:themeColor="text1"/>
          <w:sz w:val="24"/>
          <w:szCs w:val="24"/>
        </w:rPr>
        <w:t xml:space="preserve">Välistatud ei ole, et </w:t>
      </w:r>
      <w:r w:rsidR="00696A12">
        <w:rPr>
          <w:rFonts w:ascii="Times New Roman" w:hAnsi="Times New Roman" w:cs="Times New Roman"/>
          <w:bCs/>
          <w:noProof/>
          <w:color w:val="000000" w:themeColor="text1"/>
          <w:sz w:val="24"/>
          <w:szCs w:val="24"/>
        </w:rPr>
        <w:t>aasta lõpu müük</w:t>
      </w:r>
      <w:r w:rsidR="001D2FC4">
        <w:rPr>
          <w:rFonts w:ascii="Times New Roman" w:hAnsi="Times New Roman" w:cs="Times New Roman"/>
          <w:bCs/>
          <w:noProof/>
          <w:color w:val="000000" w:themeColor="text1"/>
          <w:sz w:val="24"/>
          <w:szCs w:val="24"/>
        </w:rPr>
        <w:t xml:space="preserve"> võib</w:t>
      </w:r>
      <w:r w:rsidR="00696A12">
        <w:rPr>
          <w:rFonts w:ascii="Times New Roman" w:hAnsi="Times New Roman" w:cs="Times New Roman"/>
          <w:bCs/>
          <w:noProof/>
          <w:color w:val="000000" w:themeColor="text1"/>
          <w:sz w:val="24"/>
          <w:szCs w:val="24"/>
        </w:rPr>
        <w:t xml:space="preserve"> kujuneda viletsaks ning maksumärgi kujunduse muutmiseks </w:t>
      </w:r>
      <w:r w:rsidR="00696A12" w:rsidRPr="00E62A19">
        <w:rPr>
          <w:rFonts w:ascii="Times New Roman" w:hAnsi="Times New Roman" w:cs="Times New Roman"/>
          <w:bCs/>
          <w:noProof/>
          <w:sz w:val="24"/>
          <w:szCs w:val="24"/>
        </w:rPr>
        <w:t>tehtud kulud mõttetuks</w:t>
      </w:r>
      <w:r w:rsidR="00121572" w:rsidRPr="00E62A19">
        <w:rPr>
          <w:rFonts w:ascii="Times New Roman" w:hAnsi="Times New Roman" w:cs="Times New Roman"/>
          <w:bCs/>
          <w:noProof/>
          <w:sz w:val="24"/>
          <w:szCs w:val="24"/>
        </w:rPr>
        <w:t>.</w:t>
      </w:r>
      <w:r w:rsidR="00696A12" w:rsidRPr="00E62A19">
        <w:rPr>
          <w:rFonts w:ascii="Times New Roman" w:hAnsi="Times New Roman" w:cs="Times New Roman"/>
          <w:bCs/>
          <w:noProof/>
          <w:sz w:val="24"/>
          <w:szCs w:val="24"/>
        </w:rPr>
        <w:t xml:space="preserve"> Kõige negatiivsema stsenaariumi korral võidakse kolm kuud kehtinud maksumärgilt taotleda 2026. aastal massiliselt tagasi aktsiisi, mis on täiendav administreerimise koormus maksuhaldurile. Sellises olukorras o</w:t>
      </w:r>
      <w:r w:rsidR="002845A4" w:rsidRPr="00E62A19">
        <w:rPr>
          <w:rFonts w:ascii="Times New Roman" w:hAnsi="Times New Roman" w:cs="Times New Roman"/>
          <w:bCs/>
          <w:noProof/>
          <w:sz w:val="24"/>
          <w:szCs w:val="24"/>
        </w:rPr>
        <w:t>n</w:t>
      </w:r>
      <w:r w:rsidR="00696A12" w:rsidRPr="00E62A19">
        <w:rPr>
          <w:rFonts w:ascii="Times New Roman" w:hAnsi="Times New Roman" w:cs="Times New Roman"/>
          <w:bCs/>
          <w:noProof/>
          <w:sz w:val="24"/>
          <w:szCs w:val="24"/>
        </w:rPr>
        <w:t xml:space="preserve"> mõistlik kaaluda müügipiirangu kohaldamise otsatarbekust </w:t>
      </w:r>
      <w:r w:rsidR="001D2FC4" w:rsidRPr="00E62A19">
        <w:rPr>
          <w:rFonts w:ascii="Times New Roman" w:hAnsi="Times New Roman" w:cs="Times New Roman"/>
          <w:bCs/>
          <w:noProof/>
          <w:sz w:val="24"/>
          <w:szCs w:val="24"/>
        </w:rPr>
        <w:t xml:space="preserve">teist </w:t>
      </w:r>
      <w:r w:rsidR="00696A12" w:rsidRPr="00E62A19">
        <w:rPr>
          <w:rFonts w:ascii="Times New Roman" w:hAnsi="Times New Roman" w:cs="Times New Roman"/>
          <w:bCs/>
          <w:noProof/>
          <w:sz w:val="24"/>
          <w:szCs w:val="24"/>
        </w:rPr>
        <w:t xml:space="preserve">korda aastas ehk lisaks veel juulikuus. Ka müügipiirangu rakendamata jätmisel on </w:t>
      </w:r>
      <w:r w:rsidR="00754D6B" w:rsidRPr="00E62A19">
        <w:rPr>
          <w:rFonts w:ascii="Times New Roman" w:hAnsi="Times New Roman" w:cs="Times New Roman"/>
          <w:bCs/>
          <w:noProof/>
          <w:sz w:val="24"/>
          <w:szCs w:val="24"/>
        </w:rPr>
        <w:t>r</w:t>
      </w:r>
      <w:r w:rsidR="00696A12" w:rsidRPr="00E62A19">
        <w:rPr>
          <w:rFonts w:ascii="Times New Roman" w:hAnsi="Times New Roman" w:cs="Times New Roman"/>
          <w:bCs/>
          <w:noProof/>
          <w:sz w:val="24"/>
          <w:szCs w:val="24"/>
        </w:rPr>
        <w:t xml:space="preserve">isk, et kavandatud aktsiisitulu eesmärki ei saavutata. Ettevõtjad võivad soetada varusid koguses, mis võimaldavad juulikuu aktsiisitõusu </w:t>
      </w:r>
      <w:r w:rsidR="00A73611" w:rsidRPr="00E62A19">
        <w:rPr>
          <w:rFonts w:ascii="Times New Roman" w:hAnsi="Times New Roman" w:cs="Times New Roman"/>
          <w:bCs/>
          <w:noProof/>
          <w:sz w:val="24"/>
          <w:szCs w:val="24"/>
        </w:rPr>
        <w:t>mõju miinimumini viia</w:t>
      </w:r>
      <w:r w:rsidR="00696A12" w:rsidRPr="00E62A19">
        <w:rPr>
          <w:rFonts w:ascii="Times New Roman" w:hAnsi="Times New Roman" w:cs="Times New Roman"/>
          <w:bCs/>
          <w:noProof/>
          <w:sz w:val="24"/>
          <w:szCs w:val="24"/>
        </w:rPr>
        <w:t>.</w:t>
      </w:r>
      <w:r w:rsidR="00754D6B" w:rsidRPr="00E62A19">
        <w:rPr>
          <w:rFonts w:ascii="Times New Roman" w:hAnsi="Times New Roman" w:cs="Times New Roman"/>
          <w:bCs/>
          <w:noProof/>
          <w:sz w:val="24"/>
          <w:szCs w:val="24"/>
        </w:rPr>
        <w:t xml:space="preserve"> Aktsiisitõusu toimumine suvel, siis kui on puhkuste ja reisimise tippaeg, võivad samuti hoogustada kaubasoetusi välisriikidest. </w:t>
      </w:r>
    </w:p>
    <w:p w14:paraId="49EE3EB5" w14:textId="318E96DF" w:rsidR="00645CFA" w:rsidRDefault="00645CFA" w:rsidP="00645CFA">
      <w:pPr>
        <w:spacing w:after="0" w:line="240" w:lineRule="auto"/>
        <w:jc w:val="both"/>
        <w:rPr>
          <w:rFonts w:ascii="Times New Roman" w:hAnsi="Times New Roman" w:cs="Times New Roman"/>
          <w:bCs/>
          <w:noProof/>
          <w:sz w:val="24"/>
          <w:szCs w:val="24"/>
        </w:rPr>
      </w:pPr>
    </w:p>
    <w:p w14:paraId="3FAEA4DD" w14:textId="191F1612" w:rsidR="004318E1" w:rsidRDefault="004318E1" w:rsidP="004318E1">
      <w:pPr>
        <w:spacing w:after="0" w:line="240" w:lineRule="auto"/>
        <w:jc w:val="both"/>
        <w:rPr>
          <w:rFonts w:ascii="Times New Roman" w:hAnsi="Times New Roman" w:cs="Times New Roman"/>
          <w:bCs/>
          <w:noProof/>
          <w:color w:val="000000" w:themeColor="text1"/>
          <w:sz w:val="24"/>
          <w:szCs w:val="24"/>
        </w:rPr>
      </w:pPr>
      <w:r w:rsidRPr="00CD7BC6">
        <w:rPr>
          <w:rFonts w:ascii="Times New Roman" w:hAnsi="Times New Roman" w:cs="Times New Roman"/>
          <w:b/>
          <w:bCs/>
          <w:noProof/>
          <w:color w:val="000000" w:themeColor="text1"/>
          <w:sz w:val="24"/>
          <w:szCs w:val="24"/>
        </w:rPr>
        <w:t>6.</w:t>
      </w:r>
      <w:r>
        <w:rPr>
          <w:rFonts w:ascii="Times New Roman" w:hAnsi="Times New Roman" w:cs="Times New Roman"/>
          <w:b/>
          <w:bCs/>
          <w:noProof/>
          <w:color w:val="000000" w:themeColor="text1"/>
          <w:sz w:val="24"/>
          <w:szCs w:val="24"/>
        </w:rPr>
        <w:t>3</w:t>
      </w:r>
      <w:r w:rsidRPr="00CD7BC6">
        <w:rPr>
          <w:rFonts w:ascii="Times New Roman" w:hAnsi="Times New Roman" w:cs="Times New Roman"/>
          <w:b/>
          <w:bCs/>
          <w:noProof/>
          <w:color w:val="000000" w:themeColor="text1"/>
          <w:sz w:val="24"/>
          <w:szCs w:val="24"/>
        </w:rPr>
        <w:t xml:space="preserve">. Kavandatav </w:t>
      </w:r>
      <w:r w:rsidRPr="00A42E7B">
        <w:rPr>
          <w:rFonts w:ascii="Times New Roman" w:hAnsi="Times New Roman" w:cs="Times New Roman"/>
          <w:b/>
          <w:bCs/>
          <w:noProof/>
          <w:color w:val="000000" w:themeColor="text1"/>
          <w:sz w:val="24"/>
          <w:szCs w:val="24"/>
        </w:rPr>
        <w:t xml:space="preserve">muudatus: </w:t>
      </w:r>
      <w:r w:rsidRPr="00A42E7B">
        <w:rPr>
          <w:rFonts w:ascii="Times New Roman" w:hAnsi="Times New Roman" w:cs="Times New Roman"/>
          <w:bCs/>
          <w:noProof/>
          <w:color w:val="000000" w:themeColor="text1"/>
          <w:sz w:val="24"/>
          <w:szCs w:val="24"/>
        </w:rPr>
        <w:t>sigarite ja sigarillode puhul erandi kehtestamine müügipiirangu kohaldamisele</w:t>
      </w:r>
      <w:r w:rsidR="00722F3A" w:rsidRPr="00A42E7B">
        <w:rPr>
          <w:rFonts w:ascii="Times New Roman" w:hAnsi="Times New Roman" w:cs="Times New Roman"/>
          <w:bCs/>
          <w:noProof/>
          <w:color w:val="000000" w:themeColor="text1"/>
          <w:sz w:val="24"/>
          <w:szCs w:val="24"/>
        </w:rPr>
        <w:t xml:space="preserve"> ja käibemaksu muutmisest tulenev erand</w:t>
      </w:r>
    </w:p>
    <w:p w14:paraId="602E733F" w14:textId="710824C1" w:rsidR="004318E1" w:rsidRDefault="004318E1" w:rsidP="004318E1">
      <w:pPr>
        <w:spacing w:after="0" w:line="240" w:lineRule="auto"/>
        <w:jc w:val="both"/>
        <w:rPr>
          <w:rFonts w:ascii="Times New Roman" w:hAnsi="Times New Roman" w:cs="Times New Roman"/>
          <w:bCs/>
          <w:noProof/>
          <w:color w:val="000000" w:themeColor="text1"/>
          <w:sz w:val="24"/>
          <w:szCs w:val="24"/>
        </w:rPr>
      </w:pPr>
    </w:p>
    <w:p w14:paraId="6076FD64" w14:textId="0315C678" w:rsidR="004318E1" w:rsidRPr="00B800CC" w:rsidRDefault="004318E1" w:rsidP="004318E1">
      <w:pPr>
        <w:spacing w:after="0" w:line="240" w:lineRule="auto"/>
        <w:jc w:val="both"/>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Nimetatud muudatused ei too kaasa hindamist vajavaid mõjusid. Muudatused vähendavad ettevõtjate ja maksuhalduri halduskoormust.</w:t>
      </w:r>
    </w:p>
    <w:p w14:paraId="3DB1CED2" w14:textId="77777777" w:rsidR="00F86294" w:rsidRDefault="00F86294" w:rsidP="00420DBE">
      <w:pPr>
        <w:spacing w:after="0" w:line="240" w:lineRule="auto"/>
        <w:jc w:val="both"/>
        <w:rPr>
          <w:rFonts w:ascii="Times New Roman" w:hAnsi="Times New Roman" w:cs="Times New Roman"/>
          <w:b/>
          <w:sz w:val="24"/>
          <w:szCs w:val="24"/>
        </w:rPr>
      </w:pPr>
    </w:p>
    <w:p w14:paraId="162434E1" w14:textId="57D777B4" w:rsidR="001E0221" w:rsidRPr="001E0221" w:rsidRDefault="001E0221" w:rsidP="001E0221">
      <w:pPr>
        <w:spacing w:after="0" w:line="240" w:lineRule="auto"/>
        <w:jc w:val="both"/>
        <w:rPr>
          <w:rFonts w:ascii="Times New Roman" w:hAnsi="Times New Roman" w:cs="Times New Roman"/>
          <w:b/>
          <w:sz w:val="24"/>
          <w:szCs w:val="24"/>
        </w:rPr>
      </w:pPr>
      <w:r w:rsidRPr="00E72E45">
        <w:rPr>
          <w:rFonts w:ascii="Times New Roman" w:hAnsi="Times New Roman" w:cs="Times New Roman"/>
          <w:b/>
          <w:sz w:val="24"/>
          <w:szCs w:val="24"/>
        </w:rPr>
        <w:t>6.4</w:t>
      </w:r>
      <w:r>
        <w:rPr>
          <w:rFonts w:ascii="Times New Roman" w:hAnsi="Times New Roman" w:cs="Times New Roman"/>
          <w:b/>
          <w:sz w:val="24"/>
          <w:szCs w:val="24"/>
        </w:rPr>
        <w:t>.</w:t>
      </w:r>
      <w:r w:rsidRPr="00E72E45">
        <w:rPr>
          <w:rFonts w:ascii="Times New Roman" w:hAnsi="Times New Roman" w:cs="Times New Roman"/>
          <w:b/>
          <w:sz w:val="24"/>
          <w:szCs w:val="24"/>
        </w:rPr>
        <w:t xml:space="preserve"> </w:t>
      </w:r>
      <w:r w:rsidRPr="00E72E45">
        <w:rPr>
          <w:rFonts w:ascii="Times New Roman" w:hAnsi="Times New Roman" w:cs="Times New Roman"/>
          <w:b/>
          <w:bCs/>
          <w:noProof/>
          <w:sz w:val="24"/>
          <w:szCs w:val="24"/>
        </w:rPr>
        <w:t xml:space="preserve">Kavandatav muudatus: </w:t>
      </w:r>
      <w:r>
        <w:rPr>
          <w:rFonts w:ascii="Times New Roman" w:hAnsi="Times New Roman" w:cs="Times New Roman"/>
          <w:bCs/>
          <w:sz w:val="24"/>
          <w:szCs w:val="24"/>
        </w:rPr>
        <w:t>b</w:t>
      </w:r>
      <w:r w:rsidRPr="001E0221">
        <w:rPr>
          <w:rFonts w:ascii="Times New Roman" w:hAnsi="Times New Roman" w:cs="Times New Roman"/>
          <w:bCs/>
          <w:sz w:val="24"/>
          <w:szCs w:val="24"/>
        </w:rPr>
        <w:t xml:space="preserve">ensiinide </w:t>
      </w:r>
      <w:r w:rsidRPr="001E0221">
        <w:rPr>
          <w:rFonts w:ascii="Times New Roman" w:hAnsi="Times New Roman" w:cs="Times New Roman"/>
          <w:bCs/>
          <w:noProof/>
          <w:sz w:val="24"/>
          <w:szCs w:val="24"/>
        </w:rPr>
        <w:t>aktsiisitõus aastatel 2025</w:t>
      </w:r>
      <w:r w:rsidRPr="001E0221">
        <w:rPr>
          <w:rFonts w:ascii="Times New Roman" w:hAnsi="Times New Roman" w:cs="Times New Roman"/>
          <w:sz w:val="24"/>
          <w:szCs w:val="24"/>
        </w:rPr>
        <w:t>–</w:t>
      </w:r>
      <w:r w:rsidRPr="001E0221">
        <w:rPr>
          <w:rFonts w:ascii="Times New Roman" w:hAnsi="Times New Roman" w:cs="Times New Roman"/>
          <w:bCs/>
          <w:noProof/>
          <w:sz w:val="24"/>
          <w:szCs w:val="24"/>
        </w:rPr>
        <w:t>2028</w:t>
      </w:r>
    </w:p>
    <w:p w14:paraId="060D585C" w14:textId="77777777" w:rsidR="001E0221" w:rsidRPr="00E72E45" w:rsidRDefault="001E0221" w:rsidP="001E0221">
      <w:pPr>
        <w:spacing w:after="0" w:line="240" w:lineRule="auto"/>
        <w:jc w:val="both"/>
        <w:rPr>
          <w:rFonts w:ascii="Times New Roman" w:hAnsi="Times New Roman" w:cs="Times New Roman"/>
          <w:b/>
          <w:bCs/>
          <w:noProof/>
          <w:sz w:val="24"/>
          <w:szCs w:val="24"/>
        </w:rPr>
      </w:pPr>
    </w:p>
    <w:p w14:paraId="490372E0" w14:textId="77777777" w:rsidR="001E0221" w:rsidRPr="004707CD" w:rsidRDefault="001E0221" w:rsidP="001E0221">
      <w:pPr>
        <w:spacing w:after="0" w:line="240" w:lineRule="auto"/>
        <w:jc w:val="both"/>
        <w:rPr>
          <w:rFonts w:ascii="Times New Roman" w:hAnsi="Times New Roman" w:cs="Times New Roman"/>
          <w:noProof/>
          <w:sz w:val="24"/>
          <w:szCs w:val="24"/>
        </w:rPr>
      </w:pPr>
      <w:r w:rsidRPr="004707CD">
        <w:rPr>
          <w:rFonts w:ascii="Times New Roman" w:hAnsi="Times New Roman" w:cs="Times New Roman"/>
          <w:b/>
          <w:bCs/>
          <w:noProof/>
          <w:sz w:val="24"/>
          <w:szCs w:val="24"/>
        </w:rPr>
        <w:t xml:space="preserve">Kaasnev </w:t>
      </w:r>
      <w:r w:rsidRPr="001E0221">
        <w:rPr>
          <w:rFonts w:ascii="Times New Roman" w:hAnsi="Times New Roman" w:cs="Times New Roman"/>
          <w:b/>
          <w:bCs/>
          <w:noProof/>
          <w:sz w:val="24"/>
          <w:szCs w:val="24"/>
        </w:rPr>
        <w:t xml:space="preserve">mõju: </w:t>
      </w:r>
      <w:r w:rsidRPr="001E0221">
        <w:rPr>
          <w:rFonts w:ascii="Times New Roman" w:hAnsi="Times New Roman" w:cs="Times New Roman"/>
          <w:bCs/>
          <w:noProof/>
          <w:sz w:val="24"/>
          <w:szCs w:val="24"/>
        </w:rPr>
        <w:t>mõju majandusele ja tarbimisele</w:t>
      </w:r>
    </w:p>
    <w:p w14:paraId="245AD0B8" w14:textId="77777777" w:rsidR="001E0221" w:rsidRPr="004707CD" w:rsidRDefault="001E0221" w:rsidP="001E0221">
      <w:pPr>
        <w:spacing w:after="0" w:line="240" w:lineRule="auto"/>
        <w:jc w:val="both"/>
        <w:rPr>
          <w:rFonts w:ascii="Times New Roman" w:hAnsi="Times New Roman" w:cs="Times New Roman"/>
          <w:noProof/>
          <w:sz w:val="24"/>
          <w:szCs w:val="24"/>
        </w:rPr>
      </w:pPr>
    </w:p>
    <w:p w14:paraId="4B05F869" w14:textId="77777777" w:rsidR="001E0221" w:rsidRPr="001E0221" w:rsidRDefault="001E0221" w:rsidP="001E0221">
      <w:pPr>
        <w:spacing w:after="0" w:line="240" w:lineRule="auto"/>
        <w:jc w:val="both"/>
        <w:rPr>
          <w:rFonts w:ascii="Times New Roman" w:hAnsi="Times New Roman" w:cs="Times New Roman"/>
          <w:b/>
          <w:bCs/>
          <w:noProof/>
          <w:sz w:val="24"/>
          <w:szCs w:val="24"/>
        </w:rPr>
      </w:pPr>
      <w:r w:rsidRPr="001E0221">
        <w:rPr>
          <w:rFonts w:ascii="Times New Roman" w:hAnsi="Times New Roman" w:cs="Times New Roman"/>
          <w:b/>
          <w:bCs/>
          <w:noProof/>
          <w:sz w:val="24"/>
          <w:szCs w:val="24"/>
        </w:rPr>
        <w:t xml:space="preserve">Sihtrühm: </w:t>
      </w:r>
      <w:r w:rsidRPr="001E0221">
        <w:rPr>
          <w:rFonts w:ascii="Times New Roman" w:hAnsi="Times New Roman" w:cs="Times New Roman"/>
          <w:bCs/>
          <w:noProof/>
          <w:sz w:val="24"/>
          <w:szCs w:val="24"/>
        </w:rPr>
        <w:t xml:space="preserve">pliivaba bensiini ning lennukibensiini käitlejad ja tarbijad. </w:t>
      </w:r>
    </w:p>
    <w:p w14:paraId="3F17BE9E" w14:textId="77777777" w:rsidR="001E0221" w:rsidRPr="004707CD" w:rsidRDefault="001E0221" w:rsidP="001E0221">
      <w:pPr>
        <w:spacing w:after="0" w:line="240" w:lineRule="auto"/>
        <w:jc w:val="both"/>
        <w:rPr>
          <w:rFonts w:ascii="Times New Roman" w:hAnsi="Times New Roman" w:cs="Times New Roman"/>
          <w:b/>
          <w:bCs/>
          <w:noProof/>
          <w:sz w:val="24"/>
          <w:szCs w:val="24"/>
        </w:rPr>
      </w:pPr>
    </w:p>
    <w:p w14:paraId="0CF89183" w14:textId="77777777" w:rsidR="001E0221" w:rsidRPr="001E0221" w:rsidRDefault="001E0221" w:rsidP="001E0221">
      <w:pPr>
        <w:spacing w:after="0" w:line="240" w:lineRule="auto"/>
        <w:jc w:val="both"/>
        <w:rPr>
          <w:rFonts w:ascii="Times New Roman" w:hAnsi="Times New Roman" w:cs="Times New Roman"/>
          <w:b/>
          <w:bCs/>
          <w:noProof/>
          <w:sz w:val="24"/>
          <w:szCs w:val="24"/>
        </w:rPr>
      </w:pPr>
      <w:r w:rsidRPr="001E0221">
        <w:rPr>
          <w:rFonts w:ascii="Times New Roman" w:hAnsi="Times New Roman" w:cs="Times New Roman"/>
          <w:b/>
          <w:bCs/>
          <w:noProof/>
          <w:sz w:val="24"/>
          <w:szCs w:val="24"/>
        </w:rPr>
        <w:t xml:space="preserve">Mõju ulatus: </w:t>
      </w:r>
      <w:r w:rsidRPr="001E0221">
        <w:rPr>
          <w:rFonts w:ascii="Times New Roman" w:hAnsi="Times New Roman" w:cs="Times New Roman"/>
          <w:bCs/>
          <w:noProof/>
          <w:sz w:val="24"/>
          <w:szCs w:val="24"/>
        </w:rPr>
        <w:t xml:space="preserve">Maksu- ja Tolliameti andmetel on praegu 13 isikut, kellel on kehtiv aktsiisilao tegevusluba bensiini ja lennukibensiini käitlemiseks. Aktsiisilaopidajad on peamised aktsiisimaksjad. Aktsiisi tõstmise mõju kandub kütuse tarneahelas edasi kõigile järgmistele lülidele, kes võivad olla nii kütuse hulgi- või jaemüüjad ning lõpptarbijad.  </w:t>
      </w:r>
    </w:p>
    <w:p w14:paraId="36F30776" w14:textId="77777777" w:rsidR="001E0221" w:rsidRPr="001E0221" w:rsidRDefault="001E0221" w:rsidP="001E0221">
      <w:pPr>
        <w:spacing w:after="0" w:line="240" w:lineRule="auto"/>
        <w:jc w:val="both"/>
        <w:rPr>
          <w:rFonts w:ascii="Times New Roman" w:hAnsi="Times New Roman" w:cs="Times New Roman"/>
          <w:sz w:val="24"/>
          <w:szCs w:val="24"/>
        </w:rPr>
      </w:pPr>
    </w:p>
    <w:p w14:paraId="24720E8A" w14:textId="752218EC"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Eestis on bensiini aktsiisimäär püsinud muutumatuna alates 2018. aastast, millal toimus eelmine aktsiisitõus. Järgnevas tabelis on toodud bensiini aktsiisimäära 5% tõusu mõju bensiini hinnale aastatel </w:t>
      </w:r>
      <w:r w:rsidRPr="001E0221">
        <w:rPr>
          <w:rFonts w:ascii="Times New Roman" w:hAnsi="Times New Roman" w:cs="Times New Roman"/>
          <w:noProof/>
          <w:sz w:val="24"/>
          <w:szCs w:val="24"/>
        </w:rPr>
        <w:t>2025</w:t>
      </w:r>
      <w:r w:rsidRPr="001E0221">
        <w:rPr>
          <w:rFonts w:ascii="Times New Roman" w:hAnsi="Times New Roman" w:cs="Times New Roman"/>
          <w:noProof/>
          <w:sz w:val="24"/>
          <w:szCs w:val="24"/>
        </w:rPr>
        <w:sym w:font="Symbol" w:char="F02D"/>
      </w:r>
      <w:r w:rsidRPr="001E0221">
        <w:rPr>
          <w:rFonts w:ascii="Times New Roman" w:hAnsi="Times New Roman" w:cs="Times New Roman"/>
          <w:noProof/>
          <w:sz w:val="24"/>
          <w:szCs w:val="24"/>
        </w:rPr>
        <w:t xml:space="preserve">2028. Tabeli II </w:t>
      </w:r>
      <w:commentRangeStart w:id="33"/>
      <w:r w:rsidRPr="001E0221">
        <w:rPr>
          <w:rFonts w:ascii="Times New Roman" w:hAnsi="Times New Roman" w:cs="Times New Roman"/>
          <w:noProof/>
          <w:sz w:val="24"/>
          <w:szCs w:val="24"/>
        </w:rPr>
        <w:t>veerus</w:t>
      </w:r>
      <w:commentRangeEnd w:id="33"/>
      <w:r w:rsidR="006E4846">
        <w:rPr>
          <w:rStyle w:val="Kommentaariviide"/>
          <w:rFonts w:ascii="Times New Roman" w:eastAsiaTheme="minorEastAsia" w:hAnsi="Times New Roman" w:cs="Times New Roman"/>
          <w:lang w:eastAsia="et-EE"/>
        </w:rPr>
        <w:commentReference w:id="33"/>
      </w:r>
      <w:r w:rsidRPr="001E0221">
        <w:rPr>
          <w:rFonts w:ascii="Times New Roman" w:hAnsi="Times New Roman" w:cs="Times New Roman"/>
          <w:noProof/>
          <w:sz w:val="24"/>
          <w:szCs w:val="24"/>
        </w:rPr>
        <w:t xml:space="preserve"> on toodud puhas aktsiisi mõju. Tabeli III veerus on toodud aktsiisi mõju koos julgeolekumaksu raames kavandatud tähtajalise käibemaksu tõusuga, mis kehtestakse samuti 1. juulist 2025. Näeme, et maksumuudatuste summ</w:t>
      </w:r>
      <w:r w:rsidR="006E4846">
        <w:rPr>
          <w:rFonts w:ascii="Times New Roman" w:hAnsi="Times New Roman" w:cs="Times New Roman"/>
          <w:noProof/>
          <w:sz w:val="24"/>
          <w:szCs w:val="24"/>
        </w:rPr>
        <w:t>Reas.</w:t>
      </w:r>
      <w:r w:rsidRPr="001E0221">
        <w:rPr>
          <w:rFonts w:ascii="Times New Roman" w:hAnsi="Times New Roman" w:cs="Times New Roman"/>
          <w:noProof/>
          <w:sz w:val="24"/>
          <w:szCs w:val="24"/>
        </w:rPr>
        <w:t xml:space="preserve">aarne mõju 2025. aastal on 6,3 senti ning edasistel aastatel jääb see alla 4 sendi liitri kohta. </w:t>
      </w:r>
    </w:p>
    <w:p w14:paraId="46A48159" w14:textId="77777777" w:rsidR="001E0221" w:rsidRPr="001E0221" w:rsidRDefault="001E0221" w:rsidP="001E0221">
      <w:pPr>
        <w:spacing w:after="0" w:line="240" w:lineRule="auto"/>
        <w:jc w:val="both"/>
        <w:rPr>
          <w:rFonts w:ascii="Times New Roman" w:hAnsi="Times New Roman" w:cs="Times New Roman"/>
          <w:sz w:val="24"/>
          <w:szCs w:val="24"/>
        </w:rPr>
      </w:pPr>
    </w:p>
    <w:p w14:paraId="30031C88" w14:textId="7A0821B3" w:rsidR="001E0221" w:rsidRPr="001E0221" w:rsidRDefault="001E0221" w:rsidP="001E0221">
      <w:pPr>
        <w:spacing w:after="0"/>
        <w:jc w:val="both"/>
        <w:rPr>
          <w:rFonts w:ascii="Times New Roman" w:hAnsi="Times New Roman" w:cs="Times New Roman"/>
          <w:sz w:val="24"/>
          <w:szCs w:val="24"/>
        </w:rPr>
      </w:pPr>
      <w:r w:rsidRPr="001E0221">
        <w:rPr>
          <w:rFonts w:ascii="Times New Roman" w:hAnsi="Times New Roman" w:cs="Times New Roman"/>
          <w:b/>
          <w:bCs/>
          <w:sz w:val="24"/>
          <w:szCs w:val="24"/>
        </w:rPr>
        <w:t xml:space="preserve">Tabel </w:t>
      </w:r>
      <w:r w:rsidR="006C221E">
        <w:rPr>
          <w:rFonts w:ascii="Times New Roman" w:hAnsi="Times New Roman" w:cs="Times New Roman"/>
          <w:b/>
          <w:bCs/>
          <w:sz w:val="24"/>
          <w:szCs w:val="24"/>
        </w:rPr>
        <w:t>17</w:t>
      </w:r>
      <w:r w:rsidRPr="001E0221">
        <w:rPr>
          <w:rFonts w:ascii="Times New Roman" w:hAnsi="Times New Roman" w:cs="Times New Roman"/>
          <w:b/>
          <w:bCs/>
          <w:sz w:val="24"/>
          <w:szCs w:val="24"/>
        </w:rPr>
        <w:t>.</w:t>
      </w:r>
      <w:r w:rsidRPr="001E0221">
        <w:rPr>
          <w:rFonts w:ascii="Times New Roman" w:hAnsi="Times New Roman" w:cs="Times New Roman"/>
          <w:sz w:val="24"/>
          <w:szCs w:val="24"/>
        </w:rPr>
        <w:t xml:space="preserve"> Bensiinide aktsiisimäära tõstmise mõju hinnale ja tarbijahinnaindeksile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1418"/>
        <w:gridCol w:w="1417"/>
        <w:gridCol w:w="1418"/>
      </w:tblGrid>
      <w:tr w:rsidR="001E0221" w:rsidRPr="001E0221" w14:paraId="0CBDEDA5" w14:textId="77777777" w:rsidTr="001F3E93">
        <w:trPr>
          <w:trHeight w:val="561"/>
        </w:trPr>
        <w:tc>
          <w:tcPr>
            <w:tcW w:w="3261" w:type="dxa"/>
            <w:shd w:val="clear" w:color="auto" w:fill="C6D9F1"/>
          </w:tcPr>
          <w:p w14:paraId="026A6826" w14:textId="77777777" w:rsidR="001E0221" w:rsidRPr="001E0221" w:rsidRDefault="001E0221" w:rsidP="00C96D8C">
            <w:pPr>
              <w:spacing w:after="0"/>
              <w:jc w:val="center"/>
              <w:rPr>
                <w:rFonts w:ascii="Times New Roman" w:hAnsi="Times New Roman" w:cs="Times New Roman"/>
                <w:b/>
                <w:sz w:val="24"/>
                <w:szCs w:val="24"/>
              </w:rPr>
            </w:pPr>
          </w:p>
        </w:tc>
        <w:tc>
          <w:tcPr>
            <w:tcW w:w="1417" w:type="dxa"/>
            <w:shd w:val="clear" w:color="auto" w:fill="C6D9F1"/>
            <w:vAlign w:val="center"/>
          </w:tcPr>
          <w:p w14:paraId="472A2C02" w14:textId="77777777" w:rsidR="001E0221" w:rsidRPr="001E0221" w:rsidRDefault="001E0221" w:rsidP="00C96D8C">
            <w:pPr>
              <w:spacing w:after="0"/>
              <w:jc w:val="center"/>
              <w:rPr>
                <w:rFonts w:ascii="Times New Roman" w:hAnsi="Times New Roman" w:cs="Times New Roman"/>
                <w:b/>
                <w:sz w:val="24"/>
                <w:szCs w:val="24"/>
              </w:rPr>
            </w:pPr>
            <w:r w:rsidRPr="001E0221">
              <w:rPr>
                <w:rFonts w:ascii="Times New Roman" w:hAnsi="Times New Roman" w:cs="Times New Roman"/>
                <w:b/>
                <w:sz w:val="24"/>
                <w:szCs w:val="24"/>
              </w:rPr>
              <w:t>1.07.25</w:t>
            </w:r>
          </w:p>
        </w:tc>
        <w:tc>
          <w:tcPr>
            <w:tcW w:w="1418" w:type="dxa"/>
            <w:shd w:val="clear" w:color="auto" w:fill="C6D9F1"/>
            <w:vAlign w:val="center"/>
          </w:tcPr>
          <w:p w14:paraId="37E71708" w14:textId="77777777" w:rsidR="001E0221" w:rsidRPr="001E0221" w:rsidRDefault="001E0221" w:rsidP="00C96D8C">
            <w:pPr>
              <w:spacing w:after="0"/>
              <w:jc w:val="center"/>
              <w:rPr>
                <w:rFonts w:ascii="Times New Roman" w:hAnsi="Times New Roman" w:cs="Times New Roman"/>
                <w:b/>
                <w:sz w:val="24"/>
                <w:szCs w:val="24"/>
              </w:rPr>
            </w:pPr>
            <w:r w:rsidRPr="001E0221">
              <w:rPr>
                <w:rFonts w:ascii="Times New Roman" w:hAnsi="Times New Roman" w:cs="Times New Roman"/>
                <w:b/>
                <w:sz w:val="24"/>
                <w:szCs w:val="24"/>
              </w:rPr>
              <w:t>1.05.26</w:t>
            </w:r>
          </w:p>
        </w:tc>
        <w:tc>
          <w:tcPr>
            <w:tcW w:w="1417" w:type="dxa"/>
            <w:shd w:val="clear" w:color="auto" w:fill="C6D9F1"/>
            <w:vAlign w:val="center"/>
          </w:tcPr>
          <w:p w14:paraId="376B5145" w14:textId="77777777" w:rsidR="001E0221" w:rsidRPr="001E0221" w:rsidRDefault="001E0221" w:rsidP="00C96D8C">
            <w:pPr>
              <w:spacing w:after="0"/>
              <w:jc w:val="center"/>
              <w:rPr>
                <w:rFonts w:ascii="Times New Roman" w:hAnsi="Times New Roman" w:cs="Times New Roman"/>
                <w:b/>
                <w:sz w:val="24"/>
                <w:szCs w:val="24"/>
              </w:rPr>
            </w:pPr>
            <w:r w:rsidRPr="001E0221">
              <w:rPr>
                <w:rFonts w:ascii="Times New Roman" w:hAnsi="Times New Roman" w:cs="Times New Roman"/>
                <w:b/>
                <w:sz w:val="24"/>
                <w:szCs w:val="24"/>
              </w:rPr>
              <w:t>1.05.27</w:t>
            </w:r>
          </w:p>
        </w:tc>
        <w:tc>
          <w:tcPr>
            <w:tcW w:w="1418" w:type="dxa"/>
            <w:shd w:val="clear" w:color="auto" w:fill="C6D9F1"/>
            <w:vAlign w:val="center"/>
          </w:tcPr>
          <w:p w14:paraId="2B1982DC" w14:textId="77777777" w:rsidR="001E0221" w:rsidRPr="001E0221" w:rsidRDefault="001E0221" w:rsidP="00C96D8C">
            <w:pPr>
              <w:spacing w:after="0"/>
              <w:jc w:val="center"/>
              <w:rPr>
                <w:rFonts w:ascii="Times New Roman" w:hAnsi="Times New Roman" w:cs="Times New Roman"/>
                <w:b/>
                <w:sz w:val="24"/>
                <w:szCs w:val="24"/>
              </w:rPr>
            </w:pPr>
            <w:r w:rsidRPr="001E0221">
              <w:rPr>
                <w:rFonts w:ascii="Times New Roman" w:hAnsi="Times New Roman" w:cs="Times New Roman"/>
                <w:b/>
                <w:sz w:val="24"/>
                <w:szCs w:val="24"/>
              </w:rPr>
              <w:t>1.05.28</w:t>
            </w:r>
          </w:p>
        </w:tc>
      </w:tr>
      <w:tr w:rsidR="001E0221" w:rsidRPr="001E0221" w14:paraId="10F63067" w14:textId="77777777" w:rsidTr="00C96D8C">
        <w:trPr>
          <w:trHeight w:val="555"/>
        </w:trPr>
        <w:tc>
          <w:tcPr>
            <w:tcW w:w="3261" w:type="dxa"/>
          </w:tcPr>
          <w:p w14:paraId="6D527D80" w14:textId="77777777" w:rsidR="001E0221" w:rsidRPr="001E0221" w:rsidRDefault="001E0221" w:rsidP="00C96D8C">
            <w:pPr>
              <w:spacing w:after="0"/>
              <w:rPr>
                <w:rFonts w:ascii="Times New Roman" w:hAnsi="Times New Roman" w:cs="Times New Roman"/>
                <w:sz w:val="24"/>
                <w:szCs w:val="24"/>
              </w:rPr>
            </w:pPr>
            <w:r w:rsidRPr="001E0221">
              <w:rPr>
                <w:rFonts w:ascii="Times New Roman" w:hAnsi="Times New Roman" w:cs="Times New Roman"/>
                <w:sz w:val="24"/>
                <w:szCs w:val="24"/>
              </w:rPr>
              <w:t>Aktsiisimäära tõstmise mõju ühe liitri kohta</w:t>
            </w:r>
          </w:p>
        </w:tc>
        <w:tc>
          <w:tcPr>
            <w:tcW w:w="1417" w:type="dxa"/>
            <w:vAlign w:val="center"/>
          </w:tcPr>
          <w:p w14:paraId="10A577F0" w14:textId="77777777" w:rsidR="001E0221" w:rsidRPr="001E0221" w:rsidRDefault="001E0221" w:rsidP="00C96D8C">
            <w:pPr>
              <w:spacing w:after="0"/>
              <w:jc w:val="center"/>
              <w:rPr>
                <w:rFonts w:ascii="Times New Roman" w:hAnsi="Times New Roman" w:cs="Times New Roman"/>
                <w:sz w:val="24"/>
                <w:szCs w:val="24"/>
              </w:rPr>
            </w:pPr>
            <w:r w:rsidRPr="001E0221">
              <w:rPr>
                <w:rFonts w:ascii="Times New Roman" w:hAnsi="Times New Roman" w:cs="Times New Roman"/>
                <w:sz w:val="24"/>
                <w:szCs w:val="24"/>
              </w:rPr>
              <w:t>2,8 senti</w:t>
            </w:r>
          </w:p>
        </w:tc>
        <w:tc>
          <w:tcPr>
            <w:tcW w:w="1418" w:type="dxa"/>
            <w:vAlign w:val="center"/>
          </w:tcPr>
          <w:p w14:paraId="36F6DCF9"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 xml:space="preserve">3 senti </w:t>
            </w:r>
          </w:p>
        </w:tc>
        <w:tc>
          <w:tcPr>
            <w:tcW w:w="1417" w:type="dxa"/>
            <w:vAlign w:val="center"/>
          </w:tcPr>
          <w:p w14:paraId="37880B6F" w14:textId="77777777" w:rsidR="001E0221" w:rsidRPr="001E0221" w:rsidRDefault="001E0221" w:rsidP="00C96D8C">
            <w:pPr>
              <w:spacing w:after="0"/>
              <w:jc w:val="center"/>
              <w:rPr>
                <w:rFonts w:ascii="Times New Roman" w:hAnsi="Times New Roman" w:cs="Times New Roman"/>
                <w:sz w:val="24"/>
                <w:szCs w:val="24"/>
              </w:rPr>
            </w:pPr>
            <w:r w:rsidRPr="001E0221">
              <w:rPr>
                <w:rFonts w:ascii="Times New Roman" w:hAnsi="Times New Roman" w:cs="Times New Roman"/>
                <w:sz w:val="24"/>
                <w:szCs w:val="24"/>
              </w:rPr>
              <w:t>3,1 senti</w:t>
            </w:r>
          </w:p>
        </w:tc>
        <w:tc>
          <w:tcPr>
            <w:tcW w:w="1418" w:type="dxa"/>
            <w:vAlign w:val="center"/>
          </w:tcPr>
          <w:p w14:paraId="792B6608"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3,2 senti</w:t>
            </w:r>
          </w:p>
        </w:tc>
      </w:tr>
      <w:tr w:rsidR="001E0221" w:rsidRPr="001E0221" w14:paraId="553EC189" w14:textId="77777777" w:rsidTr="00C96D8C">
        <w:trPr>
          <w:trHeight w:val="828"/>
        </w:trPr>
        <w:tc>
          <w:tcPr>
            <w:tcW w:w="3261" w:type="dxa"/>
          </w:tcPr>
          <w:p w14:paraId="4FAB9DAF" w14:textId="77777777" w:rsidR="001E0221" w:rsidRPr="001E0221" w:rsidRDefault="001E0221" w:rsidP="00C96D8C">
            <w:pPr>
              <w:spacing w:after="0"/>
              <w:rPr>
                <w:rFonts w:ascii="Times New Roman" w:hAnsi="Times New Roman" w:cs="Times New Roman"/>
                <w:sz w:val="24"/>
                <w:szCs w:val="24"/>
              </w:rPr>
            </w:pPr>
            <w:r w:rsidRPr="001E0221">
              <w:rPr>
                <w:rFonts w:ascii="Times New Roman" w:hAnsi="Times New Roman" w:cs="Times New Roman"/>
                <w:sz w:val="24"/>
                <w:szCs w:val="24"/>
              </w:rPr>
              <w:t>Aktsiisimäära tõstmise mõju koos 24% käibemaksu määraga ühe liitri kohta</w:t>
            </w:r>
          </w:p>
        </w:tc>
        <w:tc>
          <w:tcPr>
            <w:tcW w:w="1417" w:type="dxa"/>
            <w:vAlign w:val="center"/>
          </w:tcPr>
          <w:p w14:paraId="05CD1A3F" w14:textId="77777777" w:rsidR="001E0221" w:rsidRPr="001E0221" w:rsidRDefault="001E0221" w:rsidP="00C96D8C">
            <w:pPr>
              <w:spacing w:after="0"/>
              <w:jc w:val="center"/>
              <w:rPr>
                <w:rFonts w:ascii="Times New Roman" w:hAnsi="Times New Roman" w:cs="Times New Roman"/>
                <w:sz w:val="24"/>
                <w:szCs w:val="24"/>
              </w:rPr>
            </w:pPr>
            <w:r w:rsidRPr="001E0221">
              <w:rPr>
                <w:rFonts w:ascii="Times New Roman" w:hAnsi="Times New Roman" w:cs="Times New Roman"/>
                <w:sz w:val="24"/>
                <w:szCs w:val="24"/>
              </w:rPr>
              <w:t>6,3 senti</w:t>
            </w:r>
          </w:p>
        </w:tc>
        <w:tc>
          <w:tcPr>
            <w:tcW w:w="1418" w:type="dxa"/>
            <w:vAlign w:val="center"/>
          </w:tcPr>
          <w:p w14:paraId="287483EF"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3,7 senti</w:t>
            </w:r>
          </w:p>
        </w:tc>
        <w:tc>
          <w:tcPr>
            <w:tcW w:w="1417" w:type="dxa"/>
            <w:vAlign w:val="center"/>
          </w:tcPr>
          <w:p w14:paraId="18F61F46" w14:textId="77777777" w:rsidR="001E0221" w:rsidRPr="001E0221" w:rsidRDefault="001E0221" w:rsidP="00C96D8C">
            <w:pPr>
              <w:spacing w:after="0"/>
              <w:jc w:val="center"/>
              <w:rPr>
                <w:rFonts w:ascii="Times New Roman" w:hAnsi="Times New Roman" w:cs="Times New Roman"/>
                <w:sz w:val="24"/>
                <w:szCs w:val="24"/>
              </w:rPr>
            </w:pPr>
            <w:r w:rsidRPr="001E0221">
              <w:rPr>
                <w:rFonts w:ascii="Times New Roman" w:hAnsi="Times New Roman" w:cs="Times New Roman"/>
                <w:sz w:val="24"/>
                <w:szCs w:val="24"/>
              </w:rPr>
              <w:t>3,8 senti</w:t>
            </w:r>
          </w:p>
        </w:tc>
        <w:tc>
          <w:tcPr>
            <w:tcW w:w="1418" w:type="dxa"/>
            <w:vAlign w:val="center"/>
          </w:tcPr>
          <w:p w14:paraId="351A83CB"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4,0 senti</w:t>
            </w:r>
          </w:p>
        </w:tc>
      </w:tr>
      <w:tr w:rsidR="001E0221" w:rsidRPr="001E0221" w14:paraId="23DB7B23" w14:textId="77777777" w:rsidTr="00C96D8C">
        <w:trPr>
          <w:trHeight w:val="649"/>
        </w:trPr>
        <w:tc>
          <w:tcPr>
            <w:tcW w:w="3261" w:type="dxa"/>
            <w:tcBorders>
              <w:top w:val="single" w:sz="4" w:space="0" w:color="auto"/>
              <w:left w:val="single" w:sz="4" w:space="0" w:color="auto"/>
              <w:bottom w:val="single" w:sz="4" w:space="0" w:color="auto"/>
              <w:right w:val="single" w:sz="4" w:space="0" w:color="auto"/>
            </w:tcBorders>
          </w:tcPr>
          <w:p w14:paraId="639386D9" w14:textId="77777777" w:rsidR="001E0221" w:rsidRPr="001E0221" w:rsidRDefault="001E0221" w:rsidP="00C96D8C">
            <w:pPr>
              <w:spacing w:after="0"/>
              <w:rPr>
                <w:rFonts w:ascii="Times New Roman" w:hAnsi="Times New Roman" w:cs="Times New Roman"/>
                <w:sz w:val="24"/>
                <w:szCs w:val="24"/>
              </w:rPr>
            </w:pPr>
            <w:r w:rsidRPr="001E0221">
              <w:rPr>
                <w:rFonts w:ascii="Times New Roman" w:hAnsi="Times New Roman" w:cs="Times New Roman"/>
                <w:sz w:val="24"/>
                <w:szCs w:val="24"/>
              </w:rPr>
              <w:t>Mõju THI-</w:t>
            </w:r>
            <w:proofErr w:type="spellStart"/>
            <w:r w:rsidRPr="001E0221">
              <w:rPr>
                <w:rFonts w:ascii="Times New Roman" w:hAnsi="Times New Roman" w:cs="Times New Roman"/>
                <w:sz w:val="24"/>
                <w:szCs w:val="24"/>
              </w:rPr>
              <w:t>le</w:t>
            </w:r>
            <w:proofErr w:type="spellEnd"/>
            <w:r w:rsidRPr="001E0221">
              <w:rPr>
                <w:rFonts w:ascii="Times New Roman" w:hAnsi="Times New Roman" w:cs="Times New Roman"/>
                <w:sz w:val="24"/>
                <w:szCs w:val="24"/>
              </w:rPr>
              <w:t xml:space="preserve"> koos käibemaksuga </w:t>
            </w:r>
          </w:p>
        </w:tc>
        <w:tc>
          <w:tcPr>
            <w:tcW w:w="1417" w:type="dxa"/>
            <w:tcBorders>
              <w:top w:val="single" w:sz="4" w:space="0" w:color="auto"/>
              <w:left w:val="single" w:sz="4" w:space="0" w:color="auto"/>
              <w:bottom w:val="single" w:sz="4" w:space="0" w:color="auto"/>
              <w:right w:val="single" w:sz="4" w:space="0" w:color="auto"/>
            </w:tcBorders>
            <w:vAlign w:val="center"/>
          </w:tcPr>
          <w:p w14:paraId="2DA92A1F" w14:textId="77777777" w:rsidR="001E0221" w:rsidRPr="001E0221" w:rsidRDefault="001E0221" w:rsidP="00C96D8C">
            <w:pPr>
              <w:spacing w:after="0"/>
              <w:jc w:val="center"/>
              <w:rPr>
                <w:rFonts w:ascii="Times New Roman" w:hAnsi="Times New Roman" w:cs="Times New Roman"/>
                <w:sz w:val="24"/>
                <w:szCs w:val="24"/>
              </w:rPr>
            </w:pPr>
            <w:r w:rsidRPr="001E0221">
              <w:rPr>
                <w:rFonts w:ascii="Times New Roman" w:hAnsi="Times New Roman" w:cs="Times New Roman"/>
                <w:sz w:val="24"/>
                <w:szCs w:val="24"/>
              </w:rPr>
              <w:t>0,13%</w:t>
            </w:r>
          </w:p>
        </w:tc>
        <w:tc>
          <w:tcPr>
            <w:tcW w:w="1418" w:type="dxa"/>
            <w:tcBorders>
              <w:top w:val="single" w:sz="4" w:space="0" w:color="auto"/>
              <w:left w:val="single" w:sz="4" w:space="0" w:color="auto"/>
              <w:bottom w:val="single" w:sz="4" w:space="0" w:color="auto"/>
              <w:right w:val="single" w:sz="4" w:space="0" w:color="auto"/>
            </w:tcBorders>
            <w:vAlign w:val="center"/>
          </w:tcPr>
          <w:p w14:paraId="4DC1A155"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0,076%</w:t>
            </w:r>
          </w:p>
        </w:tc>
        <w:tc>
          <w:tcPr>
            <w:tcW w:w="1417" w:type="dxa"/>
            <w:tcBorders>
              <w:top w:val="single" w:sz="4" w:space="0" w:color="auto"/>
              <w:left w:val="single" w:sz="4" w:space="0" w:color="auto"/>
              <w:bottom w:val="single" w:sz="4" w:space="0" w:color="auto"/>
              <w:right w:val="single" w:sz="4" w:space="0" w:color="auto"/>
            </w:tcBorders>
            <w:vAlign w:val="center"/>
          </w:tcPr>
          <w:p w14:paraId="18570AF4" w14:textId="77777777" w:rsidR="001E0221" w:rsidRPr="001E0221" w:rsidRDefault="001E0221" w:rsidP="00C96D8C">
            <w:pPr>
              <w:spacing w:after="0"/>
              <w:jc w:val="center"/>
              <w:rPr>
                <w:rFonts w:ascii="Times New Roman" w:hAnsi="Times New Roman" w:cs="Times New Roman"/>
                <w:sz w:val="24"/>
                <w:szCs w:val="24"/>
              </w:rPr>
            </w:pPr>
            <w:r w:rsidRPr="001E0221">
              <w:rPr>
                <w:rFonts w:ascii="Times New Roman" w:hAnsi="Times New Roman" w:cs="Times New Roman"/>
                <w:sz w:val="24"/>
                <w:szCs w:val="24"/>
              </w:rPr>
              <w:t>0,077%</w:t>
            </w:r>
          </w:p>
        </w:tc>
        <w:tc>
          <w:tcPr>
            <w:tcW w:w="1418" w:type="dxa"/>
            <w:tcBorders>
              <w:top w:val="single" w:sz="4" w:space="0" w:color="auto"/>
              <w:left w:val="single" w:sz="4" w:space="0" w:color="auto"/>
              <w:bottom w:val="single" w:sz="4" w:space="0" w:color="auto"/>
              <w:right w:val="single" w:sz="4" w:space="0" w:color="auto"/>
            </w:tcBorders>
            <w:vAlign w:val="center"/>
          </w:tcPr>
          <w:p w14:paraId="5E4BFAA5"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0,079%</w:t>
            </w:r>
          </w:p>
        </w:tc>
      </w:tr>
    </w:tbl>
    <w:p w14:paraId="360FB679" w14:textId="77777777" w:rsidR="001E0221" w:rsidRPr="001E0221" w:rsidRDefault="001E0221" w:rsidP="001E0221">
      <w:pPr>
        <w:spacing w:after="0" w:line="240" w:lineRule="auto"/>
        <w:jc w:val="both"/>
        <w:rPr>
          <w:rFonts w:ascii="Times New Roman" w:hAnsi="Times New Roman" w:cs="Times New Roman"/>
          <w:noProof/>
          <w:sz w:val="24"/>
          <w:szCs w:val="24"/>
        </w:rPr>
      </w:pPr>
    </w:p>
    <w:p w14:paraId="13D801BF" w14:textId="77777777" w:rsidR="001E0221" w:rsidRPr="001E0221" w:rsidRDefault="001E0221" w:rsidP="001E0221">
      <w:pPr>
        <w:spacing w:after="0" w:line="240" w:lineRule="auto"/>
        <w:jc w:val="both"/>
        <w:rPr>
          <w:rFonts w:ascii="Times New Roman" w:hAnsi="Times New Roman" w:cs="Times New Roman"/>
          <w:noProof/>
          <w:sz w:val="24"/>
          <w:szCs w:val="24"/>
        </w:rPr>
      </w:pPr>
      <w:r w:rsidRPr="001E0221">
        <w:rPr>
          <w:rFonts w:ascii="Times New Roman" w:hAnsi="Times New Roman" w:cs="Times New Roman"/>
          <w:noProof/>
          <w:sz w:val="24"/>
          <w:szCs w:val="24"/>
        </w:rPr>
        <w:lastRenderedPageBreak/>
        <w:t xml:space="preserve">Tavapraktika järgi kantakse aktsiisikulu aktsiisimaksjatelt, kelleks on valdavalt aktsiisilaopidajad, edasi läbi hulgi- ja jaemüüjate. Seega lisanduv aktsiisitõus jääb lõpptarbijate kanda. Bensiini osakaal müüdavatest kütustest on jaemüügis umbes 1/3 ning diislikütusel 2/3. </w:t>
      </w:r>
    </w:p>
    <w:p w14:paraId="60C7C24B" w14:textId="77777777" w:rsidR="001E0221" w:rsidRPr="001E0221" w:rsidRDefault="001E0221" w:rsidP="001E0221">
      <w:pPr>
        <w:spacing w:after="0" w:line="240" w:lineRule="auto"/>
        <w:jc w:val="both"/>
        <w:rPr>
          <w:rFonts w:ascii="Times New Roman" w:hAnsi="Times New Roman" w:cs="Times New Roman"/>
          <w:noProof/>
          <w:sz w:val="24"/>
          <w:szCs w:val="24"/>
        </w:rPr>
      </w:pPr>
    </w:p>
    <w:p w14:paraId="6A75A324" w14:textId="77777777" w:rsidR="001E0221" w:rsidRPr="001E0221" w:rsidRDefault="001E0221" w:rsidP="001E0221">
      <w:pPr>
        <w:spacing w:after="0" w:line="240" w:lineRule="auto"/>
        <w:jc w:val="both"/>
        <w:rPr>
          <w:rFonts w:ascii="Times New Roman" w:hAnsi="Times New Roman" w:cs="Times New Roman"/>
          <w:noProof/>
          <w:sz w:val="24"/>
          <w:szCs w:val="24"/>
        </w:rPr>
      </w:pPr>
      <w:r w:rsidRPr="001E0221">
        <w:rPr>
          <w:rFonts w:ascii="Times New Roman" w:hAnsi="Times New Roman" w:cs="Times New Roman"/>
          <w:noProof/>
          <w:sz w:val="24"/>
          <w:szCs w:val="24"/>
        </w:rPr>
        <w:t xml:space="preserve">Kogu Eestis müüdud kütus tuuakse siia sisse. Bensiini hinda mõjutavad peamiselt kaks komponenti: maailmaturuhind ning maksud, eeskätt aktsiis, käibemaks ja varumakse. Biokohustuste täitmine ning ettevõtjate marginaalid nii rafineerimistehastes kui ka Eesti tanklates moodustavad suhteliselt väikse osa lõplikust müügihinnast. Lisaks kütusehinna muutumisele on arvestatav mõjutaja ka euro ja USA dollari vahetuskurss, sest kütuse maailmaturuhinda arvestatakse dollarites. </w:t>
      </w:r>
    </w:p>
    <w:p w14:paraId="3E008B7F" w14:textId="77777777" w:rsidR="001E0221" w:rsidRPr="001E0221" w:rsidRDefault="001E0221" w:rsidP="001E0221">
      <w:pPr>
        <w:spacing w:after="0" w:line="240" w:lineRule="auto"/>
        <w:jc w:val="both"/>
        <w:rPr>
          <w:rFonts w:ascii="Times New Roman" w:hAnsi="Times New Roman" w:cs="Times New Roman"/>
          <w:sz w:val="24"/>
          <w:szCs w:val="24"/>
        </w:rPr>
      </w:pPr>
    </w:p>
    <w:p w14:paraId="35F464CC"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Valdav osa pliivabast bensiinist tarbitakse kodumajapidamiste poolt (vt alljärgnev tabel). Seejuures on kodumajapidamiste osakaal viimase viie aasta jooksul tõusnud, 2018. aastal oli osakaal 71%. </w:t>
      </w:r>
    </w:p>
    <w:p w14:paraId="7BCBC1E5" w14:textId="77777777" w:rsidR="001E0221" w:rsidRPr="001E0221" w:rsidRDefault="001E0221" w:rsidP="001E0221">
      <w:pPr>
        <w:spacing w:after="0" w:line="240" w:lineRule="auto"/>
        <w:jc w:val="both"/>
        <w:rPr>
          <w:rFonts w:ascii="Times New Roman" w:hAnsi="Times New Roman" w:cs="Times New Roman"/>
          <w:sz w:val="24"/>
          <w:szCs w:val="24"/>
        </w:rPr>
      </w:pPr>
      <w:bookmarkStart w:id="34" w:name="_Hlk175561039"/>
    </w:p>
    <w:p w14:paraId="52DA5B96" w14:textId="52507129"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b/>
          <w:bCs/>
          <w:sz w:val="24"/>
          <w:szCs w:val="24"/>
        </w:rPr>
        <w:t>Tabel 1</w:t>
      </w:r>
      <w:r w:rsidR="006C221E">
        <w:rPr>
          <w:rFonts w:ascii="Times New Roman" w:hAnsi="Times New Roman" w:cs="Times New Roman"/>
          <w:b/>
          <w:bCs/>
          <w:sz w:val="24"/>
          <w:szCs w:val="24"/>
        </w:rPr>
        <w:t>8</w:t>
      </w:r>
      <w:r w:rsidRPr="001E0221">
        <w:rPr>
          <w:rFonts w:ascii="Times New Roman" w:hAnsi="Times New Roman" w:cs="Times New Roman"/>
          <w:sz w:val="24"/>
          <w:szCs w:val="24"/>
        </w:rPr>
        <w:t xml:space="preserve">. Bensiini tarbimine erinevates sektorites (2022. aastal)  </w:t>
      </w:r>
    </w:p>
    <w:tbl>
      <w:tblPr>
        <w:tblW w:w="6101"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407"/>
        <w:gridCol w:w="2694"/>
      </w:tblGrid>
      <w:tr w:rsidR="001E0221" w:rsidRPr="001E0221" w14:paraId="181CA8AE" w14:textId="77777777" w:rsidTr="001F3E93">
        <w:trPr>
          <w:trHeight w:val="300"/>
        </w:trPr>
        <w:tc>
          <w:tcPr>
            <w:tcW w:w="3407" w:type="dxa"/>
            <w:shd w:val="clear" w:color="auto" w:fill="C6D9F1"/>
            <w:noWrap/>
            <w:tcMar>
              <w:top w:w="0" w:type="dxa"/>
              <w:left w:w="70" w:type="dxa"/>
              <w:bottom w:w="0" w:type="dxa"/>
              <w:right w:w="70" w:type="dxa"/>
            </w:tcMar>
            <w:vAlign w:val="bottom"/>
            <w:hideMark/>
          </w:tcPr>
          <w:p w14:paraId="1DF86AD4" w14:textId="77777777" w:rsidR="001E0221" w:rsidRPr="001E0221" w:rsidRDefault="001E0221" w:rsidP="00C96D8C">
            <w:pPr>
              <w:spacing w:after="0" w:line="240" w:lineRule="auto"/>
              <w:rPr>
                <w:rFonts w:ascii="Times New Roman" w:hAnsi="Times New Roman" w:cs="Times New Roman"/>
                <w:bCs/>
                <w:sz w:val="24"/>
                <w:szCs w:val="24"/>
              </w:rPr>
            </w:pPr>
            <w:r w:rsidRPr="001E0221">
              <w:rPr>
                <w:rFonts w:ascii="Times New Roman" w:hAnsi="Times New Roman" w:cs="Times New Roman"/>
                <w:b/>
                <w:bCs/>
                <w:sz w:val="24"/>
                <w:szCs w:val="24"/>
              </w:rPr>
              <w:t xml:space="preserve">Bensiini tarbimise jagunemine </w:t>
            </w:r>
          </w:p>
        </w:tc>
        <w:tc>
          <w:tcPr>
            <w:tcW w:w="2694" w:type="dxa"/>
            <w:shd w:val="clear" w:color="auto" w:fill="C6D9F1"/>
            <w:noWrap/>
            <w:tcMar>
              <w:top w:w="0" w:type="dxa"/>
              <w:left w:w="70" w:type="dxa"/>
              <w:bottom w:w="0" w:type="dxa"/>
              <w:right w:w="70" w:type="dxa"/>
            </w:tcMar>
            <w:vAlign w:val="bottom"/>
            <w:hideMark/>
          </w:tcPr>
          <w:p w14:paraId="5E26F89E"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
                <w:bCs/>
                <w:sz w:val="24"/>
                <w:szCs w:val="24"/>
              </w:rPr>
              <w:t>Keskmine</w:t>
            </w:r>
          </w:p>
        </w:tc>
      </w:tr>
      <w:tr w:rsidR="001E0221" w:rsidRPr="001E0221" w14:paraId="65FA7957" w14:textId="77777777" w:rsidTr="00C96D8C">
        <w:trPr>
          <w:trHeight w:val="300"/>
        </w:trPr>
        <w:tc>
          <w:tcPr>
            <w:tcW w:w="3407" w:type="dxa"/>
            <w:noWrap/>
            <w:tcMar>
              <w:top w:w="0" w:type="dxa"/>
              <w:left w:w="70" w:type="dxa"/>
              <w:bottom w:w="0" w:type="dxa"/>
              <w:right w:w="70" w:type="dxa"/>
            </w:tcMar>
            <w:vAlign w:val="bottom"/>
            <w:hideMark/>
          </w:tcPr>
          <w:p w14:paraId="1E7FE88A" w14:textId="77777777" w:rsidR="001E0221" w:rsidRPr="001E0221" w:rsidRDefault="001E0221" w:rsidP="00C96D8C">
            <w:pPr>
              <w:spacing w:after="0" w:line="240" w:lineRule="auto"/>
              <w:rPr>
                <w:rFonts w:ascii="Times New Roman" w:hAnsi="Times New Roman" w:cs="Times New Roman"/>
                <w:sz w:val="24"/>
                <w:szCs w:val="24"/>
              </w:rPr>
            </w:pPr>
            <w:r w:rsidRPr="001E0221">
              <w:rPr>
                <w:rFonts w:ascii="Times New Roman" w:hAnsi="Times New Roman" w:cs="Times New Roman"/>
                <w:sz w:val="24"/>
                <w:szCs w:val="24"/>
              </w:rPr>
              <w:t>Ehitus</w:t>
            </w:r>
          </w:p>
        </w:tc>
        <w:tc>
          <w:tcPr>
            <w:tcW w:w="2694" w:type="dxa"/>
            <w:noWrap/>
            <w:tcMar>
              <w:top w:w="0" w:type="dxa"/>
              <w:left w:w="70" w:type="dxa"/>
              <w:bottom w:w="0" w:type="dxa"/>
              <w:right w:w="70" w:type="dxa"/>
            </w:tcMar>
            <w:vAlign w:val="bottom"/>
            <w:hideMark/>
          </w:tcPr>
          <w:p w14:paraId="2C08BAFE"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3,2%</w:t>
            </w:r>
          </w:p>
        </w:tc>
      </w:tr>
      <w:tr w:rsidR="001E0221" w:rsidRPr="001E0221" w14:paraId="32E7B8AA" w14:textId="77777777" w:rsidTr="00C96D8C">
        <w:trPr>
          <w:trHeight w:val="300"/>
        </w:trPr>
        <w:tc>
          <w:tcPr>
            <w:tcW w:w="3407" w:type="dxa"/>
            <w:noWrap/>
            <w:tcMar>
              <w:top w:w="0" w:type="dxa"/>
              <w:left w:w="70" w:type="dxa"/>
              <w:bottom w:w="0" w:type="dxa"/>
              <w:right w:w="70" w:type="dxa"/>
            </w:tcMar>
            <w:vAlign w:val="bottom"/>
            <w:hideMark/>
          </w:tcPr>
          <w:p w14:paraId="550DDAFE" w14:textId="77777777" w:rsidR="001E0221" w:rsidRPr="001E0221" w:rsidRDefault="001E0221" w:rsidP="00C96D8C">
            <w:pPr>
              <w:spacing w:after="0" w:line="240" w:lineRule="auto"/>
              <w:rPr>
                <w:rFonts w:ascii="Times New Roman" w:hAnsi="Times New Roman" w:cs="Times New Roman"/>
                <w:sz w:val="24"/>
                <w:szCs w:val="24"/>
              </w:rPr>
            </w:pPr>
            <w:r w:rsidRPr="001E0221">
              <w:rPr>
                <w:rFonts w:ascii="Times New Roman" w:hAnsi="Times New Roman" w:cs="Times New Roman"/>
                <w:sz w:val="24"/>
                <w:szCs w:val="24"/>
              </w:rPr>
              <w:t>Äri- ja avaliku teeninduse sektor</w:t>
            </w:r>
          </w:p>
        </w:tc>
        <w:tc>
          <w:tcPr>
            <w:tcW w:w="2694" w:type="dxa"/>
            <w:noWrap/>
            <w:tcMar>
              <w:top w:w="0" w:type="dxa"/>
              <w:left w:w="70" w:type="dxa"/>
              <w:bottom w:w="0" w:type="dxa"/>
              <w:right w:w="70" w:type="dxa"/>
            </w:tcMar>
            <w:vAlign w:val="bottom"/>
            <w:hideMark/>
          </w:tcPr>
          <w:p w14:paraId="0F971AB1"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14,5%</w:t>
            </w:r>
          </w:p>
        </w:tc>
      </w:tr>
      <w:tr w:rsidR="001E0221" w:rsidRPr="001E0221" w14:paraId="7331F16F" w14:textId="77777777" w:rsidTr="00C96D8C">
        <w:trPr>
          <w:trHeight w:val="300"/>
        </w:trPr>
        <w:tc>
          <w:tcPr>
            <w:tcW w:w="3407" w:type="dxa"/>
            <w:noWrap/>
            <w:tcMar>
              <w:top w:w="0" w:type="dxa"/>
              <w:left w:w="70" w:type="dxa"/>
              <w:bottom w:w="0" w:type="dxa"/>
              <w:right w:w="70" w:type="dxa"/>
            </w:tcMar>
            <w:vAlign w:val="bottom"/>
            <w:hideMark/>
          </w:tcPr>
          <w:p w14:paraId="7EA42CB8" w14:textId="77777777" w:rsidR="001E0221" w:rsidRPr="001E0221" w:rsidRDefault="001E0221" w:rsidP="00C96D8C">
            <w:pPr>
              <w:spacing w:after="0" w:line="240" w:lineRule="auto"/>
              <w:rPr>
                <w:rFonts w:ascii="Times New Roman" w:hAnsi="Times New Roman" w:cs="Times New Roman"/>
                <w:sz w:val="24"/>
                <w:szCs w:val="24"/>
              </w:rPr>
            </w:pPr>
            <w:r w:rsidRPr="001E0221">
              <w:rPr>
                <w:rFonts w:ascii="Times New Roman" w:hAnsi="Times New Roman" w:cs="Times New Roman"/>
                <w:sz w:val="24"/>
                <w:szCs w:val="24"/>
              </w:rPr>
              <w:t>Kodumajapidamised</w:t>
            </w:r>
          </w:p>
        </w:tc>
        <w:tc>
          <w:tcPr>
            <w:tcW w:w="2694" w:type="dxa"/>
            <w:noWrap/>
            <w:tcMar>
              <w:top w:w="0" w:type="dxa"/>
              <w:left w:w="70" w:type="dxa"/>
              <w:bottom w:w="0" w:type="dxa"/>
              <w:right w:w="70" w:type="dxa"/>
            </w:tcMar>
            <w:vAlign w:val="bottom"/>
            <w:hideMark/>
          </w:tcPr>
          <w:p w14:paraId="7B547C50"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74,9%</w:t>
            </w:r>
          </w:p>
        </w:tc>
      </w:tr>
      <w:tr w:rsidR="001E0221" w:rsidRPr="001E0221" w14:paraId="55EE3335" w14:textId="77777777" w:rsidTr="00C96D8C">
        <w:trPr>
          <w:trHeight w:val="300"/>
        </w:trPr>
        <w:tc>
          <w:tcPr>
            <w:tcW w:w="3407" w:type="dxa"/>
            <w:noWrap/>
            <w:tcMar>
              <w:top w:w="0" w:type="dxa"/>
              <w:left w:w="70" w:type="dxa"/>
              <w:bottom w:w="0" w:type="dxa"/>
              <w:right w:w="70" w:type="dxa"/>
            </w:tcMar>
            <w:vAlign w:val="bottom"/>
            <w:hideMark/>
          </w:tcPr>
          <w:p w14:paraId="5E083093" w14:textId="77777777" w:rsidR="001E0221" w:rsidRPr="001E0221" w:rsidRDefault="001E0221" w:rsidP="00C96D8C">
            <w:pPr>
              <w:spacing w:after="0" w:line="240" w:lineRule="auto"/>
              <w:rPr>
                <w:rFonts w:ascii="Times New Roman" w:hAnsi="Times New Roman" w:cs="Times New Roman"/>
                <w:sz w:val="24"/>
                <w:szCs w:val="24"/>
              </w:rPr>
            </w:pPr>
            <w:r w:rsidRPr="001E0221">
              <w:rPr>
                <w:rFonts w:ascii="Times New Roman" w:hAnsi="Times New Roman" w:cs="Times New Roman"/>
                <w:sz w:val="24"/>
                <w:szCs w:val="24"/>
              </w:rPr>
              <w:t>Muud</w:t>
            </w:r>
          </w:p>
        </w:tc>
        <w:tc>
          <w:tcPr>
            <w:tcW w:w="2694" w:type="dxa"/>
            <w:noWrap/>
            <w:tcMar>
              <w:top w:w="0" w:type="dxa"/>
              <w:left w:w="70" w:type="dxa"/>
              <w:bottom w:w="0" w:type="dxa"/>
              <w:right w:w="70" w:type="dxa"/>
            </w:tcMar>
            <w:vAlign w:val="bottom"/>
            <w:hideMark/>
          </w:tcPr>
          <w:p w14:paraId="7B3C5DFA"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7,4%</w:t>
            </w:r>
          </w:p>
        </w:tc>
      </w:tr>
      <w:bookmarkEnd w:id="34"/>
    </w:tbl>
    <w:p w14:paraId="2E2F6DF8" w14:textId="77777777" w:rsidR="001E0221" w:rsidRPr="001E0221" w:rsidRDefault="001E0221" w:rsidP="001E0221">
      <w:pPr>
        <w:spacing w:after="0" w:line="240" w:lineRule="auto"/>
        <w:jc w:val="both"/>
        <w:rPr>
          <w:rFonts w:ascii="Times New Roman" w:hAnsi="Times New Roman" w:cs="Times New Roman"/>
          <w:b/>
          <w:bCs/>
          <w:noProof/>
          <w:sz w:val="24"/>
          <w:szCs w:val="24"/>
        </w:rPr>
      </w:pPr>
    </w:p>
    <w:p w14:paraId="6C9A8447" w14:textId="77777777" w:rsidR="001E0221" w:rsidRPr="001E0221" w:rsidRDefault="001E0221" w:rsidP="001E0221">
      <w:pPr>
        <w:spacing w:after="0" w:line="240" w:lineRule="auto"/>
        <w:jc w:val="both"/>
        <w:rPr>
          <w:rFonts w:ascii="Times New Roman" w:eastAsiaTheme="majorEastAsia" w:hAnsi="Times New Roman" w:cs="Times New Roman"/>
          <w:sz w:val="24"/>
          <w:szCs w:val="24"/>
        </w:rPr>
      </w:pPr>
      <w:r w:rsidRPr="001E0221">
        <w:rPr>
          <w:rFonts w:ascii="Times New Roman" w:hAnsi="Times New Roman" w:cs="Times New Roman"/>
          <w:b/>
          <w:bCs/>
          <w:noProof/>
          <w:sz w:val="24"/>
          <w:szCs w:val="24"/>
        </w:rPr>
        <w:t>Mõju olulisus</w:t>
      </w:r>
      <w:r w:rsidRPr="001E0221">
        <w:rPr>
          <w:rFonts w:ascii="Times New Roman" w:hAnsi="Times New Roman" w:cs="Times New Roman"/>
          <w:noProof/>
          <w:sz w:val="24"/>
          <w:szCs w:val="24"/>
        </w:rPr>
        <w:t xml:space="preserve">: </w:t>
      </w:r>
      <w:r w:rsidRPr="001E0221">
        <w:rPr>
          <w:rFonts w:ascii="Times New Roman" w:eastAsiaTheme="majorEastAsia" w:hAnsi="Times New Roman" w:cs="Times New Roman"/>
          <w:sz w:val="24"/>
          <w:szCs w:val="24"/>
        </w:rPr>
        <w:t xml:space="preserve">bensiini aktsiisitõusu mõju Eesti majandusele tervikuna on pigem väike. </w:t>
      </w:r>
      <w:r w:rsidRPr="001E0221">
        <w:rPr>
          <w:rFonts w:ascii="Times New Roman" w:hAnsi="Times New Roman" w:cs="Times New Roman"/>
          <w:sz w:val="24"/>
          <w:szCs w:val="24"/>
        </w:rPr>
        <w:t xml:space="preserve">Aktsiisi- ja käibemaksu tõus koosmõjus tõstavad bensiini maksudeta hinna ligikaudu samaks jäädes jaehinna praeguselt 1,66 eurolt liitri kohta (2024. a septembri alguse indikatiivne hind) 1,72 eurole liitri kohta aastaks 2025. Bensiini hinnatõus liitri kohta on seega 3,6% arvestades nii aktsiisi kui käibemaksu mõju. </w:t>
      </w:r>
    </w:p>
    <w:p w14:paraId="7ED1990A" w14:textId="77777777" w:rsidR="001E0221" w:rsidRPr="001E0221" w:rsidRDefault="001E0221" w:rsidP="001E0221">
      <w:pPr>
        <w:spacing w:after="0" w:line="240" w:lineRule="auto"/>
        <w:jc w:val="both"/>
        <w:rPr>
          <w:rFonts w:ascii="Times New Roman" w:hAnsi="Times New Roman" w:cs="Times New Roman"/>
          <w:sz w:val="24"/>
          <w:szCs w:val="24"/>
        </w:rPr>
      </w:pPr>
    </w:p>
    <w:p w14:paraId="49E92193"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Bensiini tarbijad, nii ettevõtted kui kodumajapidamised, on harjunud oluliselt suuremate hinnatõusude ja langustega isegi mitte kuude, vaid nädalate lõikes. On tõenäoline, et sellises suurusjärgus aktsiisitõus ei mõjuta veel 2025. a tarbimist märkimisväärselt, sest mõju lõpphinnale on alla 4 protsendi. Rahandusministeerium on mõju hindamisel arvestanud, et kavandatud aktsiisitõusud vähendavad bensiini tarbimist -0,5% 2025. a, -2,8% 2026. a, -1%% 2027. a ja -1% 2028. a.  </w:t>
      </w:r>
    </w:p>
    <w:p w14:paraId="0FB9D182" w14:textId="77777777" w:rsidR="001E0221" w:rsidRPr="001E0221" w:rsidRDefault="001E0221" w:rsidP="001E0221">
      <w:pPr>
        <w:spacing w:after="0" w:line="240" w:lineRule="auto"/>
        <w:jc w:val="both"/>
        <w:rPr>
          <w:rFonts w:ascii="Times New Roman" w:hAnsi="Times New Roman" w:cs="Times New Roman"/>
          <w:noProof/>
          <w:sz w:val="24"/>
          <w:szCs w:val="24"/>
        </w:rPr>
      </w:pPr>
    </w:p>
    <w:p w14:paraId="66A7182E" w14:textId="77777777" w:rsidR="001E0221" w:rsidRPr="001E0221" w:rsidRDefault="001E0221" w:rsidP="001E0221">
      <w:pPr>
        <w:spacing w:after="0" w:line="240" w:lineRule="auto"/>
        <w:jc w:val="both"/>
        <w:rPr>
          <w:rFonts w:ascii="Times New Roman" w:hAnsi="Times New Roman" w:cs="Times New Roman"/>
          <w:noProof/>
          <w:sz w:val="24"/>
          <w:szCs w:val="24"/>
        </w:rPr>
      </w:pPr>
      <w:r w:rsidRPr="001E0221">
        <w:rPr>
          <w:rFonts w:ascii="Times New Roman" w:hAnsi="Times New Roman" w:cs="Times New Roman"/>
          <w:noProof/>
          <w:sz w:val="24"/>
          <w:szCs w:val="24"/>
        </w:rPr>
        <w:t xml:space="preserve">Vaadeldes elanikkonna ostujõudu, ehk kui palju saab keskmise netopalga eest soetada pliivaba bensiini, siis see näitaja on viimase viie aasta jooksul veidi langenud. 2019. a II kvartalis oli Eesti keskmine neto kuupalk 1170 eurot (bruto kuupalk 1419 eurot). Ühes kuus oleks keskmise netopalga eest saanud osta 936 liitrit pliivaba bensiini E 95 arvestusliku hinnaga 1,25 eurot liiter. 2024. a II kvartalis oli Eesti keskmine neto kuupalk 1561 eurot (bruto kuupalk 2007 eurot). Ühes kuus oleks keskmise netopalga eest saanud osta 892 liitrit pliivaba bensiini E 95 arvestusliku hinnaga 1,75 eurot liiter. </w:t>
      </w:r>
    </w:p>
    <w:p w14:paraId="33578024" w14:textId="77777777" w:rsidR="001E0221" w:rsidRPr="001E0221" w:rsidRDefault="001E0221" w:rsidP="001E0221">
      <w:pPr>
        <w:spacing w:after="0" w:line="240" w:lineRule="auto"/>
        <w:jc w:val="both"/>
        <w:rPr>
          <w:rFonts w:ascii="Times New Roman" w:hAnsi="Times New Roman" w:cs="Times New Roman"/>
          <w:noProof/>
          <w:sz w:val="24"/>
          <w:szCs w:val="24"/>
        </w:rPr>
      </w:pPr>
    </w:p>
    <w:p w14:paraId="3EDBC057"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Bensiini tarbimisel on üldjoontes vähenev trend. 2022. a tarbiti bensiini 275 mln liitrit, 2023. a 1,5% vähem ning 2024. a on oodata kasvu, kuna I poolaasta laekumised on olnud üle ootuste positiivsed ning annavad põhjust oodata aasta lõpuks 279 mln liitri täitumist. Bensiini tarbimise vähenemine on põhjustatud peamiselt sellest, et ühelt poolt on sisepõlemismootori tehnoloogia muutunud efektiivsemaks ja autod säästlikumaks, teisalt on suurenenud hübriidtehnoloogiat kasutatavate ja täiselektriliste sõidukite soetus. Bensiini tarbimise vähenemist on pikaajaliselt </w:t>
      </w:r>
      <w:r w:rsidRPr="001E0221">
        <w:rPr>
          <w:rFonts w:ascii="Times New Roman" w:hAnsi="Times New Roman" w:cs="Times New Roman"/>
          <w:sz w:val="24"/>
          <w:szCs w:val="24"/>
        </w:rPr>
        <w:lastRenderedPageBreak/>
        <w:t xml:space="preserve">tõenäoliselt mõjutanud ka asjaolu, et arvestatuna kütteväärtuse kohta on bensiin kõige kõrgemalt maksustatud mootorikütus. </w:t>
      </w:r>
    </w:p>
    <w:p w14:paraId="0F6EAC97" w14:textId="77777777" w:rsidR="001E0221" w:rsidRPr="001E0221" w:rsidRDefault="001E0221" w:rsidP="001E0221">
      <w:pPr>
        <w:spacing w:after="0" w:line="240" w:lineRule="auto"/>
        <w:jc w:val="both"/>
        <w:rPr>
          <w:rFonts w:ascii="Times New Roman" w:hAnsi="Times New Roman" w:cs="Times New Roman"/>
          <w:sz w:val="24"/>
          <w:szCs w:val="24"/>
        </w:rPr>
      </w:pPr>
    </w:p>
    <w:p w14:paraId="23DFCE4F"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Eesti praegust aktsiisipoliitikat iseloomustab alljärgnev võrdlus (alljärgnev tabel), kus energiatoodete aktsiisimäärad on väljendatud energiasisalduse põhjal ning järjestatud vastavalt aktsiisikoormusele ühe </w:t>
      </w:r>
      <w:proofErr w:type="spellStart"/>
      <w:r w:rsidRPr="001E0221">
        <w:rPr>
          <w:rFonts w:ascii="Times New Roman" w:hAnsi="Times New Roman" w:cs="Times New Roman"/>
          <w:sz w:val="24"/>
          <w:szCs w:val="24"/>
        </w:rPr>
        <w:t>gigadžauli</w:t>
      </w:r>
      <w:proofErr w:type="spellEnd"/>
      <w:r w:rsidRPr="001E0221">
        <w:rPr>
          <w:rFonts w:ascii="Times New Roman" w:hAnsi="Times New Roman" w:cs="Times New Roman"/>
          <w:sz w:val="24"/>
          <w:szCs w:val="24"/>
        </w:rPr>
        <w:t xml:space="preserve"> (GJ) kohta. Tabelis võrreldakse levinumate mootorikütusena kasutatavate energiatoodete ja elektrienergia aktsiisi, selgitamaks välja tegelik maksukoormus. Võrreldakse kehtivaid aktsiisimäärasid 2027. a 1. maist kehtivate määradega. </w:t>
      </w:r>
    </w:p>
    <w:p w14:paraId="5BFA820B" w14:textId="77777777" w:rsidR="001E0221" w:rsidRPr="001E0221" w:rsidRDefault="001E0221" w:rsidP="001E0221">
      <w:pPr>
        <w:pStyle w:val="Normaallaadveeb"/>
        <w:spacing w:before="0" w:after="0" w:afterAutospacing="0"/>
        <w:jc w:val="both"/>
      </w:pPr>
    </w:p>
    <w:p w14:paraId="345BB591" w14:textId="0776FB12" w:rsidR="001E0221" w:rsidRPr="001E0221" w:rsidRDefault="001E0221" w:rsidP="001E0221">
      <w:pPr>
        <w:spacing w:after="0" w:line="240" w:lineRule="auto"/>
        <w:jc w:val="both"/>
        <w:rPr>
          <w:rFonts w:ascii="Times New Roman" w:hAnsi="Times New Roman" w:cs="Times New Roman"/>
        </w:rPr>
      </w:pPr>
      <w:r w:rsidRPr="001E0221">
        <w:rPr>
          <w:rFonts w:ascii="Times New Roman" w:hAnsi="Times New Roman" w:cs="Times New Roman"/>
          <w:b/>
          <w:bCs/>
          <w:sz w:val="24"/>
          <w:szCs w:val="24"/>
        </w:rPr>
        <w:t xml:space="preserve">Tabel </w:t>
      </w:r>
      <w:r w:rsidR="006C221E">
        <w:rPr>
          <w:rFonts w:ascii="Times New Roman" w:hAnsi="Times New Roman" w:cs="Times New Roman"/>
          <w:b/>
          <w:bCs/>
          <w:sz w:val="24"/>
          <w:szCs w:val="24"/>
        </w:rPr>
        <w:t>19</w:t>
      </w:r>
      <w:r w:rsidRPr="001E0221">
        <w:rPr>
          <w:rFonts w:ascii="Times New Roman" w:hAnsi="Times New Roman" w:cs="Times New Roman"/>
          <w:b/>
          <w:bCs/>
          <w:sz w:val="24"/>
          <w:szCs w:val="24"/>
        </w:rPr>
        <w:t xml:space="preserve">. </w:t>
      </w:r>
      <w:r w:rsidRPr="001E0221">
        <w:rPr>
          <w:rFonts w:ascii="Times New Roman" w:hAnsi="Times New Roman" w:cs="Times New Roman"/>
          <w:sz w:val="24"/>
          <w:szCs w:val="24"/>
        </w:rPr>
        <w:t>Olulisemate mootorikütuste ja elektrienergia aktsiisimäärade võrdlus (2024. a 1. mai tase võrrelduna 2027. a 1. mai tasemega) lähtuvalt energiasisaldusest**</w:t>
      </w:r>
      <w:r w:rsidRPr="001E0221">
        <w:rPr>
          <w:rFonts w:ascii="Times New Roman" w:hAnsi="Times New Roman" w:cs="Times New Roman"/>
        </w:rPr>
        <w:t xml:space="preserve"> </w:t>
      </w:r>
    </w:p>
    <w:tbl>
      <w:tblPr>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550"/>
        <w:gridCol w:w="1275"/>
        <w:gridCol w:w="1276"/>
        <w:gridCol w:w="1418"/>
        <w:gridCol w:w="1701"/>
        <w:gridCol w:w="1842"/>
      </w:tblGrid>
      <w:tr w:rsidR="001E0221" w:rsidRPr="001E0221" w14:paraId="5FE4C670" w14:textId="77777777" w:rsidTr="001F3E93">
        <w:trPr>
          <w:trHeight w:val="573"/>
        </w:trPr>
        <w:tc>
          <w:tcPr>
            <w:tcW w:w="1550"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3D513FC9" w14:textId="77777777" w:rsidR="001E0221" w:rsidRPr="001E0221" w:rsidRDefault="001E0221" w:rsidP="00C96D8C">
            <w:pPr>
              <w:spacing w:after="0" w:line="240" w:lineRule="auto"/>
              <w:jc w:val="both"/>
              <w:rPr>
                <w:rFonts w:ascii="Times New Roman" w:hAnsi="Times New Roman" w:cs="Times New Roman"/>
                <w:sz w:val="24"/>
                <w:szCs w:val="24"/>
              </w:rPr>
            </w:pPr>
            <w:r w:rsidRPr="001E0221">
              <w:rPr>
                <w:rFonts w:ascii="Times New Roman" w:hAnsi="Times New Roman" w:cs="Times New Roman"/>
                <w:b/>
                <w:bCs/>
                <w:sz w:val="24"/>
                <w:szCs w:val="24"/>
              </w:rPr>
              <w:t> </w:t>
            </w:r>
          </w:p>
        </w:tc>
        <w:tc>
          <w:tcPr>
            <w:tcW w:w="1275"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tcPr>
          <w:p w14:paraId="7108E020" w14:textId="77777777" w:rsidR="001E0221" w:rsidRPr="001E0221" w:rsidRDefault="001E0221" w:rsidP="00C96D8C">
            <w:pPr>
              <w:spacing w:after="0" w:line="240" w:lineRule="auto"/>
              <w:jc w:val="both"/>
              <w:rPr>
                <w:rFonts w:ascii="Times New Roman" w:hAnsi="Times New Roman" w:cs="Times New Roman"/>
                <w:noProof/>
                <w:sz w:val="24"/>
                <w:szCs w:val="24"/>
              </w:rPr>
            </w:pPr>
            <w:r w:rsidRPr="001E0221">
              <w:rPr>
                <w:rFonts w:ascii="Times New Roman" w:hAnsi="Times New Roman" w:cs="Times New Roman"/>
                <w:b/>
                <w:bCs/>
                <w:noProof/>
                <w:sz w:val="24"/>
                <w:szCs w:val="24"/>
              </w:rPr>
              <w:t xml:space="preserve">Bensiin* </w:t>
            </w:r>
          </w:p>
        </w:tc>
        <w:tc>
          <w:tcPr>
            <w:tcW w:w="1276" w:type="dxa"/>
            <w:tcBorders>
              <w:top w:val="single" w:sz="8" w:space="0" w:color="auto"/>
              <w:left w:val="single" w:sz="8" w:space="0" w:color="auto"/>
              <w:bottom w:val="single" w:sz="8" w:space="0" w:color="auto"/>
              <w:right w:val="single" w:sz="8" w:space="0" w:color="auto"/>
            </w:tcBorders>
            <w:shd w:val="clear" w:color="auto" w:fill="C6D9F1"/>
          </w:tcPr>
          <w:p w14:paraId="7C8B3138" w14:textId="77777777" w:rsidR="001E0221" w:rsidRPr="001E0221" w:rsidRDefault="001E0221" w:rsidP="00C96D8C">
            <w:pPr>
              <w:spacing w:after="0" w:line="240" w:lineRule="auto"/>
              <w:jc w:val="both"/>
              <w:rPr>
                <w:rFonts w:ascii="Times New Roman" w:hAnsi="Times New Roman" w:cs="Times New Roman"/>
                <w:b/>
                <w:bCs/>
                <w:noProof/>
                <w:sz w:val="24"/>
                <w:szCs w:val="24"/>
              </w:rPr>
            </w:pPr>
            <w:r w:rsidRPr="001E0221">
              <w:rPr>
                <w:rFonts w:ascii="Times New Roman" w:hAnsi="Times New Roman" w:cs="Times New Roman"/>
                <w:b/>
                <w:bCs/>
                <w:noProof/>
                <w:sz w:val="24"/>
                <w:szCs w:val="24"/>
              </w:rPr>
              <w:t>Diislikütus*</w:t>
            </w:r>
          </w:p>
        </w:tc>
        <w:tc>
          <w:tcPr>
            <w:tcW w:w="1418" w:type="dxa"/>
            <w:tcBorders>
              <w:top w:val="single" w:sz="8" w:space="0" w:color="auto"/>
              <w:left w:val="single" w:sz="8" w:space="0" w:color="auto"/>
              <w:bottom w:val="single" w:sz="8" w:space="0" w:color="auto"/>
              <w:right w:val="single" w:sz="8" w:space="0" w:color="auto"/>
            </w:tcBorders>
            <w:shd w:val="clear" w:color="auto" w:fill="C6D9F1"/>
          </w:tcPr>
          <w:p w14:paraId="02EC2C74" w14:textId="77777777" w:rsidR="001E0221" w:rsidRPr="001E0221" w:rsidRDefault="001E0221" w:rsidP="00C96D8C">
            <w:pPr>
              <w:spacing w:after="0" w:line="240" w:lineRule="auto"/>
              <w:jc w:val="center"/>
              <w:rPr>
                <w:rFonts w:ascii="Times New Roman" w:hAnsi="Times New Roman" w:cs="Times New Roman"/>
                <w:b/>
                <w:bCs/>
                <w:noProof/>
                <w:sz w:val="24"/>
                <w:szCs w:val="24"/>
              </w:rPr>
            </w:pPr>
            <w:r w:rsidRPr="001E0221">
              <w:rPr>
                <w:rFonts w:ascii="Times New Roman" w:hAnsi="Times New Roman" w:cs="Times New Roman"/>
                <w:b/>
                <w:bCs/>
                <w:noProof/>
                <w:sz w:val="24"/>
                <w:szCs w:val="24"/>
              </w:rPr>
              <w:t>Vedelgaas</w:t>
            </w:r>
          </w:p>
        </w:tc>
        <w:tc>
          <w:tcPr>
            <w:tcW w:w="1701" w:type="dxa"/>
            <w:tcBorders>
              <w:top w:val="single" w:sz="8" w:space="0" w:color="auto"/>
              <w:left w:val="single" w:sz="8" w:space="0" w:color="auto"/>
              <w:bottom w:val="single" w:sz="8" w:space="0" w:color="auto"/>
              <w:right w:val="single" w:sz="8" w:space="0" w:color="auto"/>
            </w:tcBorders>
            <w:shd w:val="clear" w:color="auto" w:fill="C6D9F1"/>
          </w:tcPr>
          <w:p w14:paraId="39722267" w14:textId="77777777" w:rsidR="001E0221" w:rsidRPr="001E0221" w:rsidRDefault="001E0221" w:rsidP="00C96D8C">
            <w:pPr>
              <w:spacing w:after="0" w:line="240" w:lineRule="auto"/>
              <w:jc w:val="center"/>
              <w:rPr>
                <w:rFonts w:ascii="Times New Roman" w:hAnsi="Times New Roman" w:cs="Times New Roman"/>
                <w:b/>
                <w:bCs/>
                <w:noProof/>
                <w:sz w:val="24"/>
                <w:szCs w:val="24"/>
              </w:rPr>
            </w:pPr>
            <w:r w:rsidRPr="001E0221">
              <w:rPr>
                <w:rFonts w:ascii="Times New Roman" w:hAnsi="Times New Roman" w:cs="Times New Roman"/>
                <w:b/>
                <w:bCs/>
                <w:noProof/>
                <w:sz w:val="24"/>
                <w:szCs w:val="24"/>
              </w:rPr>
              <w:t>Mootori-maagaas</w:t>
            </w:r>
          </w:p>
        </w:tc>
        <w:tc>
          <w:tcPr>
            <w:tcW w:w="1842" w:type="dxa"/>
            <w:tcBorders>
              <w:top w:val="single" w:sz="8" w:space="0" w:color="auto"/>
              <w:left w:val="single" w:sz="8" w:space="0" w:color="auto"/>
              <w:bottom w:val="single" w:sz="8" w:space="0" w:color="auto"/>
              <w:right w:val="single" w:sz="8" w:space="0" w:color="auto"/>
            </w:tcBorders>
            <w:shd w:val="clear" w:color="auto" w:fill="C6D9F1"/>
          </w:tcPr>
          <w:p w14:paraId="6A9E8F1A" w14:textId="77777777" w:rsidR="001E0221" w:rsidRPr="001E0221" w:rsidRDefault="001E0221" w:rsidP="00C96D8C">
            <w:pPr>
              <w:spacing w:after="0" w:line="240" w:lineRule="auto"/>
              <w:jc w:val="center"/>
              <w:rPr>
                <w:rFonts w:ascii="Times New Roman" w:hAnsi="Times New Roman" w:cs="Times New Roman"/>
                <w:b/>
                <w:bCs/>
                <w:noProof/>
                <w:sz w:val="24"/>
                <w:szCs w:val="24"/>
              </w:rPr>
            </w:pPr>
            <w:r w:rsidRPr="001E0221">
              <w:rPr>
                <w:rFonts w:ascii="Times New Roman" w:hAnsi="Times New Roman" w:cs="Times New Roman"/>
                <w:b/>
                <w:bCs/>
                <w:noProof/>
                <w:sz w:val="24"/>
                <w:szCs w:val="24"/>
              </w:rPr>
              <w:t>Elektrienergia</w:t>
            </w:r>
          </w:p>
        </w:tc>
      </w:tr>
      <w:tr w:rsidR="001E0221" w:rsidRPr="001E0221" w14:paraId="7FB008B5" w14:textId="77777777" w:rsidTr="00C96D8C">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9DA967" w14:textId="77777777" w:rsidR="001E0221" w:rsidRPr="001E0221" w:rsidRDefault="001E0221" w:rsidP="00C96D8C">
            <w:pPr>
              <w:spacing w:after="0" w:line="240" w:lineRule="auto"/>
              <w:jc w:val="both"/>
              <w:rPr>
                <w:rFonts w:ascii="Times New Roman" w:hAnsi="Times New Roman" w:cs="Times New Roman"/>
                <w:sz w:val="24"/>
                <w:szCs w:val="24"/>
              </w:rPr>
            </w:pPr>
            <w:r w:rsidRPr="001E0221">
              <w:rPr>
                <w:rFonts w:ascii="Times New Roman" w:hAnsi="Times New Roman" w:cs="Times New Roman"/>
                <w:b/>
                <w:bCs/>
                <w:sz w:val="24"/>
                <w:szCs w:val="24"/>
              </w:rPr>
              <w:t>Kütte-väärtus</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978B1C7"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44 GJ/t</w:t>
            </w:r>
          </w:p>
        </w:tc>
        <w:tc>
          <w:tcPr>
            <w:tcW w:w="1276" w:type="dxa"/>
            <w:tcBorders>
              <w:top w:val="single" w:sz="8" w:space="0" w:color="auto"/>
              <w:left w:val="single" w:sz="8" w:space="0" w:color="auto"/>
              <w:bottom w:val="single" w:sz="8" w:space="0" w:color="auto"/>
              <w:right w:val="single" w:sz="8" w:space="0" w:color="auto"/>
            </w:tcBorders>
          </w:tcPr>
          <w:p w14:paraId="36490592"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42,3 GJ/t</w:t>
            </w:r>
          </w:p>
        </w:tc>
        <w:tc>
          <w:tcPr>
            <w:tcW w:w="1418" w:type="dxa"/>
            <w:tcBorders>
              <w:top w:val="single" w:sz="8" w:space="0" w:color="auto"/>
              <w:left w:val="single" w:sz="8" w:space="0" w:color="auto"/>
              <w:bottom w:val="single" w:sz="8" w:space="0" w:color="auto"/>
              <w:right w:val="single" w:sz="8" w:space="0" w:color="auto"/>
            </w:tcBorders>
          </w:tcPr>
          <w:p w14:paraId="2A67898F"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46 GJ/t</w:t>
            </w:r>
          </w:p>
        </w:tc>
        <w:tc>
          <w:tcPr>
            <w:tcW w:w="1701" w:type="dxa"/>
            <w:tcBorders>
              <w:top w:val="single" w:sz="8" w:space="0" w:color="auto"/>
              <w:left w:val="single" w:sz="8" w:space="0" w:color="auto"/>
              <w:bottom w:val="single" w:sz="8" w:space="0" w:color="auto"/>
              <w:right w:val="single" w:sz="8" w:space="0" w:color="auto"/>
            </w:tcBorders>
          </w:tcPr>
          <w:p w14:paraId="6114EC6B"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33,8 GJ/ 1000 m³</w:t>
            </w:r>
          </w:p>
        </w:tc>
        <w:tc>
          <w:tcPr>
            <w:tcW w:w="1842" w:type="dxa"/>
            <w:tcBorders>
              <w:top w:val="single" w:sz="8" w:space="0" w:color="auto"/>
              <w:left w:val="single" w:sz="8" w:space="0" w:color="auto"/>
              <w:bottom w:val="single" w:sz="8" w:space="0" w:color="auto"/>
              <w:right w:val="single" w:sz="8" w:space="0" w:color="auto"/>
            </w:tcBorders>
            <w:shd w:val="clear" w:color="auto" w:fill="auto"/>
          </w:tcPr>
          <w:p w14:paraId="7ABEAAEC"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w:t>
            </w:r>
          </w:p>
        </w:tc>
      </w:tr>
      <w:tr w:rsidR="001E0221" w:rsidRPr="001E0221" w14:paraId="11A91BF6" w14:textId="77777777" w:rsidTr="00C96D8C">
        <w:trPr>
          <w:trHeight w:val="830"/>
        </w:trPr>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4AF407" w14:textId="77777777" w:rsidR="001E0221" w:rsidRPr="001E0221" w:rsidRDefault="001E0221" w:rsidP="00C96D8C">
            <w:pPr>
              <w:spacing w:after="0" w:line="240" w:lineRule="auto"/>
              <w:jc w:val="both"/>
              <w:rPr>
                <w:rFonts w:ascii="Times New Roman" w:hAnsi="Times New Roman" w:cs="Times New Roman"/>
                <w:sz w:val="24"/>
                <w:szCs w:val="24"/>
              </w:rPr>
            </w:pPr>
            <w:r w:rsidRPr="001E0221">
              <w:rPr>
                <w:rFonts w:ascii="Times New Roman" w:hAnsi="Times New Roman" w:cs="Times New Roman"/>
                <w:b/>
                <w:bCs/>
                <w:sz w:val="24"/>
                <w:szCs w:val="24"/>
              </w:rPr>
              <w:t>Aktsiis €/GJ 2024. a</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9807627"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17,2</w:t>
            </w:r>
          </w:p>
          <w:p w14:paraId="70418630"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563÷0,745÷ 44</w:t>
            </w:r>
          </w:p>
        </w:tc>
        <w:tc>
          <w:tcPr>
            <w:tcW w:w="1276" w:type="dxa"/>
            <w:tcBorders>
              <w:top w:val="single" w:sz="8" w:space="0" w:color="auto"/>
              <w:left w:val="single" w:sz="8" w:space="0" w:color="auto"/>
              <w:bottom w:val="single" w:sz="8" w:space="0" w:color="auto"/>
              <w:right w:val="single" w:sz="8" w:space="0" w:color="auto"/>
            </w:tcBorders>
          </w:tcPr>
          <w:p w14:paraId="1CC5DF58"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11,3</w:t>
            </w:r>
          </w:p>
          <w:p w14:paraId="6E15E8D7"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399÷0,832÷</w:t>
            </w:r>
          </w:p>
          <w:p w14:paraId="599270F2"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42,3</w:t>
            </w:r>
          </w:p>
        </w:tc>
        <w:tc>
          <w:tcPr>
            <w:tcW w:w="1418" w:type="dxa"/>
            <w:tcBorders>
              <w:top w:val="single" w:sz="8" w:space="0" w:color="auto"/>
              <w:left w:val="single" w:sz="8" w:space="0" w:color="auto"/>
              <w:bottom w:val="single" w:sz="8" w:space="0" w:color="auto"/>
              <w:right w:val="single" w:sz="8" w:space="0" w:color="auto"/>
            </w:tcBorders>
          </w:tcPr>
          <w:p w14:paraId="6203E308"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4,2</w:t>
            </w:r>
          </w:p>
          <w:p w14:paraId="4A29920E"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193÷46</w:t>
            </w:r>
          </w:p>
        </w:tc>
        <w:tc>
          <w:tcPr>
            <w:tcW w:w="1701" w:type="dxa"/>
            <w:tcBorders>
              <w:top w:val="single" w:sz="8" w:space="0" w:color="auto"/>
              <w:left w:val="single" w:sz="8" w:space="0" w:color="auto"/>
              <w:bottom w:val="single" w:sz="8" w:space="0" w:color="auto"/>
              <w:right w:val="single" w:sz="8" w:space="0" w:color="auto"/>
            </w:tcBorders>
          </w:tcPr>
          <w:p w14:paraId="37D50F5C"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1,24</w:t>
            </w:r>
          </w:p>
          <w:p w14:paraId="03BB01F6"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41,83÷33,8</w:t>
            </w:r>
          </w:p>
        </w:tc>
        <w:tc>
          <w:tcPr>
            <w:tcW w:w="1842" w:type="dxa"/>
            <w:tcBorders>
              <w:top w:val="single" w:sz="8" w:space="0" w:color="auto"/>
              <w:left w:val="single" w:sz="8" w:space="0" w:color="auto"/>
              <w:bottom w:val="single" w:sz="8" w:space="0" w:color="auto"/>
              <w:right w:val="single" w:sz="8" w:space="0" w:color="auto"/>
            </w:tcBorders>
            <w:shd w:val="clear" w:color="auto" w:fill="auto"/>
          </w:tcPr>
          <w:p w14:paraId="3846DD0F"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0,40</w:t>
            </w:r>
          </w:p>
          <w:p w14:paraId="119B661D"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1,45÷3,6</w:t>
            </w:r>
          </w:p>
        </w:tc>
      </w:tr>
      <w:tr w:rsidR="001E0221" w:rsidRPr="001E0221" w14:paraId="1036142E" w14:textId="77777777" w:rsidTr="00C96D8C">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A27367" w14:textId="77777777" w:rsidR="001E0221" w:rsidRPr="001E0221" w:rsidRDefault="001E0221" w:rsidP="00C96D8C">
            <w:pPr>
              <w:spacing w:after="0" w:line="240" w:lineRule="auto"/>
              <w:jc w:val="both"/>
              <w:rPr>
                <w:rFonts w:ascii="Times New Roman" w:hAnsi="Times New Roman" w:cs="Times New Roman"/>
                <w:b/>
                <w:bCs/>
                <w:sz w:val="24"/>
                <w:szCs w:val="24"/>
              </w:rPr>
            </w:pPr>
            <w:r w:rsidRPr="001E0221">
              <w:rPr>
                <w:rFonts w:ascii="Times New Roman" w:hAnsi="Times New Roman" w:cs="Times New Roman"/>
                <w:b/>
                <w:bCs/>
                <w:sz w:val="24"/>
                <w:szCs w:val="24"/>
              </w:rPr>
              <w:t>Aktsiis €/GJ</w:t>
            </w:r>
          </w:p>
          <w:p w14:paraId="3631F163" w14:textId="77777777" w:rsidR="001E0221" w:rsidRPr="001E0221" w:rsidRDefault="001E0221" w:rsidP="00C96D8C">
            <w:pPr>
              <w:spacing w:after="0" w:line="240" w:lineRule="auto"/>
              <w:jc w:val="both"/>
              <w:rPr>
                <w:rFonts w:ascii="Times New Roman" w:hAnsi="Times New Roman" w:cs="Times New Roman"/>
                <w:b/>
                <w:bCs/>
                <w:sz w:val="24"/>
                <w:szCs w:val="24"/>
              </w:rPr>
            </w:pPr>
            <w:r w:rsidRPr="001E0221">
              <w:rPr>
                <w:rFonts w:ascii="Times New Roman" w:hAnsi="Times New Roman" w:cs="Times New Roman"/>
                <w:b/>
                <w:bCs/>
                <w:sz w:val="24"/>
                <w:szCs w:val="24"/>
              </w:rPr>
              <w:t xml:space="preserve">2027. a </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5063AEF"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19,9</w:t>
            </w:r>
          </w:p>
          <w:p w14:paraId="4B0F9FBE"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652÷0,745÷ 44</w:t>
            </w:r>
          </w:p>
        </w:tc>
        <w:tc>
          <w:tcPr>
            <w:tcW w:w="1276" w:type="dxa"/>
            <w:tcBorders>
              <w:top w:val="single" w:sz="8" w:space="0" w:color="auto"/>
              <w:left w:val="single" w:sz="8" w:space="0" w:color="auto"/>
              <w:bottom w:val="single" w:sz="8" w:space="0" w:color="auto"/>
              <w:right w:val="single" w:sz="8" w:space="0" w:color="auto"/>
            </w:tcBorders>
          </w:tcPr>
          <w:p w14:paraId="3170095A"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14,0</w:t>
            </w:r>
          </w:p>
          <w:p w14:paraId="3223868E"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493÷0,832÷</w:t>
            </w:r>
          </w:p>
          <w:p w14:paraId="17EDCCA8"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42,3</w:t>
            </w:r>
          </w:p>
        </w:tc>
        <w:tc>
          <w:tcPr>
            <w:tcW w:w="1418" w:type="dxa"/>
            <w:tcBorders>
              <w:top w:val="single" w:sz="8" w:space="0" w:color="auto"/>
              <w:left w:val="single" w:sz="8" w:space="0" w:color="auto"/>
              <w:bottom w:val="single" w:sz="8" w:space="0" w:color="auto"/>
              <w:right w:val="single" w:sz="8" w:space="0" w:color="auto"/>
            </w:tcBorders>
          </w:tcPr>
          <w:p w14:paraId="18D0FF0F"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4,2</w:t>
            </w:r>
          </w:p>
        </w:tc>
        <w:tc>
          <w:tcPr>
            <w:tcW w:w="1701" w:type="dxa"/>
            <w:tcBorders>
              <w:top w:val="single" w:sz="8" w:space="0" w:color="auto"/>
              <w:left w:val="single" w:sz="8" w:space="0" w:color="auto"/>
              <w:bottom w:val="single" w:sz="8" w:space="0" w:color="auto"/>
              <w:right w:val="single" w:sz="8" w:space="0" w:color="auto"/>
            </w:tcBorders>
          </w:tcPr>
          <w:p w14:paraId="24D59481"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1,4</w:t>
            </w:r>
          </w:p>
          <w:p w14:paraId="30AED93A"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47,32÷ 33,8</w:t>
            </w:r>
          </w:p>
        </w:tc>
        <w:tc>
          <w:tcPr>
            <w:tcW w:w="1842" w:type="dxa"/>
            <w:tcBorders>
              <w:top w:val="single" w:sz="8" w:space="0" w:color="auto"/>
              <w:left w:val="single" w:sz="8" w:space="0" w:color="auto"/>
              <w:bottom w:val="single" w:sz="8" w:space="0" w:color="auto"/>
              <w:right w:val="single" w:sz="8" w:space="0" w:color="auto"/>
            </w:tcBorders>
            <w:shd w:val="clear" w:color="auto" w:fill="auto"/>
          </w:tcPr>
          <w:p w14:paraId="3ED06109"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1,24</w:t>
            </w:r>
          </w:p>
          <w:p w14:paraId="5B275D60" w14:textId="77777777" w:rsidR="001E0221" w:rsidRPr="001E0221" w:rsidRDefault="001E0221" w:rsidP="00C96D8C">
            <w:pPr>
              <w:spacing w:after="0" w:line="240" w:lineRule="auto"/>
              <w:jc w:val="center"/>
              <w:rPr>
                <w:rFonts w:ascii="Times New Roman" w:hAnsi="Times New Roman" w:cs="Times New Roman"/>
                <w:bCs/>
                <w:sz w:val="24"/>
                <w:szCs w:val="24"/>
              </w:rPr>
            </w:pPr>
            <w:r w:rsidRPr="001E0221">
              <w:rPr>
                <w:rFonts w:ascii="Times New Roman" w:hAnsi="Times New Roman" w:cs="Times New Roman"/>
                <w:bCs/>
                <w:sz w:val="24"/>
                <w:szCs w:val="24"/>
              </w:rPr>
              <w:t>4,47÷3,6</w:t>
            </w:r>
          </w:p>
        </w:tc>
      </w:tr>
    </w:tbl>
    <w:p w14:paraId="05B0D632" w14:textId="77777777" w:rsidR="001E0221" w:rsidRPr="001E0221" w:rsidRDefault="001E0221" w:rsidP="001E0221">
      <w:pPr>
        <w:spacing w:after="0" w:line="240" w:lineRule="auto"/>
        <w:ind w:right="34"/>
        <w:jc w:val="both"/>
        <w:rPr>
          <w:rFonts w:ascii="Times New Roman" w:hAnsi="Times New Roman" w:cs="Times New Roman"/>
          <w:sz w:val="24"/>
          <w:szCs w:val="24"/>
          <w:lang w:eastAsia="et-EE"/>
        </w:rPr>
      </w:pPr>
      <w:r w:rsidRPr="001E0221">
        <w:rPr>
          <w:rFonts w:ascii="Times New Roman" w:hAnsi="Times New Roman" w:cs="Times New Roman"/>
          <w:sz w:val="24"/>
          <w:szCs w:val="24"/>
        </w:rPr>
        <w:t> * - bensiini ja diislikütuse ja aktsiisimäär on teisendatud tonnile.</w:t>
      </w:r>
    </w:p>
    <w:p w14:paraId="6C15F974"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 - aluseks võetud Euroopa Parlamendi ja nõukogu direktiiv 2012/27/EL. </w:t>
      </w:r>
    </w:p>
    <w:p w14:paraId="220FC74F" w14:textId="77777777" w:rsidR="001E0221" w:rsidRPr="001E0221" w:rsidRDefault="001E0221" w:rsidP="001E0221">
      <w:pPr>
        <w:spacing w:after="0" w:line="240" w:lineRule="auto"/>
        <w:ind w:right="34"/>
        <w:jc w:val="both"/>
        <w:rPr>
          <w:rFonts w:ascii="Times New Roman" w:hAnsi="Times New Roman" w:cs="Times New Roman"/>
          <w:sz w:val="24"/>
          <w:szCs w:val="24"/>
        </w:rPr>
      </w:pPr>
    </w:p>
    <w:p w14:paraId="525DF864" w14:textId="34C155B5" w:rsidR="001E0221" w:rsidRPr="001E0221" w:rsidRDefault="001E0221" w:rsidP="001E0221">
      <w:pPr>
        <w:spacing w:after="0" w:line="240" w:lineRule="auto"/>
        <w:ind w:right="34"/>
        <w:jc w:val="both"/>
        <w:rPr>
          <w:rFonts w:ascii="Times New Roman" w:hAnsi="Times New Roman" w:cs="Times New Roman"/>
          <w:sz w:val="24"/>
          <w:szCs w:val="24"/>
        </w:rPr>
      </w:pPr>
      <w:r w:rsidRPr="001E0221">
        <w:rPr>
          <w:rFonts w:ascii="Times New Roman" w:hAnsi="Times New Roman" w:cs="Times New Roman"/>
          <w:sz w:val="24"/>
          <w:szCs w:val="24"/>
        </w:rPr>
        <w:t>Tabelist näeme, et arvestades energiasisaldust, millega korreleerub CO</w:t>
      </w:r>
      <w:r w:rsidRPr="001E0221">
        <w:rPr>
          <w:rFonts w:ascii="Times New Roman" w:hAnsi="Times New Roman" w:cs="Times New Roman"/>
          <w:sz w:val="24"/>
          <w:szCs w:val="24"/>
          <w:vertAlign w:val="subscript"/>
        </w:rPr>
        <w:t>2</w:t>
      </w:r>
      <w:r w:rsidRPr="001E0221">
        <w:rPr>
          <w:rFonts w:ascii="Times New Roman" w:hAnsi="Times New Roman" w:cs="Times New Roman"/>
          <w:sz w:val="24"/>
          <w:szCs w:val="24"/>
        </w:rPr>
        <w:t xml:space="preserve"> heide, on bensiin võrreldes diislikütusega praegu koguni 52% võrra kõrgemalt maksustatud. Alates 2020. a 1. maist</w:t>
      </w:r>
      <w:r w:rsidR="004858A7">
        <w:rPr>
          <w:rFonts w:ascii="Times New Roman" w:hAnsi="Times New Roman" w:cs="Times New Roman"/>
          <w:sz w:val="24"/>
          <w:szCs w:val="24"/>
        </w:rPr>
        <w:t>,</w:t>
      </w:r>
      <w:r w:rsidRPr="001E0221">
        <w:rPr>
          <w:rFonts w:ascii="Times New Roman" w:hAnsi="Times New Roman" w:cs="Times New Roman"/>
          <w:sz w:val="24"/>
          <w:szCs w:val="24"/>
        </w:rPr>
        <w:t xml:space="preserve"> kui diislikütuse aktsiisi langetati, suurenes oluliselt diislikütuse aktsiisieelis võrreldes bensiiniga. 2027. aasta 1. maiks diislikütuse suhteline aktsiisieelis mõnevõrra väheneb, siis on bensiin võrreldes diislikütusega 42% võrra kõrgemalt maksustatud. Arvestades, et diiselauto on 10–15% ökonoomsem võrreldes bensiiniautoga, võime eeldada, et autopargis võib edaspidi väheneda bensiinimootoriga sõidukite osakaal. </w:t>
      </w:r>
    </w:p>
    <w:p w14:paraId="7A0EF43C" w14:textId="77777777" w:rsidR="001E0221" w:rsidRPr="001E0221" w:rsidRDefault="001E0221" w:rsidP="001E0221">
      <w:pPr>
        <w:spacing w:after="0" w:line="240" w:lineRule="auto"/>
        <w:ind w:right="34"/>
        <w:jc w:val="both"/>
        <w:rPr>
          <w:rFonts w:ascii="Times New Roman" w:hAnsi="Times New Roman" w:cs="Times New Roman"/>
          <w:sz w:val="24"/>
          <w:szCs w:val="24"/>
        </w:rPr>
      </w:pPr>
    </w:p>
    <w:p w14:paraId="2ABC8ED2"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Muude saasteainete osas on diislikütuse negatiivne keskkonnamõju kindlasti suurem kui bensiinil, sest diislikütuse põletamisega emiteeritakse üliväikese läbimõõduga tahmaosakesi. Nimetatud tahmaosakeste emiteeritav kogus sõltub küll konkreetse diiselmootori põlvkonnast ja korrashoiust ning kübemefiltri olemasolust ja seisundist, kuid Eesti autopargi suhteliselt kõrget vanust arvestades on autotranspordist pärinevad kõrged tahmaosakeste kontsentratsioonid  eriti linnaõhus märkimisväärseks terviseriskiks. </w:t>
      </w:r>
    </w:p>
    <w:p w14:paraId="1EBFCCDB" w14:textId="77777777" w:rsidR="001E0221" w:rsidRPr="001E0221" w:rsidRDefault="001E0221" w:rsidP="001E0221">
      <w:pPr>
        <w:spacing w:after="0" w:line="240" w:lineRule="auto"/>
        <w:jc w:val="both"/>
        <w:rPr>
          <w:rFonts w:ascii="Times New Roman" w:hAnsi="Times New Roman" w:cs="Times New Roman"/>
          <w:sz w:val="24"/>
          <w:szCs w:val="24"/>
        </w:rPr>
      </w:pPr>
    </w:p>
    <w:p w14:paraId="3F22BABC"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Eelnevat arvestades puudub keskkonnahoiu vaatest põhjus diislikütuse oluliselt madalamalt maksustamiseks võrreldes bensiiniga. Paraku on seni Euroopa Liidus keskkonna aspektide kõrval enam tooni andnud majanduslikud argumendid. Liikmesriigid soovivad soodustada ettevõtlust (maanteetransport) ning püsida rahvusvaheliselt maksukonkurentsis. Seetõttu on ajalooliselt olnud diislikütuse aktsiisimäär bensiini aktsiisimäärast madalam ning on jätkuvalt liikmesriikides keskeltläbi 30–50% madalam kui bensiinil</w:t>
      </w:r>
      <w:r w:rsidRPr="001E0221">
        <w:rPr>
          <w:rStyle w:val="Allmrkuseviide"/>
          <w:rFonts w:ascii="Times New Roman" w:hAnsi="Times New Roman"/>
          <w:sz w:val="24"/>
          <w:szCs w:val="24"/>
        </w:rPr>
        <w:footnoteReference w:id="2"/>
      </w:r>
      <w:r w:rsidRPr="001E0221">
        <w:rPr>
          <w:rFonts w:ascii="Times New Roman" w:hAnsi="Times New Roman" w:cs="Times New Roman"/>
          <w:sz w:val="24"/>
          <w:szCs w:val="24"/>
        </w:rPr>
        <w:t xml:space="preserve">, Eesti ei ole siin erandiks.  </w:t>
      </w:r>
    </w:p>
    <w:p w14:paraId="32629B95" w14:textId="77777777" w:rsidR="001E0221" w:rsidRPr="001E0221" w:rsidRDefault="001E0221" w:rsidP="001E0221">
      <w:pPr>
        <w:spacing w:after="0" w:line="240" w:lineRule="auto"/>
        <w:ind w:right="34"/>
        <w:jc w:val="both"/>
        <w:rPr>
          <w:rFonts w:ascii="Times New Roman" w:hAnsi="Times New Roman" w:cs="Times New Roman"/>
          <w:sz w:val="24"/>
          <w:szCs w:val="24"/>
        </w:rPr>
      </w:pPr>
    </w:p>
    <w:p w14:paraId="0BF78271" w14:textId="77777777" w:rsidR="001E0221" w:rsidRPr="001E0221" w:rsidRDefault="001E0221" w:rsidP="001E0221">
      <w:pPr>
        <w:spacing w:after="0" w:line="240" w:lineRule="auto"/>
        <w:ind w:right="34"/>
        <w:jc w:val="both"/>
        <w:rPr>
          <w:rFonts w:ascii="Times New Roman" w:hAnsi="Times New Roman" w:cs="Times New Roman"/>
          <w:sz w:val="24"/>
          <w:szCs w:val="24"/>
        </w:rPr>
      </w:pPr>
      <w:r w:rsidRPr="001E0221">
        <w:rPr>
          <w:rFonts w:ascii="Times New Roman" w:hAnsi="Times New Roman" w:cs="Times New Roman"/>
          <w:sz w:val="24"/>
          <w:szCs w:val="24"/>
        </w:rPr>
        <w:t xml:space="preserve">Eestis kehtib elektrienergiale ühetaoline aktsiisimäär, seda olenemata kasutusotstarbest. Seega on elektriautode laadimiseks kasutatav elektrienergia maksustatud sama määraga kui ülejäänud </w:t>
      </w:r>
      <w:r w:rsidRPr="001E0221">
        <w:rPr>
          <w:rFonts w:ascii="Times New Roman" w:hAnsi="Times New Roman" w:cs="Times New Roman"/>
          <w:sz w:val="24"/>
          <w:szCs w:val="24"/>
        </w:rPr>
        <w:lastRenderedPageBreak/>
        <w:t>kasutus. Erinevalt paljudest teistest liikmesriikidest ei diferentseerita Eestis kodumajapidamiste ja äritarbijate kasutust. Tabelist 22 näeme, et energiaallikate omavahelises võrdluses on elektrienergia aktsiisimäär kõige madalam. Näiteks bensiin on mootorikütusena kasutamisel praegu koguni 43 korda ja diislikütus 28 korda kõrgemalt maksustatud võrreldes elektrienergiaga, mida kasutatakse elektrisõidukites.</w:t>
      </w:r>
    </w:p>
    <w:p w14:paraId="3153DE53" w14:textId="77777777" w:rsidR="001E0221" w:rsidRPr="001E0221" w:rsidRDefault="001E0221" w:rsidP="001E0221">
      <w:pPr>
        <w:spacing w:after="0" w:line="240" w:lineRule="auto"/>
        <w:ind w:right="34"/>
        <w:jc w:val="both"/>
        <w:rPr>
          <w:rFonts w:ascii="Times New Roman" w:hAnsi="Times New Roman" w:cs="Times New Roman"/>
          <w:sz w:val="24"/>
          <w:szCs w:val="24"/>
        </w:rPr>
      </w:pPr>
    </w:p>
    <w:p w14:paraId="7984F59C" w14:textId="32933C0A" w:rsidR="001E0221" w:rsidRPr="001E0221" w:rsidRDefault="001E0221" w:rsidP="001E0221">
      <w:pPr>
        <w:spacing w:after="0" w:line="240" w:lineRule="auto"/>
        <w:ind w:right="34"/>
        <w:jc w:val="both"/>
        <w:rPr>
          <w:rFonts w:ascii="Times New Roman" w:hAnsi="Times New Roman" w:cs="Times New Roman"/>
          <w:sz w:val="24"/>
          <w:szCs w:val="24"/>
        </w:rPr>
      </w:pPr>
      <w:r w:rsidRPr="001E0221">
        <w:rPr>
          <w:rFonts w:ascii="Times New Roman" w:hAnsi="Times New Roman" w:cs="Times New Roman"/>
          <w:sz w:val="24"/>
          <w:szCs w:val="24"/>
        </w:rPr>
        <w:t xml:space="preserve">Lennukibensiini tarbimine Eestis on marginaalne, aktsiisitõusu mõju 2025. a on vaid kaks tuhat eurot. Lennukibensiinilt maksavad aktsiisi </w:t>
      </w:r>
      <w:r w:rsidR="0067554F">
        <w:rPr>
          <w:rFonts w:ascii="Times New Roman" w:hAnsi="Times New Roman" w:cs="Times New Roman"/>
          <w:sz w:val="24"/>
          <w:szCs w:val="24"/>
        </w:rPr>
        <w:t>isikud</w:t>
      </w:r>
      <w:r w:rsidRPr="001E0221">
        <w:rPr>
          <w:rFonts w:ascii="Times New Roman" w:hAnsi="Times New Roman" w:cs="Times New Roman"/>
          <w:sz w:val="24"/>
          <w:szCs w:val="24"/>
        </w:rPr>
        <w:t xml:space="preserve">, kes soetavad siit lennukibensiini ja kasutavad seda mitteärilisel eesmärgil käitatavates õhusõidukites.  </w:t>
      </w:r>
    </w:p>
    <w:p w14:paraId="7CCF4B3E" w14:textId="77777777" w:rsidR="001E0221" w:rsidRPr="001E0221" w:rsidRDefault="001E0221" w:rsidP="001E0221">
      <w:pPr>
        <w:spacing w:after="0" w:line="240" w:lineRule="auto"/>
        <w:jc w:val="both"/>
        <w:rPr>
          <w:rFonts w:ascii="Times New Roman" w:hAnsi="Times New Roman" w:cs="Times New Roman"/>
          <w:noProof/>
          <w:sz w:val="24"/>
          <w:szCs w:val="24"/>
        </w:rPr>
      </w:pPr>
    </w:p>
    <w:p w14:paraId="3786872E" w14:textId="77777777" w:rsidR="001E0221" w:rsidRPr="001E0221" w:rsidRDefault="001E0221" w:rsidP="001E0221">
      <w:pPr>
        <w:spacing w:after="0" w:line="240" w:lineRule="auto"/>
        <w:jc w:val="both"/>
        <w:rPr>
          <w:rFonts w:ascii="Times New Roman" w:eastAsiaTheme="majorEastAsia" w:hAnsi="Times New Roman" w:cs="Times New Roman"/>
          <w:sz w:val="24"/>
          <w:szCs w:val="24"/>
        </w:rPr>
      </w:pPr>
      <w:r w:rsidRPr="001E0221">
        <w:rPr>
          <w:rFonts w:ascii="Times New Roman" w:eastAsiaTheme="majorEastAsia" w:hAnsi="Times New Roman" w:cs="Times New Roman"/>
          <w:sz w:val="24"/>
          <w:szCs w:val="24"/>
        </w:rPr>
        <w:t xml:space="preserve">Kuna kütuseturgu analüüsitakse regulaarselt, ei ole </w:t>
      </w:r>
      <w:proofErr w:type="spellStart"/>
      <w:r w:rsidRPr="001E0221">
        <w:rPr>
          <w:rFonts w:ascii="Times New Roman" w:eastAsiaTheme="majorEastAsia" w:hAnsi="Times New Roman" w:cs="Times New Roman"/>
          <w:sz w:val="24"/>
          <w:szCs w:val="24"/>
        </w:rPr>
        <w:t>järelhindamine</w:t>
      </w:r>
      <w:proofErr w:type="spellEnd"/>
      <w:r w:rsidRPr="001E0221">
        <w:rPr>
          <w:rFonts w:ascii="Times New Roman" w:eastAsiaTheme="majorEastAsia" w:hAnsi="Times New Roman" w:cs="Times New Roman"/>
          <w:sz w:val="24"/>
          <w:szCs w:val="24"/>
        </w:rPr>
        <w:t xml:space="preserve"> vajalik. </w:t>
      </w:r>
    </w:p>
    <w:p w14:paraId="3EFCBAB7" w14:textId="77777777" w:rsidR="001E0221" w:rsidRPr="001E0221" w:rsidRDefault="001E0221" w:rsidP="001E0221">
      <w:pPr>
        <w:spacing w:after="0" w:line="240" w:lineRule="auto"/>
        <w:jc w:val="both"/>
        <w:rPr>
          <w:rFonts w:ascii="Times New Roman" w:hAnsi="Times New Roman" w:cs="Times New Roman"/>
          <w:noProof/>
          <w:sz w:val="24"/>
          <w:szCs w:val="24"/>
        </w:rPr>
      </w:pPr>
    </w:p>
    <w:p w14:paraId="0093D181" w14:textId="77777777" w:rsidR="001E0221" w:rsidRPr="001E0221" w:rsidRDefault="001E0221" w:rsidP="001E0221">
      <w:pPr>
        <w:widowControl w:val="0"/>
        <w:suppressAutoHyphens/>
        <w:spacing w:after="0" w:line="240" w:lineRule="auto"/>
        <w:jc w:val="both"/>
        <w:rPr>
          <w:rFonts w:ascii="Times New Roman" w:hAnsi="Times New Roman" w:cs="Times New Roman"/>
          <w:b/>
          <w:bCs/>
          <w:noProof/>
          <w:sz w:val="24"/>
          <w:szCs w:val="24"/>
        </w:rPr>
      </w:pPr>
      <w:r w:rsidRPr="001E0221">
        <w:rPr>
          <w:rFonts w:ascii="Times New Roman" w:hAnsi="Times New Roman" w:cs="Times New Roman"/>
          <w:b/>
          <w:bCs/>
          <w:noProof/>
          <w:sz w:val="24"/>
          <w:szCs w:val="24"/>
        </w:rPr>
        <w:t xml:space="preserve">Ebasoovitavate mõjude risk: </w:t>
      </w:r>
      <w:r w:rsidRPr="001E0221">
        <w:rPr>
          <w:rFonts w:ascii="Times New Roman" w:hAnsi="Times New Roman" w:cs="Times New Roman"/>
          <w:sz w:val="24"/>
          <w:szCs w:val="24"/>
        </w:rPr>
        <w:t xml:space="preserve">eksisteerib madal risk, et kui mootoribensiini maailmaturu hind oluliselt tõuseb ning Läti bensiiniaktsiisi üldse ei tõsta (kehtiv bensiini aktsiis Lätis on 509 eurot 1000 liitri kohta), võivad vahetult piiriäärsete alade elanikud hakata tankimas käima Lätis. Võrreldes meiega on Lätis bensiini aktsiis 2025. aastal 8,2 senti madalam liitri kohta ja see </w:t>
      </w:r>
      <w:r w:rsidRPr="001E0221">
        <w:rPr>
          <w:rFonts w:ascii="Times New Roman" w:hAnsi="Times New Roman" w:cs="Times New Roman"/>
          <w:bCs/>
          <w:noProof/>
          <w:sz w:val="24"/>
          <w:szCs w:val="24"/>
        </w:rPr>
        <w:t xml:space="preserve">kasvab järgnevatel aastatel. Tuleb arvestada, et aktsiis on üks olulisemaid, kuid mitte ainuke hinna mõjutaja. Riigiti on erinevad nii kütuste transpordikulud, konkurentsiolukord hulgi- ja jaemüügiturul, kütusemüüjate marginaalid, biokütuste regulatsioonid, käibemaks, varumakse suurus jne. Euroopa Komisjoni avaldatava info järgi oli käesoleva aasta 19. augusti seisuga pliivaba bensiini jaemüügihind Lätis 4 senti liitri kohta soodsam võrreldes Eestiga.       </w:t>
      </w:r>
      <w:r w:rsidRPr="001E0221">
        <w:rPr>
          <w:rFonts w:ascii="Times New Roman" w:hAnsi="Times New Roman" w:cs="Times New Roman"/>
          <w:sz w:val="24"/>
          <w:szCs w:val="24"/>
        </w:rPr>
        <w:t xml:space="preserve"> </w:t>
      </w:r>
    </w:p>
    <w:p w14:paraId="41D8FF3B"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 </w:t>
      </w:r>
    </w:p>
    <w:p w14:paraId="3CC44B35"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xml:space="preserve">Energiamaksustamise direktiiv annab reisijale õiguse teisest liikmesriigist mootorsõiduki standardpaagis omatarbeks kütust tuua ilma kitsendusteta sagedusele. Seega saavad nt Valga elanikud teoreetiliselt kogu oma kütusevajaduse rahuldada ka ainult Lätist kütust soetades. Läti plaan tõsta bensiiniaktsiisi ei ole teada. Lähemate liikmesriikide bensiini aktsiisimäärad on toodud alljärgnevas tabelis. Üldiselt ei ole bensiin eraldiseisvalt piirikaubanduse objektiks, kuid juhul kui tarbijal on motivatsioon soetada mõnda muud aktsiisikaupa või ka soodsamat mitte aktsiisikaupa Lätist, siis kaasnevalt tõenäoliselt tangitakse ka odavamat kütust.   </w:t>
      </w:r>
    </w:p>
    <w:p w14:paraId="51860E37" w14:textId="77777777" w:rsidR="001E0221" w:rsidRPr="001E0221" w:rsidRDefault="001E0221" w:rsidP="001E0221">
      <w:pPr>
        <w:spacing w:after="0" w:line="240" w:lineRule="auto"/>
        <w:jc w:val="both"/>
        <w:rPr>
          <w:rFonts w:ascii="Times New Roman" w:hAnsi="Times New Roman" w:cs="Times New Roman"/>
          <w:sz w:val="24"/>
          <w:szCs w:val="24"/>
        </w:rPr>
      </w:pPr>
    </w:p>
    <w:p w14:paraId="1EDC2548" w14:textId="2F0568D6"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b/>
          <w:bCs/>
          <w:sz w:val="24"/>
          <w:szCs w:val="24"/>
        </w:rPr>
        <w:t>Tabel 2</w:t>
      </w:r>
      <w:r w:rsidR="006C221E">
        <w:rPr>
          <w:rFonts w:ascii="Times New Roman" w:hAnsi="Times New Roman" w:cs="Times New Roman"/>
          <w:b/>
          <w:bCs/>
          <w:sz w:val="24"/>
          <w:szCs w:val="24"/>
        </w:rPr>
        <w:t>0</w:t>
      </w:r>
      <w:r w:rsidRPr="001E0221">
        <w:rPr>
          <w:rFonts w:ascii="Times New Roman" w:hAnsi="Times New Roman" w:cs="Times New Roman"/>
          <w:sz w:val="24"/>
          <w:szCs w:val="24"/>
        </w:rPr>
        <w:t>. Bensiini aktsiisimäärade (eurodes 1000 liitri kohta) võrdlus seisuga 1.01.2024</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1446"/>
        <w:gridCol w:w="1276"/>
        <w:gridCol w:w="1559"/>
        <w:gridCol w:w="1560"/>
        <w:gridCol w:w="1559"/>
      </w:tblGrid>
      <w:tr w:rsidR="001E0221" w:rsidRPr="001E0221" w14:paraId="78C993C4" w14:textId="77777777" w:rsidTr="001F3E93">
        <w:tc>
          <w:tcPr>
            <w:tcW w:w="1389" w:type="dxa"/>
            <w:shd w:val="clear" w:color="auto" w:fill="C6D9F1"/>
          </w:tcPr>
          <w:p w14:paraId="7E8EF1B3" w14:textId="77777777" w:rsidR="001E0221" w:rsidRPr="001E0221" w:rsidRDefault="001E0221" w:rsidP="00C96D8C">
            <w:pPr>
              <w:spacing w:after="0" w:line="240" w:lineRule="auto"/>
              <w:jc w:val="both"/>
              <w:rPr>
                <w:rFonts w:ascii="Times New Roman" w:hAnsi="Times New Roman" w:cs="Times New Roman"/>
                <w:b/>
                <w:bCs/>
                <w:sz w:val="24"/>
                <w:szCs w:val="24"/>
              </w:rPr>
            </w:pPr>
            <w:r w:rsidRPr="001E0221">
              <w:rPr>
                <w:rFonts w:ascii="Times New Roman" w:hAnsi="Times New Roman" w:cs="Times New Roman"/>
                <w:b/>
                <w:bCs/>
                <w:sz w:val="24"/>
                <w:szCs w:val="24"/>
              </w:rPr>
              <w:t>Riik</w:t>
            </w:r>
          </w:p>
        </w:tc>
        <w:tc>
          <w:tcPr>
            <w:tcW w:w="1446" w:type="dxa"/>
            <w:shd w:val="clear" w:color="auto" w:fill="C6D9F1"/>
          </w:tcPr>
          <w:p w14:paraId="4CDB6938" w14:textId="77777777" w:rsidR="001E0221" w:rsidRPr="001E0221" w:rsidRDefault="001E0221" w:rsidP="00C96D8C">
            <w:pPr>
              <w:spacing w:after="0" w:line="240" w:lineRule="auto"/>
              <w:jc w:val="center"/>
              <w:rPr>
                <w:rFonts w:ascii="Times New Roman" w:hAnsi="Times New Roman" w:cs="Times New Roman"/>
                <w:b/>
                <w:bCs/>
                <w:sz w:val="24"/>
                <w:szCs w:val="24"/>
              </w:rPr>
            </w:pPr>
            <w:r w:rsidRPr="001E0221">
              <w:rPr>
                <w:rFonts w:ascii="Times New Roman" w:hAnsi="Times New Roman" w:cs="Times New Roman"/>
                <w:b/>
                <w:bCs/>
                <w:sz w:val="24"/>
                <w:szCs w:val="24"/>
              </w:rPr>
              <w:t>2024</w:t>
            </w:r>
          </w:p>
        </w:tc>
        <w:tc>
          <w:tcPr>
            <w:tcW w:w="1276" w:type="dxa"/>
            <w:shd w:val="clear" w:color="auto" w:fill="C6D9F1"/>
          </w:tcPr>
          <w:p w14:paraId="186079AA" w14:textId="77777777" w:rsidR="001E0221" w:rsidRPr="001E0221" w:rsidRDefault="001E0221" w:rsidP="00C96D8C">
            <w:pPr>
              <w:spacing w:after="0" w:line="240" w:lineRule="auto"/>
              <w:jc w:val="center"/>
              <w:rPr>
                <w:rFonts w:ascii="Times New Roman" w:hAnsi="Times New Roman" w:cs="Times New Roman"/>
                <w:b/>
                <w:bCs/>
                <w:sz w:val="24"/>
                <w:szCs w:val="24"/>
              </w:rPr>
            </w:pPr>
            <w:r w:rsidRPr="001E0221">
              <w:rPr>
                <w:rFonts w:ascii="Times New Roman" w:hAnsi="Times New Roman" w:cs="Times New Roman"/>
                <w:b/>
                <w:bCs/>
                <w:sz w:val="24"/>
                <w:szCs w:val="24"/>
              </w:rPr>
              <w:t>1.07.2025</w:t>
            </w:r>
          </w:p>
        </w:tc>
        <w:tc>
          <w:tcPr>
            <w:tcW w:w="1559" w:type="dxa"/>
            <w:shd w:val="clear" w:color="auto" w:fill="C6D9F1"/>
          </w:tcPr>
          <w:p w14:paraId="48282CF3" w14:textId="77777777" w:rsidR="001E0221" w:rsidRPr="001E0221" w:rsidRDefault="001E0221" w:rsidP="00C96D8C">
            <w:pPr>
              <w:spacing w:after="0" w:line="240" w:lineRule="auto"/>
              <w:jc w:val="center"/>
              <w:rPr>
                <w:rFonts w:ascii="Times New Roman" w:hAnsi="Times New Roman" w:cs="Times New Roman"/>
                <w:b/>
                <w:bCs/>
                <w:sz w:val="24"/>
                <w:szCs w:val="24"/>
              </w:rPr>
            </w:pPr>
            <w:r w:rsidRPr="001E0221">
              <w:rPr>
                <w:rFonts w:ascii="Times New Roman" w:hAnsi="Times New Roman" w:cs="Times New Roman"/>
                <w:b/>
                <w:bCs/>
                <w:sz w:val="24"/>
                <w:szCs w:val="24"/>
              </w:rPr>
              <w:t>1.05.2026</w:t>
            </w:r>
          </w:p>
        </w:tc>
        <w:tc>
          <w:tcPr>
            <w:tcW w:w="1560" w:type="dxa"/>
            <w:shd w:val="clear" w:color="auto" w:fill="C6D9F1"/>
          </w:tcPr>
          <w:p w14:paraId="485136FA" w14:textId="77777777" w:rsidR="001E0221" w:rsidRPr="001E0221" w:rsidRDefault="001E0221" w:rsidP="00C96D8C">
            <w:pPr>
              <w:spacing w:after="0" w:line="240" w:lineRule="auto"/>
              <w:jc w:val="center"/>
              <w:rPr>
                <w:rFonts w:ascii="Times New Roman" w:hAnsi="Times New Roman" w:cs="Times New Roman"/>
                <w:b/>
                <w:bCs/>
                <w:sz w:val="24"/>
                <w:szCs w:val="24"/>
              </w:rPr>
            </w:pPr>
            <w:r w:rsidRPr="001E0221">
              <w:rPr>
                <w:rFonts w:ascii="Times New Roman" w:hAnsi="Times New Roman" w:cs="Times New Roman"/>
                <w:b/>
                <w:bCs/>
                <w:sz w:val="24"/>
                <w:szCs w:val="24"/>
              </w:rPr>
              <w:t>1.05.2027</w:t>
            </w:r>
          </w:p>
        </w:tc>
        <w:tc>
          <w:tcPr>
            <w:tcW w:w="1559" w:type="dxa"/>
            <w:shd w:val="clear" w:color="auto" w:fill="C6D9F1"/>
          </w:tcPr>
          <w:p w14:paraId="6EB6E058" w14:textId="77777777" w:rsidR="001E0221" w:rsidRPr="001E0221" w:rsidRDefault="001E0221" w:rsidP="00C96D8C">
            <w:pPr>
              <w:spacing w:after="0" w:line="240" w:lineRule="auto"/>
              <w:jc w:val="center"/>
              <w:rPr>
                <w:rFonts w:ascii="Times New Roman" w:hAnsi="Times New Roman" w:cs="Times New Roman"/>
                <w:b/>
                <w:bCs/>
                <w:sz w:val="24"/>
                <w:szCs w:val="24"/>
              </w:rPr>
            </w:pPr>
            <w:r w:rsidRPr="001E0221">
              <w:rPr>
                <w:rFonts w:ascii="Times New Roman" w:hAnsi="Times New Roman" w:cs="Times New Roman"/>
                <w:b/>
                <w:bCs/>
                <w:sz w:val="24"/>
                <w:szCs w:val="24"/>
              </w:rPr>
              <w:t>1.05.2028</w:t>
            </w:r>
          </w:p>
        </w:tc>
      </w:tr>
      <w:tr w:rsidR="001E0221" w:rsidRPr="001E0221" w14:paraId="6E620475" w14:textId="77777777" w:rsidTr="00C96D8C">
        <w:trPr>
          <w:trHeight w:val="240"/>
        </w:trPr>
        <w:tc>
          <w:tcPr>
            <w:tcW w:w="1389" w:type="dxa"/>
          </w:tcPr>
          <w:p w14:paraId="6836B385" w14:textId="77777777" w:rsidR="001E0221" w:rsidRPr="001E0221" w:rsidRDefault="001E0221" w:rsidP="00C96D8C">
            <w:pPr>
              <w:spacing w:after="0" w:line="240" w:lineRule="auto"/>
              <w:jc w:val="both"/>
              <w:rPr>
                <w:rFonts w:ascii="Times New Roman" w:hAnsi="Times New Roman" w:cs="Times New Roman"/>
                <w:bCs/>
                <w:sz w:val="24"/>
                <w:szCs w:val="24"/>
              </w:rPr>
            </w:pPr>
            <w:r w:rsidRPr="001E0221">
              <w:rPr>
                <w:rFonts w:ascii="Times New Roman" w:hAnsi="Times New Roman" w:cs="Times New Roman"/>
                <w:bCs/>
                <w:sz w:val="24"/>
                <w:szCs w:val="24"/>
              </w:rPr>
              <w:t>Eesti</w:t>
            </w:r>
          </w:p>
        </w:tc>
        <w:tc>
          <w:tcPr>
            <w:tcW w:w="1446" w:type="dxa"/>
          </w:tcPr>
          <w:p w14:paraId="1591F61F"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563</w:t>
            </w:r>
          </w:p>
        </w:tc>
        <w:tc>
          <w:tcPr>
            <w:tcW w:w="1276" w:type="dxa"/>
            <w:vAlign w:val="center"/>
          </w:tcPr>
          <w:p w14:paraId="1B9BBFF5"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591</w:t>
            </w:r>
          </w:p>
        </w:tc>
        <w:tc>
          <w:tcPr>
            <w:tcW w:w="1559" w:type="dxa"/>
            <w:vAlign w:val="center"/>
          </w:tcPr>
          <w:p w14:paraId="411FD26D"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621</w:t>
            </w:r>
          </w:p>
        </w:tc>
        <w:tc>
          <w:tcPr>
            <w:tcW w:w="1560" w:type="dxa"/>
            <w:vAlign w:val="center"/>
          </w:tcPr>
          <w:p w14:paraId="7CD870D1"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652</w:t>
            </w:r>
          </w:p>
        </w:tc>
        <w:tc>
          <w:tcPr>
            <w:tcW w:w="1559" w:type="dxa"/>
            <w:vAlign w:val="center"/>
          </w:tcPr>
          <w:p w14:paraId="166CFE3C"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sz w:val="24"/>
                <w:szCs w:val="24"/>
              </w:rPr>
              <w:t>684</w:t>
            </w:r>
          </w:p>
        </w:tc>
      </w:tr>
      <w:tr w:rsidR="001E0221" w:rsidRPr="001E0221" w14:paraId="2FAD3DB9" w14:textId="77777777" w:rsidTr="00C96D8C">
        <w:tc>
          <w:tcPr>
            <w:tcW w:w="1389" w:type="dxa"/>
          </w:tcPr>
          <w:p w14:paraId="4151F357" w14:textId="77777777" w:rsidR="001E0221" w:rsidRPr="001E0221" w:rsidRDefault="001E0221" w:rsidP="00C96D8C">
            <w:pPr>
              <w:spacing w:after="0" w:line="240" w:lineRule="auto"/>
              <w:jc w:val="both"/>
              <w:rPr>
                <w:rFonts w:ascii="Times New Roman" w:hAnsi="Times New Roman" w:cs="Times New Roman"/>
                <w:bCs/>
                <w:sz w:val="24"/>
                <w:szCs w:val="24"/>
              </w:rPr>
            </w:pPr>
            <w:r w:rsidRPr="001E0221">
              <w:rPr>
                <w:rFonts w:ascii="Times New Roman" w:hAnsi="Times New Roman" w:cs="Times New Roman"/>
                <w:bCs/>
                <w:sz w:val="24"/>
                <w:szCs w:val="24"/>
              </w:rPr>
              <w:t>Läti</w:t>
            </w:r>
          </w:p>
        </w:tc>
        <w:tc>
          <w:tcPr>
            <w:tcW w:w="1446" w:type="dxa"/>
          </w:tcPr>
          <w:p w14:paraId="7FF12DBD" w14:textId="77777777" w:rsidR="001E0221" w:rsidRPr="001E0221" w:rsidRDefault="001E0221" w:rsidP="00C96D8C">
            <w:pPr>
              <w:pStyle w:val="Default"/>
              <w:jc w:val="center"/>
              <w:rPr>
                <w:rFonts w:ascii="Times New Roman" w:hAnsi="Times New Roman" w:cs="Times New Roman"/>
                <w:color w:val="auto"/>
              </w:rPr>
            </w:pPr>
            <w:r w:rsidRPr="001E0221">
              <w:rPr>
                <w:rFonts w:ascii="Times New Roman" w:hAnsi="Times New Roman" w:cs="Times New Roman"/>
                <w:color w:val="auto"/>
              </w:rPr>
              <w:t>509</w:t>
            </w:r>
          </w:p>
        </w:tc>
        <w:tc>
          <w:tcPr>
            <w:tcW w:w="5954" w:type="dxa"/>
            <w:gridSpan w:val="4"/>
          </w:tcPr>
          <w:p w14:paraId="6274A365" w14:textId="77777777" w:rsidR="001E0221" w:rsidRPr="001E0221" w:rsidRDefault="001E0221" w:rsidP="00C96D8C">
            <w:pPr>
              <w:pStyle w:val="Default"/>
              <w:jc w:val="center"/>
              <w:rPr>
                <w:rFonts w:ascii="Times New Roman" w:hAnsi="Times New Roman" w:cs="Times New Roman"/>
                <w:color w:val="auto"/>
              </w:rPr>
            </w:pPr>
          </w:p>
        </w:tc>
      </w:tr>
      <w:tr w:rsidR="001E0221" w:rsidRPr="001E0221" w14:paraId="22603D1B" w14:textId="77777777" w:rsidTr="00C96D8C">
        <w:tc>
          <w:tcPr>
            <w:tcW w:w="1389" w:type="dxa"/>
          </w:tcPr>
          <w:p w14:paraId="2425A87E" w14:textId="77777777" w:rsidR="001E0221" w:rsidRPr="001E0221" w:rsidRDefault="001E0221" w:rsidP="00C96D8C">
            <w:pPr>
              <w:spacing w:after="0" w:line="240" w:lineRule="auto"/>
              <w:jc w:val="both"/>
              <w:rPr>
                <w:rFonts w:ascii="Times New Roman" w:hAnsi="Times New Roman" w:cs="Times New Roman"/>
                <w:bCs/>
                <w:sz w:val="24"/>
                <w:szCs w:val="24"/>
              </w:rPr>
            </w:pPr>
            <w:r w:rsidRPr="001E0221">
              <w:rPr>
                <w:rFonts w:ascii="Times New Roman" w:hAnsi="Times New Roman" w:cs="Times New Roman"/>
                <w:bCs/>
                <w:sz w:val="24"/>
                <w:szCs w:val="24"/>
              </w:rPr>
              <w:t>Leedu</w:t>
            </w:r>
          </w:p>
        </w:tc>
        <w:tc>
          <w:tcPr>
            <w:tcW w:w="1446" w:type="dxa"/>
          </w:tcPr>
          <w:p w14:paraId="53BDABC9" w14:textId="77777777" w:rsidR="001E0221" w:rsidRPr="001E0221" w:rsidRDefault="001E0221" w:rsidP="00C96D8C">
            <w:pPr>
              <w:pStyle w:val="Default"/>
              <w:jc w:val="center"/>
              <w:rPr>
                <w:rFonts w:ascii="Times New Roman" w:hAnsi="Times New Roman" w:cs="Times New Roman"/>
                <w:color w:val="auto"/>
              </w:rPr>
            </w:pPr>
            <w:r w:rsidRPr="001E0221">
              <w:rPr>
                <w:rFonts w:ascii="Times New Roman" w:hAnsi="Times New Roman" w:cs="Times New Roman"/>
                <w:color w:val="auto"/>
              </w:rPr>
              <w:t>466</w:t>
            </w:r>
          </w:p>
        </w:tc>
        <w:tc>
          <w:tcPr>
            <w:tcW w:w="1276" w:type="dxa"/>
          </w:tcPr>
          <w:p w14:paraId="2E7418D6" w14:textId="77777777" w:rsidR="001E0221" w:rsidRPr="001E0221" w:rsidRDefault="001E0221" w:rsidP="00C96D8C">
            <w:pPr>
              <w:pStyle w:val="Default"/>
              <w:jc w:val="center"/>
              <w:rPr>
                <w:rFonts w:ascii="Times New Roman" w:hAnsi="Times New Roman" w:cs="Times New Roman"/>
                <w:color w:val="auto"/>
              </w:rPr>
            </w:pPr>
            <w:r w:rsidRPr="001E0221">
              <w:rPr>
                <w:rFonts w:ascii="Times New Roman" w:hAnsi="Times New Roman" w:cs="Times New Roman"/>
                <w:color w:val="auto"/>
              </w:rPr>
              <w:t>466+47*</w:t>
            </w:r>
          </w:p>
        </w:tc>
        <w:tc>
          <w:tcPr>
            <w:tcW w:w="1559" w:type="dxa"/>
          </w:tcPr>
          <w:p w14:paraId="36E982EA" w14:textId="77777777" w:rsidR="001E0221" w:rsidRPr="001E0221" w:rsidRDefault="001E0221" w:rsidP="00C96D8C">
            <w:pPr>
              <w:pStyle w:val="Default"/>
              <w:jc w:val="center"/>
              <w:rPr>
                <w:rFonts w:ascii="Times New Roman" w:hAnsi="Times New Roman" w:cs="Times New Roman"/>
                <w:color w:val="auto"/>
              </w:rPr>
            </w:pPr>
            <w:r w:rsidRPr="001E0221">
              <w:rPr>
                <w:rFonts w:ascii="Times New Roman" w:hAnsi="Times New Roman" w:cs="Times New Roman"/>
                <w:color w:val="auto"/>
              </w:rPr>
              <w:t>466+96*</w:t>
            </w:r>
          </w:p>
        </w:tc>
        <w:tc>
          <w:tcPr>
            <w:tcW w:w="1560" w:type="dxa"/>
          </w:tcPr>
          <w:p w14:paraId="37501530" w14:textId="77777777" w:rsidR="001E0221" w:rsidRPr="001E0221" w:rsidRDefault="001E0221" w:rsidP="00C96D8C">
            <w:pPr>
              <w:pStyle w:val="Default"/>
              <w:jc w:val="center"/>
              <w:rPr>
                <w:rFonts w:ascii="Times New Roman" w:hAnsi="Times New Roman" w:cs="Times New Roman"/>
                <w:color w:val="auto"/>
              </w:rPr>
            </w:pPr>
            <w:r w:rsidRPr="001E0221">
              <w:rPr>
                <w:rFonts w:ascii="Times New Roman" w:hAnsi="Times New Roman" w:cs="Times New Roman"/>
                <w:color w:val="auto"/>
              </w:rPr>
              <w:t>466+120*</w:t>
            </w:r>
          </w:p>
        </w:tc>
        <w:tc>
          <w:tcPr>
            <w:tcW w:w="1559" w:type="dxa"/>
          </w:tcPr>
          <w:p w14:paraId="1649A589" w14:textId="77777777" w:rsidR="001E0221" w:rsidRPr="001E0221" w:rsidRDefault="001E0221" w:rsidP="00C96D8C">
            <w:pPr>
              <w:pStyle w:val="Default"/>
              <w:jc w:val="center"/>
              <w:rPr>
                <w:rFonts w:ascii="Times New Roman" w:hAnsi="Times New Roman" w:cs="Times New Roman"/>
                <w:color w:val="auto"/>
              </w:rPr>
            </w:pPr>
            <w:r w:rsidRPr="001E0221">
              <w:rPr>
                <w:rFonts w:ascii="Times New Roman" w:hAnsi="Times New Roman" w:cs="Times New Roman"/>
                <w:color w:val="auto"/>
              </w:rPr>
              <w:t>466+144*</w:t>
            </w:r>
          </w:p>
        </w:tc>
      </w:tr>
      <w:tr w:rsidR="001E0221" w:rsidRPr="001E0221" w14:paraId="4563113B" w14:textId="77777777" w:rsidTr="00C96D8C">
        <w:tc>
          <w:tcPr>
            <w:tcW w:w="1389" w:type="dxa"/>
          </w:tcPr>
          <w:p w14:paraId="61150175" w14:textId="77777777" w:rsidR="001E0221" w:rsidRPr="001E0221" w:rsidRDefault="001E0221" w:rsidP="00C96D8C">
            <w:pPr>
              <w:spacing w:after="0" w:line="240" w:lineRule="auto"/>
              <w:jc w:val="both"/>
              <w:rPr>
                <w:rFonts w:ascii="Times New Roman" w:hAnsi="Times New Roman" w:cs="Times New Roman"/>
                <w:bCs/>
                <w:sz w:val="24"/>
                <w:szCs w:val="24"/>
              </w:rPr>
            </w:pPr>
            <w:r w:rsidRPr="001E0221">
              <w:rPr>
                <w:rFonts w:ascii="Times New Roman" w:hAnsi="Times New Roman" w:cs="Times New Roman"/>
                <w:bCs/>
                <w:sz w:val="24"/>
                <w:szCs w:val="24"/>
              </w:rPr>
              <w:t xml:space="preserve">Soome </w:t>
            </w:r>
          </w:p>
        </w:tc>
        <w:tc>
          <w:tcPr>
            <w:tcW w:w="1446" w:type="dxa"/>
          </w:tcPr>
          <w:p w14:paraId="7DE5DEBC" w14:textId="77777777" w:rsidR="001E0221" w:rsidRPr="001E0221" w:rsidRDefault="001E0221" w:rsidP="00C96D8C">
            <w:pPr>
              <w:spacing w:after="0" w:line="240" w:lineRule="auto"/>
              <w:jc w:val="center"/>
              <w:rPr>
                <w:rFonts w:ascii="Times New Roman" w:hAnsi="Times New Roman" w:cs="Times New Roman"/>
                <w:sz w:val="24"/>
                <w:szCs w:val="24"/>
              </w:rPr>
            </w:pPr>
            <w:r w:rsidRPr="001E0221">
              <w:rPr>
                <w:rFonts w:ascii="Times New Roman" w:hAnsi="Times New Roman" w:cs="Times New Roman"/>
                <w:noProof/>
                <w:sz w:val="24"/>
                <w:szCs w:val="24"/>
              </w:rPr>
              <w:t>711**</w:t>
            </w:r>
          </w:p>
        </w:tc>
        <w:tc>
          <w:tcPr>
            <w:tcW w:w="5954" w:type="dxa"/>
            <w:gridSpan w:val="4"/>
          </w:tcPr>
          <w:p w14:paraId="769ECE73" w14:textId="77777777" w:rsidR="001E0221" w:rsidRPr="001E0221" w:rsidRDefault="001E0221" w:rsidP="00C96D8C">
            <w:pPr>
              <w:spacing w:after="0" w:line="240" w:lineRule="auto"/>
              <w:jc w:val="center"/>
              <w:rPr>
                <w:rFonts w:ascii="Times New Roman" w:hAnsi="Times New Roman" w:cs="Times New Roman"/>
                <w:noProof/>
                <w:sz w:val="24"/>
                <w:szCs w:val="24"/>
              </w:rPr>
            </w:pPr>
          </w:p>
        </w:tc>
      </w:tr>
    </w:tbl>
    <w:p w14:paraId="0498DD3A"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siseriiklik CO</w:t>
      </w:r>
      <w:r w:rsidRPr="001E0221">
        <w:rPr>
          <w:rFonts w:ascii="Times New Roman" w:hAnsi="Times New Roman" w:cs="Times New Roman"/>
          <w:sz w:val="24"/>
          <w:szCs w:val="24"/>
          <w:vertAlign w:val="subscript"/>
        </w:rPr>
        <w:t>2</w:t>
      </w:r>
      <w:r w:rsidRPr="001E0221">
        <w:rPr>
          <w:rFonts w:ascii="Times New Roman" w:hAnsi="Times New Roman" w:cs="Times New Roman"/>
          <w:sz w:val="24"/>
          <w:szCs w:val="24"/>
        </w:rPr>
        <w:t xml:space="preserve"> komponent</w:t>
      </w:r>
    </w:p>
    <w:p w14:paraId="776BB6E9" w14:textId="77777777" w:rsidR="001E0221" w:rsidRPr="001E0221" w:rsidRDefault="001E0221" w:rsidP="001E0221">
      <w:pPr>
        <w:spacing w:after="0" w:line="240" w:lineRule="auto"/>
        <w:jc w:val="both"/>
        <w:rPr>
          <w:rFonts w:ascii="Times New Roman" w:hAnsi="Times New Roman" w:cs="Times New Roman"/>
          <w:sz w:val="24"/>
          <w:szCs w:val="24"/>
        </w:rPr>
      </w:pPr>
      <w:r w:rsidRPr="001E0221">
        <w:rPr>
          <w:rFonts w:ascii="Times New Roman" w:hAnsi="Times New Roman" w:cs="Times New Roman"/>
          <w:sz w:val="24"/>
          <w:szCs w:val="24"/>
        </w:rPr>
        <w:t>** - koos siseriikliku CO</w:t>
      </w:r>
      <w:r w:rsidRPr="001E0221">
        <w:rPr>
          <w:rFonts w:ascii="Times New Roman" w:hAnsi="Times New Roman" w:cs="Times New Roman"/>
          <w:sz w:val="24"/>
          <w:szCs w:val="24"/>
          <w:vertAlign w:val="subscript"/>
        </w:rPr>
        <w:t>2</w:t>
      </w:r>
      <w:r w:rsidRPr="001E0221">
        <w:rPr>
          <w:rFonts w:ascii="Times New Roman" w:hAnsi="Times New Roman" w:cs="Times New Roman"/>
          <w:sz w:val="24"/>
          <w:szCs w:val="24"/>
        </w:rPr>
        <w:t xml:space="preserve"> komponendiga, mis lisandub aktsiisile</w:t>
      </w:r>
    </w:p>
    <w:p w14:paraId="7A54F55D" w14:textId="77777777" w:rsidR="001E0221" w:rsidRPr="001E0221" w:rsidRDefault="001E0221" w:rsidP="001E0221">
      <w:pPr>
        <w:spacing w:after="0" w:line="240" w:lineRule="auto"/>
        <w:jc w:val="both"/>
        <w:rPr>
          <w:rFonts w:ascii="Times New Roman" w:hAnsi="Times New Roman" w:cs="Times New Roman"/>
          <w:sz w:val="24"/>
          <w:szCs w:val="24"/>
        </w:rPr>
      </w:pPr>
    </w:p>
    <w:p w14:paraId="2855E035" w14:textId="77777777" w:rsidR="001E0221" w:rsidRPr="001E0221" w:rsidRDefault="001E0221" w:rsidP="001E0221">
      <w:pPr>
        <w:spacing w:after="0" w:line="240" w:lineRule="auto"/>
        <w:jc w:val="both"/>
        <w:rPr>
          <w:rFonts w:ascii="Times New Roman" w:hAnsi="Times New Roman" w:cs="Times New Roman"/>
          <w:noProof/>
          <w:sz w:val="24"/>
          <w:szCs w:val="24"/>
        </w:rPr>
      </w:pPr>
      <w:r w:rsidRPr="001E0221">
        <w:rPr>
          <w:rFonts w:ascii="Times New Roman" w:hAnsi="Times New Roman" w:cs="Times New Roman"/>
          <w:noProof/>
          <w:sz w:val="24"/>
          <w:szCs w:val="24"/>
        </w:rPr>
        <w:t>Enamasti on Soomes bensiin kõrgema aktsiisimaksu tõttu 10–15 senti liitri kohta kallim. Näiteks kui Eestis on bensiiniaktsiis 56,3 senti liitri kohta, siis Soomes lisavad meie aktsiisile sarnased maksud kokku liitrihinnale juurde 71,1 senti</w:t>
      </w:r>
      <w:commentRangeStart w:id="35"/>
      <w:r w:rsidRPr="001E0221">
        <w:rPr>
          <w:rFonts w:ascii="Times New Roman" w:hAnsi="Times New Roman" w:cs="Times New Roman"/>
          <w:noProof/>
          <w:sz w:val="24"/>
          <w:szCs w:val="24"/>
        </w:rPr>
        <w:t>.</w:t>
      </w:r>
      <w:commentRangeEnd w:id="35"/>
      <w:r w:rsidR="006E4846">
        <w:rPr>
          <w:rStyle w:val="Kommentaariviide"/>
          <w:rFonts w:ascii="Times New Roman" w:eastAsiaTheme="minorEastAsia" w:hAnsi="Times New Roman" w:cs="Times New Roman"/>
          <w:lang w:eastAsia="et-EE"/>
        </w:rPr>
        <w:commentReference w:id="35"/>
      </w:r>
    </w:p>
    <w:p w14:paraId="192916BB" w14:textId="77777777" w:rsidR="009F0156" w:rsidRPr="00E72E45" w:rsidRDefault="009F0156" w:rsidP="002F6A0F">
      <w:pPr>
        <w:spacing w:after="0" w:line="240" w:lineRule="auto"/>
        <w:jc w:val="both"/>
        <w:rPr>
          <w:rFonts w:ascii="Times New Roman" w:hAnsi="Times New Roman" w:cs="Times New Roman"/>
          <w:b/>
          <w:noProof/>
          <w:sz w:val="24"/>
          <w:szCs w:val="24"/>
        </w:rPr>
      </w:pPr>
    </w:p>
    <w:p w14:paraId="3678949A" w14:textId="368DBE12" w:rsidR="00E079AC" w:rsidRDefault="00E079AC" w:rsidP="002F6A0F">
      <w:pPr>
        <w:spacing w:after="0" w:line="240" w:lineRule="auto"/>
        <w:jc w:val="both"/>
        <w:rPr>
          <w:rFonts w:ascii="Times New Roman" w:hAnsi="Times New Roman" w:cs="Times New Roman"/>
          <w:b/>
          <w:sz w:val="24"/>
          <w:szCs w:val="24"/>
        </w:rPr>
      </w:pPr>
      <w:r w:rsidRPr="00E72E45">
        <w:rPr>
          <w:rFonts w:ascii="Times New Roman" w:hAnsi="Times New Roman" w:cs="Times New Roman"/>
          <w:b/>
          <w:noProof/>
          <w:sz w:val="24"/>
          <w:szCs w:val="24"/>
        </w:rPr>
        <w:t>7. Seaduse rakendamisega seotud</w:t>
      </w:r>
      <w:r w:rsidRPr="00E72E45">
        <w:rPr>
          <w:rFonts w:ascii="Times New Roman" w:hAnsi="Times New Roman" w:cs="Times New Roman"/>
          <w:b/>
          <w:sz w:val="24"/>
          <w:szCs w:val="24"/>
        </w:rPr>
        <w:t xml:space="preserve"> riigi </w:t>
      </w:r>
      <w:r w:rsidR="00456C72">
        <w:rPr>
          <w:rFonts w:ascii="Times New Roman" w:hAnsi="Times New Roman" w:cs="Times New Roman"/>
          <w:b/>
          <w:sz w:val="24"/>
          <w:szCs w:val="24"/>
        </w:rPr>
        <w:t xml:space="preserve">ja kohaliku omavalitsuse </w:t>
      </w:r>
      <w:r w:rsidRPr="00E72E45">
        <w:rPr>
          <w:rFonts w:ascii="Times New Roman" w:hAnsi="Times New Roman" w:cs="Times New Roman"/>
          <w:b/>
          <w:sz w:val="24"/>
          <w:szCs w:val="24"/>
        </w:rPr>
        <w:t>tegevused, eeldatavad kulud ja tulud</w:t>
      </w:r>
    </w:p>
    <w:p w14:paraId="07D2CF72" w14:textId="77777777" w:rsidR="00A42E7B" w:rsidRDefault="00A42E7B" w:rsidP="002F6A0F">
      <w:pPr>
        <w:spacing w:after="0" w:line="240" w:lineRule="auto"/>
        <w:jc w:val="both"/>
        <w:rPr>
          <w:rFonts w:ascii="Times New Roman" w:hAnsi="Times New Roman" w:cs="Times New Roman"/>
          <w:b/>
          <w:sz w:val="24"/>
          <w:szCs w:val="24"/>
        </w:rPr>
      </w:pPr>
    </w:p>
    <w:p w14:paraId="462EE697" w14:textId="09BDD32A" w:rsidR="00722F3A" w:rsidRPr="001F3E93" w:rsidRDefault="00784040" w:rsidP="00784040">
      <w:pPr>
        <w:spacing w:after="0" w:line="240" w:lineRule="auto"/>
        <w:jc w:val="both"/>
        <w:rPr>
          <w:rFonts w:ascii="Times New Roman" w:hAnsi="Times New Roman" w:cs="Times New Roman"/>
          <w:sz w:val="24"/>
          <w:szCs w:val="24"/>
          <w:lang w:eastAsia="zh-CN"/>
        </w:rPr>
      </w:pPr>
      <w:bookmarkStart w:id="36" w:name="_Hlk132896779"/>
      <w:r w:rsidRPr="001F3E93">
        <w:rPr>
          <w:rFonts w:ascii="Times New Roman" w:hAnsi="Times New Roman" w:cs="Times New Roman"/>
          <w:sz w:val="24"/>
          <w:szCs w:val="24"/>
          <w:lang w:eastAsia="zh-CN"/>
        </w:rPr>
        <w:t xml:space="preserve">Aktsiisimäärade muutmine ei too kaasa täiendavaid kulusid </w:t>
      </w:r>
      <w:r w:rsidR="00976E19" w:rsidRPr="001F3E93">
        <w:rPr>
          <w:rFonts w:ascii="Times New Roman" w:hAnsi="Times New Roman" w:cs="Times New Roman"/>
          <w:sz w:val="24"/>
          <w:szCs w:val="24"/>
          <w:lang w:eastAsia="zh-CN"/>
        </w:rPr>
        <w:t xml:space="preserve">ega </w:t>
      </w:r>
      <w:r w:rsidRPr="001F3E93">
        <w:rPr>
          <w:rFonts w:ascii="Times New Roman" w:hAnsi="Times New Roman" w:cs="Times New Roman"/>
          <w:sz w:val="24"/>
          <w:szCs w:val="24"/>
          <w:lang w:eastAsia="zh-CN"/>
        </w:rPr>
        <w:t xml:space="preserve">tegevusi muudatuste rakendamiseks. </w:t>
      </w:r>
      <w:r w:rsidR="003B79EF" w:rsidRPr="001F3E93">
        <w:rPr>
          <w:rFonts w:ascii="Times New Roman" w:hAnsi="Times New Roman" w:cs="Times New Roman"/>
          <w:sz w:val="24"/>
          <w:szCs w:val="24"/>
          <w:lang w:eastAsia="zh-CN"/>
        </w:rPr>
        <w:t xml:space="preserve">Täiendavad </w:t>
      </w:r>
      <w:r w:rsidR="00BD61CB">
        <w:rPr>
          <w:rFonts w:ascii="Times New Roman" w:hAnsi="Times New Roman" w:cs="Times New Roman"/>
          <w:sz w:val="24"/>
          <w:szCs w:val="24"/>
          <w:lang w:eastAsia="zh-CN"/>
        </w:rPr>
        <w:t xml:space="preserve">administreerimise </w:t>
      </w:r>
      <w:r w:rsidR="003B79EF" w:rsidRPr="001F3E93">
        <w:rPr>
          <w:rFonts w:ascii="Times New Roman" w:hAnsi="Times New Roman" w:cs="Times New Roman"/>
          <w:sz w:val="24"/>
          <w:szCs w:val="24"/>
          <w:lang w:eastAsia="zh-CN"/>
        </w:rPr>
        <w:t>kulud võivad tekkida tubakatoodete müügipiirangu kohaldamise korral suvel.</w:t>
      </w:r>
    </w:p>
    <w:p w14:paraId="712C2D2E" w14:textId="77777777" w:rsidR="00A51952" w:rsidRPr="001F3E93" w:rsidRDefault="00A51952" w:rsidP="00784040">
      <w:pPr>
        <w:spacing w:after="0" w:line="240" w:lineRule="auto"/>
        <w:jc w:val="both"/>
        <w:rPr>
          <w:rFonts w:ascii="Times New Roman" w:hAnsi="Times New Roman" w:cs="Times New Roman"/>
          <w:sz w:val="24"/>
          <w:szCs w:val="24"/>
          <w:lang w:eastAsia="zh-CN"/>
        </w:rPr>
      </w:pPr>
    </w:p>
    <w:p w14:paraId="494D590C" w14:textId="1201FBF3" w:rsidR="001B213B" w:rsidRPr="001F3E93" w:rsidRDefault="00A51952" w:rsidP="00A51952">
      <w:pPr>
        <w:spacing w:after="0" w:line="240" w:lineRule="auto"/>
        <w:jc w:val="both"/>
        <w:rPr>
          <w:rFonts w:ascii="Times New Roman" w:hAnsi="Times New Roman" w:cs="Times New Roman"/>
          <w:sz w:val="24"/>
          <w:szCs w:val="24"/>
          <w:lang w:eastAsia="zh-CN"/>
        </w:rPr>
      </w:pPr>
      <w:r w:rsidRPr="001F3E93">
        <w:rPr>
          <w:rFonts w:ascii="Times New Roman" w:hAnsi="Times New Roman" w:cs="Times New Roman"/>
          <w:sz w:val="24"/>
          <w:szCs w:val="24"/>
          <w:lang w:eastAsia="zh-CN"/>
        </w:rPr>
        <w:lastRenderedPageBreak/>
        <w:t>Aktsiisimäärade tõstmisel on eelarvetuludele positiivne mõju</w:t>
      </w:r>
      <w:r w:rsidR="003A221F" w:rsidRPr="001F3E93">
        <w:rPr>
          <w:rFonts w:ascii="Times New Roman" w:hAnsi="Times New Roman" w:cs="Times New Roman"/>
          <w:sz w:val="24"/>
          <w:szCs w:val="24"/>
          <w:lang w:eastAsia="zh-CN"/>
        </w:rPr>
        <w:t xml:space="preserve">, kui negatiivse mõjuga riskide realiseerumine jääb tagasihoidlikuks. </w:t>
      </w:r>
      <w:r w:rsidR="006739D9" w:rsidRPr="001F3E93">
        <w:rPr>
          <w:rFonts w:ascii="Times New Roman" w:hAnsi="Times New Roman" w:cs="Times New Roman"/>
          <w:sz w:val="24"/>
          <w:szCs w:val="24"/>
          <w:lang w:eastAsia="zh-CN"/>
        </w:rPr>
        <w:t>H</w:t>
      </w:r>
      <w:r w:rsidRPr="001F3E93">
        <w:rPr>
          <w:rFonts w:ascii="Times New Roman" w:hAnsi="Times New Roman" w:cs="Times New Roman"/>
          <w:sz w:val="24"/>
          <w:szCs w:val="24"/>
          <w:lang w:eastAsia="zh-CN"/>
        </w:rPr>
        <w:t>innangu andmisel on vaadeldud eelmiste aastate käitumist ja võetud arvesse Rahandusministeeriumi</w:t>
      </w:r>
      <w:r w:rsidR="006739D9" w:rsidRPr="001F3E93">
        <w:rPr>
          <w:rFonts w:ascii="Times New Roman" w:hAnsi="Times New Roman" w:cs="Times New Roman"/>
          <w:sz w:val="24"/>
          <w:szCs w:val="24"/>
          <w:lang w:eastAsia="zh-CN"/>
        </w:rPr>
        <w:t xml:space="preserve"> viimase</w:t>
      </w:r>
      <w:r w:rsidRPr="001F3E93">
        <w:rPr>
          <w:rFonts w:ascii="Times New Roman" w:hAnsi="Times New Roman" w:cs="Times New Roman"/>
          <w:sz w:val="24"/>
          <w:szCs w:val="24"/>
          <w:lang w:eastAsia="zh-CN"/>
        </w:rPr>
        <w:t xml:space="preserve"> majandusprognoosi väljavaateid järgmisteks aastateks. </w:t>
      </w:r>
      <w:r w:rsidR="006739D9" w:rsidRPr="001F3E93">
        <w:rPr>
          <w:rFonts w:ascii="Times New Roman" w:hAnsi="Times New Roman" w:cs="Times New Roman"/>
          <w:sz w:val="24"/>
          <w:szCs w:val="24"/>
          <w:lang w:eastAsia="zh-CN"/>
        </w:rPr>
        <w:t xml:space="preserve">Aktsiisikaupade </w:t>
      </w:r>
      <w:r w:rsidRPr="001F3E93">
        <w:rPr>
          <w:rFonts w:ascii="Times New Roman" w:hAnsi="Times New Roman" w:cs="Times New Roman"/>
          <w:sz w:val="24"/>
          <w:szCs w:val="24"/>
          <w:lang w:eastAsia="zh-CN"/>
        </w:rPr>
        <w:t xml:space="preserve">puhul on oluliseks riskiks piirikaubandus. Viimasega on kõigis mõjuhinnangutes arvestatud, aga </w:t>
      </w:r>
      <w:r w:rsidRPr="00E62A19">
        <w:rPr>
          <w:rFonts w:ascii="Times New Roman" w:hAnsi="Times New Roman" w:cs="Times New Roman"/>
          <w:sz w:val="24"/>
          <w:szCs w:val="24"/>
          <w:lang w:eastAsia="zh-CN"/>
        </w:rPr>
        <w:t>selle mõju ulatus võib osutuda tegelikkuses nii suuremaks kui ka väiksemaks.</w:t>
      </w:r>
      <w:r w:rsidR="006739D9" w:rsidRPr="00E62A19">
        <w:rPr>
          <w:rFonts w:ascii="Times New Roman" w:hAnsi="Times New Roman" w:cs="Times New Roman"/>
          <w:sz w:val="24"/>
          <w:szCs w:val="24"/>
          <w:lang w:eastAsia="zh-CN"/>
        </w:rPr>
        <w:t xml:space="preserve"> </w:t>
      </w:r>
      <w:r w:rsidR="0067554F" w:rsidRPr="00E62A19">
        <w:rPr>
          <w:rFonts w:ascii="Times New Roman" w:hAnsi="Times New Roman" w:cs="Times New Roman"/>
          <w:sz w:val="24"/>
          <w:szCs w:val="24"/>
          <w:lang w:eastAsia="zh-CN"/>
        </w:rPr>
        <w:t xml:space="preserve">Lisanduvaks riskiks on ka </w:t>
      </w:r>
      <w:r w:rsidR="00C713BE" w:rsidRPr="00E62A19">
        <w:rPr>
          <w:rFonts w:ascii="Times New Roman" w:hAnsi="Times New Roman" w:cs="Times New Roman"/>
          <w:sz w:val="24"/>
          <w:szCs w:val="24"/>
          <w:lang w:eastAsia="zh-CN"/>
        </w:rPr>
        <w:t xml:space="preserve">eeldatust suurem tarbimise vähenemine </w:t>
      </w:r>
      <w:r w:rsidR="006739D9" w:rsidRPr="00E62A19">
        <w:rPr>
          <w:rFonts w:ascii="Times New Roman" w:hAnsi="Times New Roman" w:cs="Times New Roman"/>
          <w:sz w:val="24"/>
          <w:szCs w:val="24"/>
          <w:lang w:eastAsia="zh-CN"/>
        </w:rPr>
        <w:t>üldi</w:t>
      </w:r>
      <w:r w:rsidR="00C713BE" w:rsidRPr="00E62A19">
        <w:rPr>
          <w:rFonts w:ascii="Times New Roman" w:hAnsi="Times New Roman" w:cs="Times New Roman"/>
          <w:sz w:val="24"/>
          <w:szCs w:val="24"/>
          <w:lang w:eastAsia="zh-CN"/>
        </w:rPr>
        <w:t xml:space="preserve">se </w:t>
      </w:r>
      <w:r w:rsidR="006739D9" w:rsidRPr="00E62A19">
        <w:rPr>
          <w:rFonts w:ascii="Times New Roman" w:hAnsi="Times New Roman" w:cs="Times New Roman"/>
          <w:sz w:val="24"/>
          <w:szCs w:val="24"/>
          <w:lang w:eastAsia="zh-CN"/>
        </w:rPr>
        <w:t>elukalliduse kasv</w:t>
      </w:r>
      <w:r w:rsidR="00C713BE" w:rsidRPr="00E62A19">
        <w:rPr>
          <w:rFonts w:ascii="Times New Roman" w:hAnsi="Times New Roman" w:cs="Times New Roman"/>
          <w:sz w:val="24"/>
          <w:szCs w:val="24"/>
          <w:lang w:eastAsia="zh-CN"/>
        </w:rPr>
        <w:t>u taustal.</w:t>
      </w:r>
      <w:r w:rsidR="006739D9" w:rsidRPr="00E62A19">
        <w:rPr>
          <w:rFonts w:ascii="Times New Roman" w:hAnsi="Times New Roman" w:cs="Times New Roman"/>
          <w:sz w:val="24"/>
          <w:szCs w:val="24"/>
          <w:lang w:eastAsia="zh-CN"/>
        </w:rPr>
        <w:t xml:space="preserve"> </w:t>
      </w:r>
      <w:r w:rsidR="0067554F" w:rsidRPr="00E62A19">
        <w:rPr>
          <w:rFonts w:ascii="Times New Roman" w:hAnsi="Times New Roman" w:cs="Times New Roman"/>
          <w:sz w:val="24"/>
          <w:szCs w:val="24"/>
          <w:lang w:eastAsia="zh-CN"/>
        </w:rPr>
        <w:t>Ü</w:t>
      </w:r>
      <w:r w:rsidRPr="00E62A19">
        <w:rPr>
          <w:rFonts w:ascii="Times New Roman" w:hAnsi="Times New Roman" w:cs="Times New Roman"/>
          <w:sz w:val="24"/>
          <w:szCs w:val="24"/>
          <w:lang w:eastAsia="zh-CN"/>
        </w:rPr>
        <w:t>leüldise hindad</w:t>
      </w:r>
      <w:r w:rsidR="006739D9" w:rsidRPr="00E62A19">
        <w:rPr>
          <w:rFonts w:ascii="Times New Roman" w:hAnsi="Times New Roman" w:cs="Times New Roman"/>
          <w:sz w:val="24"/>
          <w:szCs w:val="24"/>
          <w:lang w:eastAsia="zh-CN"/>
        </w:rPr>
        <w:t>e</w:t>
      </w:r>
      <w:r w:rsidRPr="00E62A19">
        <w:rPr>
          <w:rFonts w:ascii="Times New Roman" w:hAnsi="Times New Roman" w:cs="Times New Roman"/>
          <w:sz w:val="24"/>
          <w:szCs w:val="24"/>
          <w:lang w:eastAsia="zh-CN"/>
        </w:rPr>
        <w:t xml:space="preserve"> tõusu valguses </w:t>
      </w:r>
      <w:r w:rsidR="0067554F" w:rsidRPr="00E62A19">
        <w:rPr>
          <w:rFonts w:ascii="Times New Roman" w:hAnsi="Times New Roman" w:cs="Times New Roman"/>
          <w:sz w:val="24"/>
          <w:szCs w:val="24"/>
          <w:lang w:eastAsia="zh-CN"/>
        </w:rPr>
        <w:t xml:space="preserve">võivad aktsiisikaubad </w:t>
      </w:r>
      <w:r w:rsidRPr="00E62A19">
        <w:rPr>
          <w:rFonts w:ascii="Times New Roman" w:hAnsi="Times New Roman" w:cs="Times New Roman"/>
          <w:sz w:val="24"/>
          <w:szCs w:val="24"/>
          <w:lang w:eastAsia="zh-CN"/>
        </w:rPr>
        <w:t xml:space="preserve">osutuda </w:t>
      </w:r>
      <w:r w:rsidR="009A5FC3" w:rsidRPr="00E62A19">
        <w:rPr>
          <w:rFonts w:ascii="Times New Roman" w:hAnsi="Times New Roman" w:cs="Times New Roman"/>
          <w:sz w:val="24"/>
          <w:szCs w:val="24"/>
          <w:lang w:eastAsia="zh-CN"/>
        </w:rPr>
        <w:t xml:space="preserve">reisidel </w:t>
      </w:r>
      <w:r w:rsidR="003E5B5A" w:rsidRPr="00E62A19">
        <w:rPr>
          <w:rFonts w:ascii="Times New Roman" w:hAnsi="Times New Roman" w:cs="Times New Roman"/>
          <w:sz w:val="24"/>
          <w:szCs w:val="24"/>
          <w:lang w:eastAsia="zh-CN"/>
        </w:rPr>
        <w:t>välisriikidesse</w:t>
      </w:r>
      <w:r w:rsidR="009A5FC3" w:rsidRPr="00E62A19">
        <w:rPr>
          <w:rFonts w:ascii="Times New Roman" w:hAnsi="Times New Roman" w:cs="Times New Roman"/>
          <w:sz w:val="24"/>
          <w:szCs w:val="24"/>
          <w:lang w:eastAsia="zh-CN"/>
        </w:rPr>
        <w:t xml:space="preserve"> mitte peamiseks kaasa toomise objektiks,</w:t>
      </w:r>
      <w:r w:rsidR="003E5B5A" w:rsidRPr="00E62A19">
        <w:rPr>
          <w:rFonts w:ascii="Times New Roman" w:hAnsi="Times New Roman" w:cs="Times New Roman"/>
          <w:sz w:val="24"/>
          <w:szCs w:val="24"/>
          <w:lang w:eastAsia="zh-CN"/>
        </w:rPr>
        <w:t xml:space="preserve"> </w:t>
      </w:r>
      <w:r w:rsidR="0067554F" w:rsidRPr="00E62A19">
        <w:rPr>
          <w:rFonts w:ascii="Times New Roman" w:hAnsi="Times New Roman" w:cs="Times New Roman"/>
          <w:sz w:val="24"/>
          <w:szCs w:val="24"/>
          <w:lang w:eastAsia="zh-CN"/>
        </w:rPr>
        <w:t xml:space="preserve">vaid </w:t>
      </w:r>
      <w:r w:rsidRPr="00E62A19">
        <w:rPr>
          <w:rFonts w:ascii="Times New Roman" w:hAnsi="Times New Roman" w:cs="Times New Roman"/>
          <w:sz w:val="24"/>
          <w:szCs w:val="24"/>
          <w:lang w:eastAsia="zh-CN"/>
        </w:rPr>
        <w:t xml:space="preserve">hoopis kaasnevaks kaubaks. </w:t>
      </w:r>
      <w:r w:rsidR="003E5B5A" w:rsidRPr="00E62A19">
        <w:rPr>
          <w:rFonts w:ascii="Times New Roman" w:hAnsi="Times New Roman" w:cs="Times New Roman"/>
          <w:sz w:val="24"/>
          <w:szCs w:val="24"/>
          <w:lang w:eastAsia="zh-CN"/>
        </w:rPr>
        <w:t xml:space="preserve">Aktsiisimäärade </w:t>
      </w:r>
      <w:r w:rsidRPr="00E62A19">
        <w:rPr>
          <w:rFonts w:ascii="Times New Roman" w:hAnsi="Times New Roman" w:cs="Times New Roman"/>
          <w:sz w:val="24"/>
          <w:szCs w:val="24"/>
          <w:lang w:eastAsia="zh-CN"/>
        </w:rPr>
        <w:t>tõusu</w:t>
      </w:r>
      <w:r w:rsidR="003E5B5A" w:rsidRPr="00E62A19">
        <w:rPr>
          <w:rFonts w:ascii="Times New Roman" w:hAnsi="Times New Roman" w:cs="Times New Roman"/>
          <w:sz w:val="24"/>
          <w:szCs w:val="24"/>
          <w:lang w:eastAsia="zh-CN"/>
        </w:rPr>
        <w:t xml:space="preserve"> on</w:t>
      </w:r>
      <w:r w:rsidRPr="00E62A19">
        <w:rPr>
          <w:rFonts w:ascii="Times New Roman" w:hAnsi="Times New Roman" w:cs="Times New Roman"/>
          <w:sz w:val="24"/>
          <w:szCs w:val="24"/>
          <w:lang w:eastAsia="zh-CN"/>
        </w:rPr>
        <w:t xml:space="preserve"> </w:t>
      </w:r>
      <w:r w:rsidR="003E5B5A" w:rsidRPr="00E62A19">
        <w:rPr>
          <w:rFonts w:ascii="Times New Roman" w:hAnsi="Times New Roman" w:cs="Times New Roman"/>
          <w:sz w:val="24"/>
          <w:szCs w:val="24"/>
          <w:lang w:eastAsia="zh-CN"/>
        </w:rPr>
        <w:t xml:space="preserve">vaadeldud </w:t>
      </w:r>
      <w:r w:rsidRPr="00E62A19">
        <w:rPr>
          <w:rFonts w:ascii="Times New Roman" w:hAnsi="Times New Roman" w:cs="Times New Roman"/>
          <w:sz w:val="24"/>
          <w:szCs w:val="24"/>
          <w:lang w:eastAsia="zh-CN"/>
        </w:rPr>
        <w:t>iseseisvalt</w:t>
      </w:r>
      <w:r w:rsidR="0067554F" w:rsidRPr="00E62A19">
        <w:rPr>
          <w:rFonts w:ascii="Times New Roman" w:hAnsi="Times New Roman" w:cs="Times New Roman"/>
          <w:sz w:val="24"/>
          <w:szCs w:val="24"/>
          <w:lang w:eastAsia="zh-CN"/>
        </w:rPr>
        <w:t xml:space="preserve">. Koalitsioonileppest tulenevate teiste maksumuudatuste koosmõju analüüsitakse Rahandusministeeriumis koostatavas julgeolekumaksu eelnõu seletuskirjas. </w:t>
      </w:r>
      <w:r w:rsidR="001B213B" w:rsidRPr="00E62A19">
        <w:rPr>
          <w:rFonts w:ascii="Times New Roman" w:hAnsi="Times New Roman" w:cs="Times New Roman"/>
          <w:sz w:val="24"/>
          <w:szCs w:val="24"/>
          <w:lang w:eastAsia="zh-CN"/>
        </w:rPr>
        <w:t xml:space="preserve">Mõju riigieelarve tuludele on hinnatud aktsiisikauba liikide lõikes eraldi. Tabelid aktsiisimäärade </w:t>
      </w:r>
      <w:r w:rsidR="001B213B" w:rsidRPr="001F3E93">
        <w:rPr>
          <w:rFonts w:ascii="Times New Roman" w:hAnsi="Times New Roman" w:cs="Times New Roman"/>
          <w:sz w:val="24"/>
          <w:szCs w:val="24"/>
          <w:lang w:eastAsia="zh-CN"/>
        </w:rPr>
        <w:t>tõusu mõjust tarbijahinnaindeksile ja riigieelarvele on toodud tekstiosa lõpus (tabelid 2</w:t>
      </w:r>
      <w:r w:rsidR="006C221E">
        <w:rPr>
          <w:rFonts w:ascii="Times New Roman" w:hAnsi="Times New Roman" w:cs="Times New Roman"/>
          <w:sz w:val="24"/>
          <w:szCs w:val="24"/>
          <w:lang w:eastAsia="zh-CN"/>
        </w:rPr>
        <w:t>1</w:t>
      </w:r>
      <w:r w:rsidR="001B213B" w:rsidRPr="001F3E93">
        <w:rPr>
          <w:rFonts w:ascii="Times New Roman" w:hAnsi="Times New Roman" w:cs="Times New Roman"/>
          <w:sz w:val="24"/>
          <w:szCs w:val="24"/>
          <w:lang w:eastAsia="zh-CN"/>
        </w:rPr>
        <w:t xml:space="preserve"> ja 2</w:t>
      </w:r>
      <w:r w:rsidR="006C221E">
        <w:rPr>
          <w:rFonts w:ascii="Times New Roman" w:hAnsi="Times New Roman" w:cs="Times New Roman"/>
          <w:sz w:val="24"/>
          <w:szCs w:val="24"/>
          <w:lang w:eastAsia="zh-CN"/>
        </w:rPr>
        <w:t>2</w:t>
      </w:r>
      <w:r w:rsidR="001B213B" w:rsidRPr="001F3E93">
        <w:rPr>
          <w:rFonts w:ascii="Times New Roman" w:hAnsi="Times New Roman" w:cs="Times New Roman"/>
          <w:sz w:val="24"/>
          <w:szCs w:val="24"/>
          <w:lang w:eastAsia="zh-CN"/>
        </w:rPr>
        <w:t xml:space="preserve">).  </w:t>
      </w:r>
    </w:p>
    <w:p w14:paraId="629DB67C" w14:textId="77777777" w:rsidR="001B213B" w:rsidRPr="00127558" w:rsidRDefault="001B213B" w:rsidP="00A51952">
      <w:pPr>
        <w:spacing w:after="0" w:line="240" w:lineRule="auto"/>
        <w:jc w:val="both"/>
        <w:rPr>
          <w:rFonts w:ascii="Times New Roman" w:hAnsi="Times New Roman" w:cs="Times New Roman"/>
          <w:sz w:val="24"/>
          <w:szCs w:val="24"/>
          <w:lang w:eastAsia="zh-CN"/>
        </w:rPr>
      </w:pPr>
    </w:p>
    <w:p w14:paraId="4A3D22D7" w14:textId="77777777" w:rsidR="00A51952" w:rsidRDefault="00A51952" w:rsidP="00A51952">
      <w:pPr>
        <w:spacing w:after="0" w:line="240" w:lineRule="auto"/>
        <w:jc w:val="both"/>
        <w:rPr>
          <w:rFonts w:ascii="Times New Roman" w:hAnsi="Times New Roman" w:cs="Times New Roman"/>
          <w:sz w:val="24"/>
          <w:szCs w:val="24"/>
          <w:u w:val="single"/>
          <w:lang w:eastAsia="zh-CN"/>
        </w:rPr>
      </w:pPr>
      <w:bookmarkStart w:id="37" w:name="_Hlk176188642"/>
      <w:commentRangeStart w:id="38"/>
      <w:r w:rsidRPr="00127558">
        <w:rPr>
          <w:rFonts w:ascii="Times New Roman" w:hAnsi="Times New Roman" w:cs="Times New Roman"/>
          <w:sz w:val="24"/>
          <w:szCs w:val="24"/>
          <w:u w:val="single"/>
          <w:lang w:eastAsia="zh-CN"/>
        </w:rPr>
        <w:t>Alkoholiaktsiis</w:t>
      </w:r>
      <w:commentRangeEnd w:id="38"/>
      <w:r w:rsidR="00577343">
        <w:rPr>
          <w:rStyle w:val="Kommentaariviide"/>
          <w:rFonts w:ascii="Times New Roman" w:eastAsiaTheme="minorEastAsia" w:hAnsi="Times New Roman" w:cs="Times New Roman"/>
          <w:lang w:eastAsia="et-EE"/>
        </w:rPr>
        <w:commentReference w:id="38"/>
      </w:r>
    </w:p>
    <w:p w14:paraId="03C6DEAF" w14:textId="24E183C9" w:rsidR="003E5B5A" w:rsidRDefault="003E5B5A" w:rsidP="00A51952">
      <w:pPr>
        <w:spacing w:after="0" w:line="240" w:lineRule="auto"/>
        <w:jc w:val="both"/>
        <w:rPr>
          <w:rFonts w:ascii="Times New Roman" w:hAnsi="Times New Roman" w:cs="Times New Roman"/>
          <w:sz w:val="24"/>
          <w:szCs w:val="24"/>
          <w:lang w:eastAsia="zh-CN"/>
        </w:rPr>
      </w:pPr>
      <w:r w:rsidRPr="003E5B5A">
        <w:rPr>
          <w:rFonts w:ascii="Times New Roman" w:hAnsi="Times New Roman" w:cs="Times New Roman"/>
          <w:sz w:val="24"/>
          <w:szCs w:val="24"/>
          <w:lang w:eastAsia="zh-CN"/>
        </w:rPr>
        <w:t xml:space="preserve">Alkoholiaktsiisi tõusust laekub riigieelarvesse täiendavat tulu aastate lõikes ebaühtlaselt. </w:t>
      </w:r>
      <w:r>
        <w:rPr>
          <w:rFonts w:ascii="Times New Roman" w:hAnsi="Times New Roman" w:cs="Times New Roman"/>
          <w:sz w:val="24"/>
          <w:szCs w:val="24"/>
          <w:lang w:eastAsia="zh-CN"/>
        </w:rPr>
        <w:t xml:space="preserve">Lisanduvaks laekumiseks on prognoositud </w:t>
      </w:r>
      <w:r w:rsidRPr="003E5B5A">
        <w:rPr>
          <w:rFonts w:ascii="Times New Roman" w:hAnsi="Times New Roman" w:cs="Times New Roman"/>
          <w:i/>
          <w:iCs/>
          <w:sz w:val="24"/>
          <w:szCs w:val="24"/>
          <w:lang w:eastAsia="zh-CN"/>
        </w:rPr>
        <w:t>ca</w:t>
      </w:r>
      <w:r>
        <w:rPr>
          <w:rFonts w:ascii="Times New Roman" w:hAnsi="Times New Roman" w:cs="Times New Roman"/>
          <w:sz w:val="24"/>
          <w:szCs w:val="24"/>
          <w:lang w:eastAsia="zh-CN"/>
        </w:rPr>
        <w:t xml:space="preserve"> 20 mln eurot aastatel 2025</w:t>
      </w:r>
      <w:r>
        <w:rPr>
          <w:rFonts w:ascii="Times New Roman" w:hAnsi="Times New Roman" w:cs="Times New Roman"/>
          <w:sz w:val="24"/>
          <w:szCs w:val="24"/>
          <w:lang w:eastAsia="zh-CN"/>
        </w:rPr>
        <w:sym w:font="Symbol" w:char="F02D"/>
      </w:r>
      <w:r>
        <w:rPr>
          <w:rFonts w:ascii="Times New Roman" w:hAnsi="Times New Roman" w:cs="Times New Roman"/>
          <w:sz w:val="24"/>
          <w:szCs w:val="24"/>
          <w:lang w:eastAsia="zh-CN"/>
        </w:rPr>
        <w:t>2028.</w:t>
      </w:r>
    </w:p>
    <w:p w14:paraId="3E7FAFB7" w14:textId="77777777" w:rsidR="003E5B5A" w:rsidRDefault="003E5B5A" w:rsidP="00A51952">
      <w:pPr>
        <w:spacing w:after="0" w:line="240" w:lineRule="auto"/>
        <w:jc w:val="both"/>
        <w:rPr>
          <w:rFonts w:ascii="Times New Roman" w:hAnsi="Times New Roman" w:cs="Times New Roman"/>
          <w:sz w:val="24"/>
          <w:szCs w:val="24"/>
          <w:lang w:eastAsia="zh-CN"/>
        </w:rPr>
      </w:pPr>
    </w:p>
    <w:p w14:paraId="266E6581" w14:textId="112F2D09" w:rsidR="00A51952" w:rsidRPr="004C0D96" w:rsidRDefault="001F3915"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Täiendav aktsiisitõus kahel järgmisel aastal ja lisanduvad tõusud aastatel 2027 ja 2028 mõjuta</w:t>
      </w:r>
      <w:r w:rsidR="00807BC4" w:rsidRPr="004C0D96">
        <w:rPr>
          <w:rFonts w:ascii="Times New Roman" w:hAnsi="Times New Roman" w:cs="Times New Roman"/>
          <w:sz w:val="24"/>
          <w:szCs w:val="24"/>
          <w:lang w:eastAsia="zh-CN"/>
        </w:rPr>
        <w:t>vad</w:t>
      </w:r>
      <w:r w:rsidRPr="004C0D96">
        <w:rPr>
          <w:rFonts w:ascii="Times New Roman" w:hAnsi="Times New Roman" w:cs="Times New Roman"/>
          <w:sz w:val="24"/>
          <w:szCs w:val="24"/>
          <w:lang w:eastAsia="zh-CN"/>
        </w:rPr>
        <w:t xml:space="preserve"> </w:t>
      </w:r>
      <w:r w:rsidR="002C23B9" w:rsidRPr="004C0D96">
        <w:rPr>
          <w:rFonts w:ascii="Times New Roman" w:hAnsi="Times New Roman" w:cs="Times New Roman"/>
          <w:sz w:val="24"/>
          <w:szCs w:val="24"/>
          <w:lang w:eastAsia="zh-CN"/>
        </w:rPr>
        <w:t xml:space="preserve">alkoholi </w:t>
      </w:r>
      <w:r w:rsidRPr="004C0D96">
        <w:rPr>
          <w:rFonts w:ascii="Times New Roman" w:hAnsi="Times New Roman" w:cs="Times New Roman"/>
          <w:sz w:val="24"/>
          <w:szCs w:val="24"/>
          <w:lang w:eastAsia="zh-CN"/>
        </w:rPr>
        <w:t>tarbimist. P</w:t>
      </w:r>
      <w:r w:rsidR="00A51952" w:rsidRPr="004C0D96">
        <w:rPr>
          <w:rFonts w:ascii="Times New Roman" w:hAnsi="Times New Roman" w:cs="Times New Roman"/>
          <w:sz w:val="24"/>
          <w:szCs w:val="24"/>
          <w:lang w:eastAsia="zh-CN"/>
        </w:rPr>
        <w:t xml:space="preserve">laneeritav </w:t>
      </w:r>
      <w:r w:rsidR="00807BC4" w:rsidRPr="004C0D96">
        <w:rPr>
          <w:rFonts w:ascii="Times New Roman" w:hAnsi="Times New Roman" w:cs="Times New Roman"/>
          <w:sz w:val="24"/>
          <w:szCs w:val="24"/>
          <w:lang w:eastAsia="zh-CN"/>
        </w:rPr>
        <w:t>aktsiisi</w:t>
      </w:r>
      <w:r w:rsidR="00A51952" w:rsidRPr="004C0D96">
        <w:rPr>
          <w:rFonts w:ascii="Times New Roman" w:hAnsi="Times New Roman" w:cs="Times New Roman"/>
          <w:sz w:val="24"/>
          <w:szCs w:val="24"/>
          <w:lang w:eastAsia="zh-CN"/>
        </w:rPr>
        <w:t>tõus toob kaasa koguste vähenemist</w:t>
      </w:r>
      <w:r w:rsidRPr="004C0D96">
        <w:rPr>
          <w:rFonts w:ascii="Times New Roman" w:hAnsi="Times New Roman" w:cs="Times New Roman"/>
          <w:sz w:val="24"/>
          <w:szCs w:val="24"/>
          <w:lang w:eastAsia="zh-CN"/>
        </w:rPr>
        <w:t>,</w:t>
      </w:r>
      <w:r w:rsidR="00A51952" w:rsidRPr="004C0D96">
        <w:rPr>
          <w:rFonts w:ascii="Times New Roman" w:hAnsi="Times New Roman" w:cs="Times New Roman"/>
          <w:sz w:val="24"/>
          <w:szCs w:val="24"/>
          <w:lang w:eastAsia="zh-CN"/>
        </w:rPr>
        <w:t xml:space="preserve"> aga ka piir</w:t>
      </w:r>
      <w:r w:rsidR="00F205D9">
        <w:rPr>
          <w:rFonts w:ascii="Times New Roman" w:hAnsi="Times New Roman" w:cs="Times New Roman"/>
          <w:sz w:val="24"/>
          <w:szCs w:val="24"/>
          <w:lang w:eastAsia="zh-CN"/>
        </w:rPr>
        <w:t>i</w:t>
      </w:r>
      <w:r w:rsidR="00A51952" w:rsidRPr="004C0D96">
        <w:rPr>
          <w:rFonts w:ascii="Times New Roman" w:hAnsi="Times New Roman" w:cs="Times New Roman"/>
          <w:sz w:val="24"/>
          <w:szCs w:val="24"/>
          <w:lang w:eastAsia="zh-CN"/>
        </w:rPr>
        <w:t>kaubanduse kasvu ja puutumata ei jää turistide ostud, millele juba senine aktsiisitõus on pärssivalt mõjunud. Käesoleva aasta kogused on olnud oodatust väiksemad ning tarbimine on langenud nii siseriikliku tarbimise kui turistide arvelt. Languses on kõik alkoholi liigid</w:t>
      </w:r>
      <w:r w:rsidRPr="004C0D96">
        <w:rPr>
          <w:rFonts w:ascii="Times New Roman" w:hAnsi="Times New Roman" w:cs="Times New Roman"/>
          <w:sz w:val="24"/>
          <w:szCs w:val="24"/>
          <w:lang w:eastAsia="zh-CN"/>
        </w:rPr>
        <w:t>,</w:t>
      </w:r>
      <w:r w:rsidR="00A51952" w:rsidRPr="004C0D96">
        <w:rPr>
          <w:rFonts w:ascii="Times New Roman" w:hAnsi="Times New Roman" w:cs="Times New Roman"/>
          <w:sz w:val="24"/>
          <w:szCs w:val="24"/>
          <w:lang w:eastAsia="zh-CN"/>
        </w:rPr>
        <w:t xml:space="preserve"> aga eriti </w:t>
      </w:r>
      <w:r w:rsidRPr="004C0D96">
        <w:rPr>
          <w:rFonts w:ascii="Times New Roman" w:hAnsi="Times New Roman" w:cs="Times New Roman"/>
          <w:sz w:val="24"/>
          <w:szCs w:val="24"/>
          <w:lang w:eastAsia="zh-CN"/>
        </w:rPr>
        <w:t xml:space="preserve">on </w:t>
      </w:r>
      <w:r w:rsidR="00A51952" w:rsidRPr="004C0D96">
        <w:rPr>
          <w:rFonts w:ascii="Times New Roman" w:hAnsi="Times New Roman" w:cs="Times New Roman"/>
          <w:sz w:val="24"/>
          <w:szCs w:val="24"/>
          <w:lang w:eastAsia="zh-CN"/>
        </w:rPr>
        <w:t xml:space="preserve">pihta saanud lahja alkohol, mis moodustab turistide ostudest suurema osa. </w:t>
      </w:r>
    </w:p>
    <w:p w14:paraId="0DCE9115" w14:textId="77777777" w:rsidR="002C23B9" w:rsidRPr="004C0D96" w:rsidRDefault="00A51952"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 xml:space="preserve">Selle aasta I poolaasta kogused on tavapäraselt madalamad ka eelmise aasta lõpus toimunud varumiste tõttu. Kange alkoholi varud osutusid küllalti suureks ning nende realiseerimine toimus oodatust aeglasemini, sest tarbimisekiirus oli passiivsem eelmistest aastatest. </w:t>
      </w:r>
    </w:p>
    <w:p w14:paraId="4F2923CB" w14:textId="77777777" w:rsidR="002C23B9" w:rsidRPr="004C0D96" w:rsidRDefault="002C23B9" w:rsidP="00A51952">
      <w:pPr>
        <w:spacing w:after="0" w:line="240" w:lineRule="auto"/>
        <w:jc w:val="both"/>
        <w:rPr>
          <w:rFonts w:ascii="Times New Roman" w:hAnsi="Times New Roman" w:cs="Times New Roman"/>
          <w:sz w:val="24"/>
          <w:szCs w:val="24"/>
          <w:lang w:eastAsia="zh-CN"/>
        </w:rPr>
      </w:pPr>
    </w:p>
    <w:p w14:paraId="21E2BAEF" w14:textId="1AB1D7B8" w:rsidR="00A03BA7" w:rsidRPr="004C0D96" w:rsidRDefault="005819BC"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 xml:space="preserve">2025. aasta </w:t>
      </w:r>
      <w:r w:rsidR="001F3915" w:rsidRPr="004C0D96">
        <w:rPr>
          <w:rFonts w:ascii="Times New Roman" w:hAnsi="Times New Roman" w:cs="Times New Roman"/>
          <w:sz w:val="24"/>
          <w:szCs w:val="24"/>
          <w:lang w:eastAsia="zh-CN"/>
        </w:rPr>
        <w:t>täiendav aktsiisitõus</w:t>
      </w:r>
      <w:r w:rsidR="00A51952" w:rsidRPr="004C0D96">
        <w:rPr>
          <w:rFonts w:ascii="Times New Roman" w:hAnsi="Times New Roman" w:cs="Times New Roman"/>
          <w:sz w:val="24"/>
          <w:szCs w:val="24"/>
          <w:lang w:eastAsia="zh-CN"/>
        </w:rPr>
        <w:t xml:space="preserve"> </w:t>
      </w:r>
      <w:r w:rsidR="001F3915" w:rsidRPr="004C0D96">
        <w:rPr>
          <w:rFonts w:ascii="Times New Roman" w:hAnsi="Times New Roman" w:cs="Times New Roman"/>
          <w:sz w:val="24"/>
          <w:szCs w:val="24"/>
          <w:lang w:eastAsia="zh-CN"/>
        </w:rPr>
        <w:t>suvel</w:t>
      </w:r>
      <w:r w:rsidR="003C4DED" w:rsidRPr="004C0D96">
        <w:rPr>
          <w:rFonts w:ascii="Times New Roman" w:hAnsi="Times New Roman" w:cs="Times New Roman"/>
          <w:sz w:val="24"/>
          <w:szCs w:val="24"/>
          <w:lang w:eastAsia="zh-CN"/>
        </w:rPr>
        <w:t xml:space="preserve"> </w:t>
      </w:r>
      <w:r w:rsidRPr="004C0D96">
        <w:rPr>
          <w:rFonts w:ascii="Times New Roman" w:hAnsi="Times New Roman" w:cs="Times New Roman"/>
          <w:sz w:val="24"/>
          <w:szCs w:val="24"/>
          <w:lang w:eastAsia="zh-CN"/>
        </w:rPr>
        <w:t xml:space="preserve">mõjutab </w:t>
      </w:r>
      <w:r w:rsidR="00A51952" w:rsidRPr="004C0D96">
        <w:rPr>
          <w:rFonts w:ascii="Times New Roman" w:hAnsi="Times New Roman" w:cs="Times New Roman"/>
          <w:sz w:val="24"/>
          <w:szCs w:val="24"/>
          <w:lang w:eastAsia="zh-CN"/>
        </w:rPr>
        <w:t xml:space="preserve">kange alkoholi </w:t>
      </w:r>
      <w:r w:rsidR="001F3915" w:rsidRPr="004C0D96">
        <w:rPr>
          <w:rFonts w:ascii="Times New Roman" w:hAnsi="Times New Roman" w:cs="Times New Roman"/>
          <w:sz w:val="24"/>
          <w:szCs w:val="24"/>
          <w:lang w:eastAsia="zh-CN"/>
        </w:rPr>
        <w:t xml:space="preserve">aktsiisitõusueelset varumist </w:t>
      </w:r>
      <w:r w:rsidRPr="004C0D96">
        <w:rPr>
          <w:rFonts w:ascii="Times New Roman" w:hAnsi="Times New Roman" w:cs="Times New Roman"/>
          <w:sz w:val="24"/>
          <w:szCs w:val="24"/>
          <w:lang w:eastAsia="zh-CN"/>
        </w:rPr>
        <w:t>ka 2024.</w:t>
      </w:r>
      <w:r w:rsidR="00DA35D5" w:rsidRPr="004C0D96">
        <w:rPr>
          <w:rFonts w:ascii="Times New Roman" w:hAnsi="Times New Roman" w:cs="Times New Roman"/>
          <w:sz w:val="24"/>
          <w:szCs w:val="24"/>
          <w:lang w:eastAsia="zh-CN"/>
        </w:rPr>
        <w:t xml:space="preserve"> aastal</w:t>
      </w:r>
      <w:r w:rsidRPr="004C0D96">
        <w:rPr>
          <w:rFonts w:ascii="Times New Roman" w:hAnsi="Times New Roman" w:cs="Times New Roman"/>
          <w:sz w:val="24"/>
          <w:szCs w:val="24"/>
          <w:lang w:eastAsia="zh-CN"/>
        </w:rPr>
        <w:t xml:space="preserve"> </w:t>
      </w:r>
      <w:r w:rsidR="001F3915" w:rsidRPr="004C0D96">
        <w:rPr>
          <w:rFonts w:ascii="Times New Roman" w:hAnsi="Times New Roman" w:cs="Times New Roman"/>
          <w:sz w:val="24"/>
          <w:szCs w:val="24"/>
          <w:lang w:eastAsia="zh-CN"/>
        </w:rPr>
        <w:t xml:space="preserve">ja kogused võivad moodustada </w:t>
      </w:r>
      <w:r w:rsidR="00067FFD" w:rsidRPr="004C0D96">
        <w:rPr>
          <w:rFonts w:ascii="Times New Roman" w:hAnsi="Times New Roman" w:cs="Times New Roman"/>
          <w:sz w:val="24"/>
          <w:szCs w:val="24"/>
          <w:lang w:eastAsia="zh-CN"/>
        </w:rPr>
        <w:t>esimese</w:t>
      </w:r>
      <w:r w:rsidR="00C82201" w:rsidRPr="004C0D96">
        <w:rPr>
          <w:rFonts w:ascii="Times New Roman" w:hAnsi="Times New Roman" w:cs="Times New Roman"/>
          <w:sz w:val="24"/>
          <w:szCs w:val="24"/>
          <w:lang w:eastAsia="zh-CN"/>
        </w:rPr>
        <w:t xml:space="preserve"> </w:t>
      </w:r>
      <w:r w:rsidR="001F3915" w:rsidRPr="004C0D96">
        <w:rPr>
          <w:rFonts w:ascii="Times New Roman" w:hAnsi="Times New Roman" w:cs="Times New Roman"/>
          <w:sz w:val="24"/>
          <w:szCs w:val="24"/>
          <w:lang w:eastAsia="zh-CN"/>
        </w:rPr>
        <w:t xml:space="preserve">kvartali mahu. Aktsiisitõusueelne </w:t>
      </w:r>
      <w:r w:rsidR="003B2848" w:rsidRPr="004C0D96">
        <w:rPr>
          <w:rFonts w:ascii="Times New Roman" w:hAnsi="Times New Roman" w:cs="Times New Roman"/>
          <w:sz w:val="24"/>
          <w:szCs w:val="24"/>
          <w:lang w:eastAsia="zh-CN"/>
        </w:rPr>
        <w:t>v</w:t>
      </w:r>
      <w:r w:rsidR="001F3915" w:rsidRPr="004C0D96">
        <w:rPr>
          <w:rFonts w:ascii="Times New Roman" w:hAnsi="Times New Roman" w:cs="Times New Roman"/>
          <w:sz w:val="24"/>
          <w:szCs w:val="24"/>
          <w:lang w:eastAsia="zh-CN"/>
        </w:rPr>
        <w:t xml:space="preserve">arumine </w:t>
      </w:r>
      <w:r w:rsidR="00A51952" w:rsidRPr="004C0D96">
        <w:rPr>
          <w:rFonts w:ascii="Times New Roman" w:hAnsi="Times New Roman" w:cs="Times New Roman"/>
          <w:sz w:val="24"/>
          <w:szCs w:val="24"/>
          <w:lang w:eastAsia="zh-CN"/>
        </w:rPr>
        <w:t xml:space="preserve"> </w:t>
      </w:r>
      <w:r w:rsidR="00DA35D5" w:rsidRPr="004C0D96">
        <w:rPr>
          <w:rFonts w:ascii="Times New Roman" w:hAnsi="Times New Roman" w:cs="Times New Roman"/>
          <w:sz w:val="24"/>
          <w:szCs w:val="24"/>
          <w:lang w:eastAsia="zh-CN"/>
        </w:rPr>
        <w:t>jätkub 2025. aasta esimeses pooles</w:t>
      </w:r>
      <w:r w:rsidR="003B2848" w:rsidRPr="004C0D96">
        <w:rPr>
          <w:rFonts w:ascii="Times New Roman" w:hAnsi="Times New Roman" w:cs="Times New Roman"/>
          <w:sz w:val="24"/>
          <w:szCs w:val="24"/>
          <w:lang w:eastAsia="zh-CN"/>
        </w:rPr>
        <w:t xml:space="preserve"> ja varude maht võib moodustada </w:t>
      </w:r>
      <w:r w:rsidR="003B2848" w:rsidRPr="00343370">
        <w:rPr>
          <w:rFonts w:ascii="Times New Roman" w:hAnsi="Times New Roman" w:cs="Times New Roman"/>
          <w:i/>
          <w:iCs/>
          <w:sz w:val="24"/>
          <w:szCs w:val="24"/>
          <w:lang w:eastAsia="zh-CN"/>
        </w:rPr>
        <w:t>ca</w:t>
      </w:r>
      <w:r w:rsidR="003B2848" w:rsidRPr="004C0D96">
        <w:rPr>
          <w:rFonts w:ascii="Times New Roman" w:hAnsi="Times New Roman" w:cs="Times New Roman"/>
          <w:sz w:val="24"/>
          <w:szCs w:val="24"/>
          <w:lang w:eastAsia="zh-CN"/>
        </w:rPr>
        <w:t xml:space="preserve"> 15% kogu </w:t>
      </w:r>
      <w:r w:rsidR="00DA35D5" w:rsidRPr="004C0D96">
        <w:rPr>
          <w:rFonts w:ascii="Times New Roman" w:hAnsi="Times New Roman" w:cs="Times New Roman"/>
          <w:sz w:val="24"/>
          <w:szCs w:val="24"/>
          <w:lang w:eastAsia="zh-CN"/>
        </w:rPr>
        <w:t xml:space="preserve">sama </w:t>
      </w:r>
      <w:r w:rsidR="003B2848" w:rsidRPr="004C0D96">
        <w:rPr>
          <w:rFonts w:ascii="Times New Roman" w:hAnsi="Times New Roman" w:cs="Times New Roman"/>
          <w:sz w:val="24"/>
          <w:szCs w:val="24"/>
          <w:lang w:eastAsia="zh-CN"/>
        </w:rPr>
        <w:t xml:space="preserve">aasta mahust. </w:t>
      </w:r>
    </w:p>
    <w:p w14:paraId="0CA729E8" w14:textId="77777777" w:rsidR="000921E3" w:rsidRPr="004C0D96" w:rsidRDefault="000921E3" w:rsidP="00A51952">
      <w:pPr>
        <w:spacing w:after="0" w:line="240" w:lineRule="auto"/>
        <w:jc w:val="both"/>
        <w:rPr>
          <w:rFonts w:ascii="Times New Roman" w:hAnsi="Times New Roman" w:cs="Times New Roman"/>
          <w:sz w:val="24"/>
          <w:szCs w:val="24"/>
          <w:lang w:eastAsia="zh-CN"/>
        </w:rPr>
      </w:pPr>
    </w:p>
    <w:p w14:paraId="4113A9C7" w14:textId="5B660A03" w:rsidR="00A03BA7" w:rsidRPr="004C0D96" w:rsidRDefault="00A51952"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Lahja alkoholi</w:t>
      </w:r>
      <w:r w:rsidR="00C713BE" w:rsidRPr="004C0D96">
        <w:rPr>
          <w:rFonts w:ascii="Times New Roman" w:hAnsi="Times New Roman" w:cs="Times New Roman"/>
          <w:sz w:val="24"/>
          <w:szCs w:val="24"/>
          <w:lang w:eastAsia="zh-CN"/>
        </w:rPr>
        <w:t xml:space="preserve"> (õl</w:t>
      </w:r>
      <w:r w:rsidR="00A03BA7" w:rsidRPr="004C0D96">
        <w:rPr>
          <w:rFonts w:ascii="Times New Roman" w:hAnsi="Times New Roman" w:cs="Times New Roman"/>
          <w:sz w:val="24"/>
          <w:szCs w:val="24"/>
          <w:lang w:eastAsia="zh-CN"/>
        </w:rPr>
        <w:t>u</w:t>
      </w:r>
      <w:r w:rsidR="00C713BE" w:rsidRPr="004C0D96">
        <w:rPr>
          <w:rFonts w:ascii="Times New Roman" w:hAnsi="Times New Roman" w:cs="Times New Roman"/>
          <w:sz w:val="24"/>
          <w:szCs w:val="24"/>
          <w:lang w:eastAsia="zh-CN"/>
        </w:rPr>
        <w:t>)</w:t>
      </w:r>
      <w:r w:rsidRPr="004C0D96">
        <w:rPr>
          <w:rFonts w:ascii="Times New Roman" w:hAnsi="Times New Roman" w:cs="Times New Roman"/>
          <w:sz w:val="24"/>
          <w:szCs w:val="24"/>
          <w:lang w:eastAsia="zh-CN"/>
        </w:rPr>
        <w:t xml:space="preserve"> </w:t>
      </w:r>
      <w:r w:rsidR="003B2848" w:rsidRPr="004C0D96">
        <w:rPr>
          <w:rFonts w:ascii="Times New Roman" w:hAnsi="Times New Roman" w:cs="Times New Roman"/>
          <w:sz w:val="24"/>
          <w:szCs w:val="24"/>
          <w:lang w:eastAsia="zh-CN"/>
        </w:rPr>
        <w:t xml:space="preserve">varumise </w:t>
      </w:r>
      <w:r w:rsidR="00A03BA7" w:rsidRPr="004C0D96">
        <w:rPr>
          <w:rFonts w:ascii="Times New Roman" w:hAnsi="Times New Roman" w:cs="Times New Roman"/>
          <w:sz w:val="24"/>
          <w:szCs w:val="24"/>
          <w:lang w:eastAsia="zh-CN"/>
        </w:rPr>
        <w:t xml:space="preserve">prognoositav </w:t>
      </w:r>
      <w:r w:rsidR="003B2848" w:rsidRPr="004C0D96">
        <w:rPr>
          <w:rFonts w:ascii="Times New Roman" w:hAnsi="Times New Roman" w:cs="Times New Roman"/>
          <w:sz w:val="24"/>
          <w:szCs w:val="24"/>
          <w:lang w:eastAsia="zh-CN"/>
        </w:rPr>
        <w:t>tase 2024. aasta lõpus ei ole eeldatavasti kõrge.</w:t>
      </w:r>
      <w:r w:rsidR="00A03BA7" w:rsidRPr="004C0D96">
        <w:rPr>
          <w:rFonts w:ascii="Times New Roman" w:hAnsi="Times New Roman" w:cs="Times New Roman"/>
          <w:sz w:val="24"/>
          <w:szCs w:val="24"/>
          <w:lang w:eastAsia="zh-CN"/>
        </w:rPr>
        <w:t xml:space="preserve"> Eelmise aasta andmetel aktsiisitõusu eelset </w:t>
      </w:r>
      <w:r w:rsidR="00B20845" w:rsidRPr="004C0D96">
        <w:rPr>
          <w:rFonts w:ascii="Times New Roman" w:hAnsi="Times New Roman" w:cs="Times New Roman"/>
          <w:sz w:val="24"/>
          <w:szCs w:val="24"/>
          <w:lang w:eastAsia="zh-CN"/>
        </w:rPr>
        <w:t xml:space="preserve">olulist </w:t>
      </w:r>
      <w:r w:rsidR="00A03BA7" w:rsidRPr="004C0D96">
        <w:rPr>
          <w:rFonts w:ascii="Times New Roman" w:hAnsi="Times New Roman" w:cs="Times New Roman"/>
          <w:sz w:val="24"/>
          <w:szCs w:val="24"/>
          <w:lang w:eastAsia="zh-CN"/>
        </w:rPr>
        <w:t xml:space="preserve">varumist ei toimunud, sest 5% aktsiisitõusu mõju </w:t>
      </w:r>
      <w:r w:rsidR="00B20845" w:rsidRPr="004C0D96">
        <w:rPr>
          <w:rFonts w:ascii="Times New Roman" w:hAnsi="Times New Roman" w:cs="Times New Roman"/>
          <w:sz w:val="24"/>
          <w:szCs w:val="24"/>
          <w:lang w:eastAsia="zh-CN"/>
        </w:rPr>
        <w:t xml:space="preserve">õlle </w:t>
      </w:r>
      <w:r w:rsidR="00A03BA7" w:rsidRPr="004C0D96">
        <w:rPr>
          <w:rFonts w:ascii="Times New Roman" w:hAnsi="Times New Roman" w:cs="Times New Roman"/>
          <w:sz w:val="24"/>
          <w:szCs w:val="24"/>
          <w:lang w:eastAsia="zh-CN"/>
        </w:rPr>
        <w:t xml:space="preserve">hinnale on pigem väike. Samas </w:t>
      </w:r>
      <w:r w:rsidR="00B20845" w:rsidRPr="004C0D96">
        <w:rPr>
          <w:rFonts w:ascii="Times New Roman" w:hAnsi="Times New Roman" w:cs="Times New Roman"/>
          <w:sz w:val="24"/>
          <w:szCs w:val="24"/>
          <w:lang w:eastAsia="zh-CN"/>
        </w:rPr>
        <w:t xml:space="preserve">2025. aasta </w:t>
      </w:r>
      <w:r w:rsidR="00A03BA7" w:rsidRPr="004C0D96">
        <w:rPr>
          <w:rFonts w:ascii="Times New Roman" w:hAnsi="Times New Roman" w:cs="Times New Roman"/>
          <w:sz w:val="24"/>
          <w:szCs w:val="24"/>
          <w:lang w:eastAsia="zh-CN"/>
        </w:rPr>
        <w:t>II kvartali</w:t>
      </w:r>
      <w:r w:rsidR="00B20845" w:rsidRPr="004C0D96">
        <w:rPr>
          <w:rFonts w:ascii="Times New Roman" w:hAnsi="Times New Roman" w:cs="Times New Roman"/>
          <w:sz w:val="24"/>
          <w:szCs w:val="24"/>
          <w:lang w:eastAsia="zh-CN"/>
        </w:rPr>
        <w:t xml:space="preserve">s on oodata õlle tootmismahtude suurenemist. Arvatavasti toodetakse ette ühe suvekuu kogus. Suvi on </w:t>
      </w:r>
      <w:r w:rsidR="00A03BA7" w:rsidRPr="004C0D96">
        <w:rPr>
          <w:rFonts w:ascii="Times New Roman" w:hAnsi="Times New Roman" w:cs="Times New Roman"/>
          <w:sz w:val="24"/>
          <w:szCs w:val="24"/>
          <w:lang w:eastAsia="zh-CN"/>
        </w:rPr>
        <w:t>õlletarbimise kõrghooaeg</w:t>
      </w:r>
      <w:r w:rsidR="00B20845" w:rsidRPr="004C0D96">
        <w:rPr>
          <w:rFonts w:ascii="Times New Roman" w:hAnsi="Times New Roman" w:cs="Times New Roman"/>
          <w:sz w:val="24"/>
          <w:szCs w:val="24"/>
          <w:lang w:eastAsia="zh-CN"/>
        </w:rPr>
        <w:t>.</w:t>
      </w:r>
      <w:r w:rsidR="00A03BA7" w:rsidRPr="004C0D96">
        <w:rPr>
          <w:rFonts w:ascii="Times New Roman" w:hAnsi="Times New Roman" w:cs="Times New Roman"/>
          <w:sz w:val="24"/>
          <w:szCs w:val="24"/>
          <w:lang w:eastAsia="zh-CN"/>
        </w:rPr>
        <w:t xml:space="preserve">  </w:t>
      </w:r>
    </w:p>
    <w:p w14:paraId="7FC8541E" w14:textId="77777777" w:rsidR="00A03BA7" w:rsidRPr="004C0D96" w:rsidRDefault="00A03BA7" w:rsidP="00A51952">
      <w:pPr>
        <w:spacing w:after="0" w:line="240" w:lineRule="auto"/>
        <w:jc w:val="both"/>
        <w:rPr>
          <w:rFonts w:ascii="Times New Roman" w:hAnsi="Times New Roman" w:cs="Times New Roman"/>
          <w:sz w:val="24"/>
          <w:szCs w:val="24"/>
          <w:lang w:eastAsia="zh-CN"/>
        </w:rPr>
      </w:pPr>
    </w:p>
    <w:p w14:paraId="0A4B0C03" w14:textId="6A1F20C2" w:rsidR="002C23B9" w:rsidRPr="004C0D96" w:rsidRDefault="00A51952"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2026. aasta algusesse planeeritav 10% aktsiisimäära tõus toob taas kaasa</w:t>
      </w:r>
      <w:r w:rsidR="00F54099" w:rsidRPr="004C0D96">
        <w:rPr>
          <w:rFonts w:ascii="Times New Roman" w:hAnsi="Times New Roman" w:cs="Times New Roman"/>
          <w:sz w:val="24"/>
          <w:szCs w:val="24"/>
          <w:lang w:eastAsia="zh-CN"/>
        </w:rPr>
        <w:t xml:space="preserve"> alkoholi</w:t>
      </w:r>
      <w:r w:rsidRPr="004C0D96">
        <w:rPr>
          <w:rFonts w:ascii="Times New Roman" w:hAnsi="Times New Roman" w:cs="Times New Roman"/>
          <w:sz w:val="24"/>
          <w:szCs w:val="24"/>
          <w:lang w:eastAsia="zh-CN"/>
        </w:rPr>
        <w:t xml:space="preserve"> varumise </w:t>
      </w:r>
      <w:r w:rsidR="003B2848" w:rsidRPr="004C0D96">
        <w:rPr>
          <w:rFonts w:ascii="Times New Roman" w:hAnsi="Times New Roman" w:cs="Times New Roman"/>
          <w:sz w:val="24"/>
          <w:szCs w:val="24"/>
          <w:lang w:eastAsia="zh-CN"/>
        </w:rPr>
        <w:t xml:space="preserve">2025. </w:t>
      </w:r>
      <w:r w:rsidRPr="004C0D96">
        <w:rPr>
          <w:rFonts w:ascii="Times New Roman" w:hAnsi="Times New Roman" w:cs="Times New Roman"/>
          <w:sz w:val="24"/>
          <w:szCs w:val="24"/>
          <w:lang w:eastAsia="zh-CN"/>
        </w:rPr>
        <w:t xml:space="preserve">aasta lõpus, mis hinnanguliselt </w:t>
      </w:r>
      <w:r w:rsidR="00DA35D5" w:rsidRPr="004C0D96">
        <w:rPr>
          <w:rFonts w:ascii="Times New Roman" w:hAnsi="Times New Roman" w:cs="Times New Roman"/>
          <w:sz w:val="24"/>
          <w:szCs w:val="24"/>
          <w:lang w:eastAsia="zh-CN"/>
        </w:rPr>
        <w:t>on keskmiselt ühe kuu jagu</w:t>
      </w:r>
      <w:r w:rsidRPr="004C0D96">
        <w:rPr>
          <w:rFonts w:ascii="Times New Roman" w:hAnsi="Times New Roman" w:cs="Times New Roman"/>
          <w:sz w:val="24"/>
          <w:szCs w:val="24"/>
          <w:lang w:eastAsia="zh-CN"/>
        </w:rPr>
        <w:t>.</w:t>
      </w:r>
      <w:r w:rsidR="00DA35D5" w:rsidRPr="004C0D96">
        <w:rPr>
          <w:rFonts w:ascii="Times New Roman" w:hAnsi="Times New Roman" w:cs="Times New Roman"/>
          <w:sz w:val="24"/>
          <w:szCs w:val="24"/>
          <w:lang w:eastAsia="zh-CN"/>
        </w:rPr>
        <w:t xml:space="preserve"> Peamine varumine jääb teise kvartalisse.</w:t>
      </w:r>
      <w:r w:rsidRPr="004C0D96">
        <w:rPr>
          <w:rFonts w:ascii="Times New Roman" w:hAnsi="Times New Roman" w:cs="Times New Roman"/>
          <w:sz w:val="24"/>
          <w:szCs w:val="24"/>
          <w:lang w:eastAsia="zh-CN"/>
        </w:rPr>
        <w:t xml:space="preserve"> </w:t>
      </w:r>
    </w:p>
    <w:p w14:paraId="10F7C64F" w14:textId="77777777" w:rsidR="00DA35D5" w:rsidRPr="004C0D96" w:rsidRDefault="00DA35D5" w:rsidP="00A51952">
      <w:pPr>
        <w:spacing w:after="0" w:line="240" w:lineRule="auto"/>
        <w:jc w:val="both"/>
        <w:rPr>
          <w:rFonts w:ascii="Times New Roman" w:eastAsia="Aptos" w:hAnsi="Times New Roman" w:cs="Times New Roman"/>
          <w:sz w:val="24"/>
          <w:szCs w:val="24"/>
          <w:lang w:eastAsia="zh-CN"/>
        </w:rPr>
      </w:pPr>
    </w:p>
    <w:p w14:paraId="7438BFB4" w14:textId="17D49D6B" w:rsidR="00A51952" w:rsidRPr="00127558" w:rsidRDefault="00A51952"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Kahel järgmisel aastal</w:t>
      </w:r>
      <w:r w:rsidR="009D7FE3" w:rsidRPr="004C0D96">
        <w:rPr>
          <w:rFonts w:ascii="Times New Roman" w:hAnsi="Times New Roman" w:cs="Times New Roman"/>
          <w:sz w:val="24"/>
          <w:szCs w:val="24"/>
          <w:lang w:eastAsia="zh-CN"/>
        </w:rPr>
        <w:t xml:space="preserve">, need on 2027 ja 2028, kui </w:t>
      </w:r>
      <w:r w:rsidRPr="004C0D96">
        <w:rPr>
          <w:rFonts w:ascii="Times New Roman" w:hAnsi="Times New Roman" w:cs="Times New Roman"/>
          <w:sz w:val="24"/>
          <w:szCs w:val="24"/>
          <w:lang w:eastAsia="zh-CN"/>
        </w:rPr>
        <w:t xml:space="preserve">aktsiis tõuseb 5% aastas, on oodata samuti varumist, kuid </w:t>
      </w:r>
      <w:r w:rsidR="009D7FE3" w:rsidRPr="004C0D96">
        <w:rPr>
          <w:rFonts w:ascii="Times New Roman" w:hAnsi="Times New Roman" w:cs="Times New Roman"/>
          <w:sz w:val="24"/>
          <w:szCs w:val="24"/>
          <w:lang w:eastAsia="zh-CN"/>
        </w:rPr>
        <w:t xml:space="preserve">hinnangutes on lähtutud poole väiksematest kogustest võrreldes varasemate aastatega.  </w:t>
      </w:r>
      <w:r w:rsidRPr="004C0D96">
        <w:rPr>
          <w:rFonts w:ascii="Times New Roman" w:hAnsi="Times New Roman" w:cs="Times New Roman"/>
          <w:sz w:val="24"/>
          <w:szCs w:val="24"/>
          <w:lang w:eastAsia="zh-CN"/>
        </w:rPr>
        <w:t>Varumised mõjutavad oluliselt aktsiisilaekumist</w:t>
      </w:r>
      <w:r w:rsidR="009D7FE3" w:rsidRPr="004C0D96">
        <w:rPr>
          <w:rFonts w:ascii="Times New Roman" w:hAnsi="Times New Roman" w:cs="Times New Roman"/>
          <w:sz w:val="24"/>
          <w:szCs w:val="24"/>
          <w:lang w:eastAsia="zh-CN"/>
        </w:rPr>
        <w:t>. Käesolevasse</w:t>
      </w:r>
      <w:r w:rsidRPr="004C0D96">
        <w:rPr>
          <w:rFonts w:ascii="Times New Roman" w:hAnsi="Times New Roman" w:cs="Times New Roman"/>
          <w:sz w:val="24"/>
          <w:szCs w:val="24"/>
          <w:lang w:eastAsia="zh-CN"/>
        </w:rPr>
        <w:t xml:space="preserve"> aastasse</w:t>
      </w:r>
      <w:r w:rsidR="009D7FE3" w:rsidRPr="004C0D96">
        <w:rPr>
          <w:rFonts w:ascii="Times New Roman" w:hAnsi="Times New Roman" w:cs="Times New Roman"/>
          <w:sz w:val="24"/>
          <w:szCs w:val="24"/>
          <w:lang w:eastAsia="zh-CN"/>
        </w:rPr>
        <w:t xml:space="preserve"> (2024)</w:t>
      </w:r>
      <w:r w:rsidRPr="004C0D96">
        <w:rPr>
          <w:rFonts w:ascii="Times New Roman" w:hAnsi="Times New Roman" w:cs="Times New Roman"/>
          <w:sz w:val="24"/>
          <w:szCs w:val="24"/>
          <w:lang w:eastAsia="zh-CN"/>
        </w:rPr>
        <w:t xml:space="preserve"> on oodata lisalaekumist varude</w:t>
      </w:r>
      <w:r w:rsidR="009D7FE3" w:rsidRPr="004C0D96">
        <w:rPr>
          <w:rFonts w:ascii="Times New Roman" w:hAnsi="Times New Roman" w:cs="Times New Roman"/>
          <w:sz w:val="24"/>
          <w:szCs w:val="24"/>
          <w:lang w:eastAsia="zh-CN"/>
        </w:rPr>
        <w:t xml:space="preserve"> arvelt ehk 2025. aastal tarbitavalt alkoholilt jääb osa aktsiisi 2025. aastal saamata, sest see laekub varumise tõttu 2024. aastal. Selle tulemusena </w:t>
      </w:r>
      <w:r w:rsidRPr="00127558">
        <w:rPr>
          <w:rFonts w:ascii="Times New Roman" w:hAnsi="Times New Roman" w:cs="Times New Roman"/>
          <w:sz w:val="24"/>
          <w:szCs w:val="24"/>
          <w:lang w:eastAsia="zh-CN"/>
        </w:rPr>
        <w:t xml:space="preserve">jääb järgmise aasta laekumine madalaks ning lisatulu aktsiisitõstmisest ei tule. Järgmise aasta deklareerimine </w:t>
      </w:r>
      <w:r w:rsidR="009D7FE3">
        <w:rPr>
          <w:rFonts w:ascii="Times New Roman" w:hAnsi="Times New Roman" w:cs="Times New Roman"/>
          <w:sz w:val="24"/>
          <w:szCs w:val="24"/>
          <w:lang w:eastAsia="zh-CN"/>
        </w:rPr>
        <w:t xml:space="preserve">saab olema </w:t>
      </w:r>
      <w:r w:rsidRPr="00127558">
        <w:rPr>
          <w:rFonts w:ascii="Times New Roman" w:hAnsi="Times New Roman" w:cs="Times New Roman"/>
          <w:sz w:val="24"/>
          <w:szCs w:val="24"/>
          <w:lang w:eastAsia="zh-CN"/>
        </w:rPr>
        <w:t>tugevalt mõjutatud varudest ning aktsiisi tasumine</w:t>
      </w:r>
      <w:r w:rsidR="009D7FE3">
        <w:rPr>
          <w:rFonts w:ascii="Times New Roman" w:hAnsi="Times New Roman" w:cs="Times New Roman"/>
          <w:sz w:val="24"/>
          <w:szCs w:val="24"/>
          <w:lang w:eastAsia="zh-CN"/>
        </w:rPr>
        <w:t xml:space="preserve"> tuleb hüplik, </w:t>
      </w:r>
      <w:r w:rsidRPr="00127558">
        <w:rPr>
          <w:rFonts w:ascii="Times New Roman" w:hAnsi="Times New Roman" w:cs="Times New Roman"/>
          <w:sz w:val="24"/>
          <w:szCs w:val="24"/>
          <w:lang w:eastAsia="zh-CN"/>
        </w:rPr>
        <w:t xml:space="preserve">eriti esimesel poolaastal. </w:t>
      </w:r>
    </w:p>
    <w:p w14:paraId="0D97B2FA" w14:textId="77777777" w:rsidR="009964D5" w:rsidRDefault="009964D5" w:rsidP="00A51952">
      <w:pPr>
        <w:spacing w:after="0" w:line="240" w:lineRule="auto"/>
        <w:jc w:val="both"/>
        <w:rPr>
          <w:rFonts w:ascii="Times New Roman" w:hAnsi="Times New Roman" w:cs="Times New Roman"/>
          <w:sz w:val="24"/>
          <w:szCs w:val="24"/>
          <w:lang w:eastAsia="zh-CN"/>
        </w:rPr>
      </w:pPr>
    </w:p>
    <w:p w14:paraId="401F6549" w14:textId="59DF5B71" w:rsidR="00A51952" w:rsidRDefault="00A51952" w:rsidP="00A51952">
      <w:pPr>
        <w:spacing w:after="0" w:line="240" w:lineRule="auto"/>
        <w:jc w:val="both"/>
        <w:rPr>
          <w:rFonts w:ascii="Times New Roman" w:hAnsi="Times New Roman" w:cs="Times New Roman"/>
          <w:sz w:val="24"/>
          <w:szCs w:val="24"/>
          <w:lang w:eastAsia="zh-CN"/>
        </w:rPr>
      </w:pPr>
      <w:r w:rsidRPr="00127558">
        <w:rPr>
          <w:rFonts w:ascii="Times New Roman" w:hAnsi="Times New Roman" w:cs="Times New Roman"/>
          <w:sz w:val="24"/>
          <w:szCs w:val="24"/>
          <w:lang w:eastAsia="zh-CN"/>
        </w:rPr>
        <w:lastRenderedPageBreak/>
        <w:t>Lisaks varudele, mis nihutavad tasumisi kuude vahel</w:t>
      </w:r>
      <w:r w:rsidR="009D7FE3">
        <w:rPr>
          <w:rFonts w:ascii="Times New Roman" w:hAnsi="Times New Roman" w:cs="Times New Roman"/>
          <w:sz w:val="24"/>
          <w:szCs w:val="24"/>
          <w:lang w:eastAsia="zh-CN"/>
        </w:rPr>
        <w:t>,</w:t>
      </w:r>
      <w:r w:rsidRPr="00127558">
        <w:rPr>
          <w:rFonts w:ascii="Times New Roman" w:hAnsi="Times New Roman" w:cs="Times New Roman"/>
          <w:sz w:val="24"/>
          <w:szCs w:val="24"/>
          <w:lang w:eastAsia="zh-CN"/>
        </w:rPr>
        <w:t xml:space="preserve"> on väga oluliseks teguriks nii siseriikliku tarbimise muutus, turistide kaasaostud </w:t>
      </w:r>
      <w:r w:rsidR="009964D5">
        <w:rPr>
          <w:rFonts w:ascii="Times New Roman" w:hAnsi="Times New Roman" w:cs="Times New Roman"/>
          <w:sz w:val="24"/>
          <w:szCs w:val="24"/>
          <w:lang w:eastAsia="zh-CN"/>
        </w:rPr>
        <w:t xml:space="preserve">kui ka </w:t>
      </w:r>
      <w:r w:rsidRPr="00127558">
        <w:rPr>
          <w:rFonts w:ascii="Times New Roman" w:hAnsi="Times New Roman" w:cs="Times New Roman"/>
          <w:sz w:val="24"/>
          <w:szCs w:val="24"/>
          <w:lang w:eastAsia="zh-CN"/>
        </w:rPr>
        <w:t>eestlaste enda piir</w:t>
      </w:r>
      <w:r w:rsidR="00F205D9">
        <w:rPr>
          <w:rFonts w:ascii="Times New Roman" w:hAnsi="Times New Roman" w:cs="Times New Roman"/>
          <w:sz w:val="24"/>
          <w:szCs w:val="24"/>
          <w:lang w:eastAsia="zh-CN"/>
        </w:rPr>
        <w:t>i</w:t>
      </w:r>
      <w:r w:rsidRPr="00127558">
        <w:rPr>
          <w:rFonts w:ascii="Times New Roman" w:hAnsi="Times New Roman" w:cs="Times New Roman"/>
          <w:sz w:val="24"/>
          <w:szCs w:val="24"/>
          <w:lang w:eastAsia="zh-CN"/>
        </w:rPr>
        <w:t xml:space="preserve">ülesed ostud. Viimasega on seotud kõige enam riske. Jahenenud majanduskliimas on tarbija muutunud ettevaatlikumaks ning </w:t>
      </w:r>
      <w:r w:rsidRPr="004C0D96">
        <w:rPr>
          <w:rFonts w:ascii="Times New Roman" w:hAnsi="Times New Roman" w:cs="Times New Roman"/>
          <w:sz w:val="24"/>
          <w:szCs w:val="24"/>
          <w:lang w:eastAsia="zh-CN"/>
        </w:rPr>
        <w:t>valikute tegemisel piiratakse selgelt alkohoolsete jookide tarbimist. Järgmisel kahel aastal</w:t>
      </w:r>
      <w:r w:rsidR="00662CFF" w:rsidRPr="004C0D96">
        <w:rPr>
          <w:rFonts w:ascii="Times New Roman" w:hAnsi="Times New Roman" w:cs="Times New Roman"/>
          <w:sz w:val="24"/>
          <w:szCs w:val="24"/>
          <w:lang w:eastAsia="zh-CN"/>
        </w:rPr>
        <w:t>,</w:t>
      </w:r>
      <w:r w:rsidRPr="004C0D96">
        <w:rPr>
          <w:rFonts w:ascii="Times New Roman" w:hAnsi="Times New Roman" w:cs="Times New Roman"/>
          <w:sz w:val="24"/>
          <w:szCs w:val="24"/>
          <w:lang w:eastAsia="zh-CN"/>
        </w:rPr>
        <w:t xml:space="preserve"> kui aktsiisimäära </w:t>
      </w:r>
      <w:r w:rsidR="00662CFF" w:rsidRPr="004C0D96">
        <w:rPr>
          <w:rFonts w:ascii="Times New Roman" w:hAnsi="Times New Roman" w:cs="Times New Roman"/>
          <w:sz w:val="24"/>
          <w:szCs w:val="24"/>
          <w:lang w:eastAsia="zh-CN"/>
        </w:rPr>
        <w:t>tõusu</w:t>
      </w:r>
      <w:r w:rsidRPr="004C0D96">
        <w:rPr>
          <w:rFonts w:ascii="Times New Roman" w:hAnsi="Times New Roman" w:cs="Times New Roman"/>
          <w:sz w:val="24"/>
          <w:szCs w:val="24"/>
          <w:lang w:eastAsia="zh-CN"/>
        </w:rPr>
        <w:t xml:space="preserve">tempo on </w:t>
      </w:r>
      <w:r w:rsidR="00662CFF" w:rsidRPr="004C0D96">
        <w:rPr>
          <w:rFonts w:ascii="Times New Roman" w:hAnsi="Times New Roman" w:cs="Times New Roman"/>
          <w:sz w:val="24"/>
          <w:szCs w:val="24"/>
          <w:lang w:eastAsia="zh-CN"/>
        </w:rPr>
        <w:t xml:space="preserve">algselt </w:t>
      </w:r>
      <w:r w:rsidRPr="004C0D96">
        <w:rPr>
          <w:rFonts w:ascii="Times New Roman" w:hAnsi="Times New Roman" w:cs="Times New Roman"/>
          <w:sz w:val="24"/>
          <w:szCs w:val="24"/>
          <w:lang w:eastAsia="zh-CN"/>
        </w:rPr>
        <w:t>planeeritust kiirem</w:t>
      </w:r>
      <w:r w:rsidR="00662CFF" w:rsidRPr="004C0D96">
        <w:rPr>
          <w:rFonts w:ascii="Times New Roman" w:hAnsi="Times New Roman" w:cs="Times New Roman"/>
          <w:sz w:val="24"/>
          <w:szCs w:val="24"/>
          <w:lang w:eastAsia="zh-CN"/>
        </w:rPr>
        <w:t>,</w:t>
      </w:r>
      <w:r w:rsidRPr="004C0D96">
        <w:rPr>
          <w:rFonts w:ascii="Times New Roman" w:hAnsi="Times New Roman" w:cs="Times New Roman"/>
          <w:sz w:val="24"/>
          <w:szCs w:val="24"/>
          <w:lang w:eastAsia="zh-CN"/>
        </w:rPr>
        <w:t xml:space="preserve"> väheneb nii kange alkoholi kui õlle tarbimine keskmiselt 5% aastas ning kahel viimasel aastal tarbimise langus aeglustub ning jääb 1,5% juurde. Järgmisel kahel aastal </w:t>
      </w:r>
      <w:r w:rsidR="00662CFF" w:rsidRPr="004C0D96">
        <w:rPr>
          <w:rFonts w:ascii="Times New Roman" w:hAnsi="Times New Roman" w:cs="Times New Roman"/>
          <w:sz w:val="24"/>
          <w:szCs w:val="24"/>
          <w:lang w:eastAsia="zh-CN"/>
        </w:rPr>
        <w:t>(202</w:t>
      </w:r>
      <w:r w:rsidR="009964D5" w:rsidRPr="004C0D96">
        <w:rPr>
          <w:rFonts w:ascii="Times New Roman" w:hAnsi="Times New Roman" w:cs="Times New Roman"/>
          <w:sz w:val="24"/>
          <w:szCs w:val="24"/>
          <w:lang w:eastAsia="zh-CN"/>
        </w:rPr>
        <w:t>5</w:t>
      </w:r>
      <w:r w:rsidR="00662CFF" w:rsidRPr="004C0D96">
        <w:rPr>
          <w:rFonts w:ascii="Times New Roman" w:hAnsi="Times New Roman" w:cs="Times New Roman"/>
          <w:sz w:val="24"/>
          <w:szCs w:val="24"/>
          <w:lang w:eastAsia="zh-CN"/>
        </w:rPr>
        <w:t xml:space="preserve"> ja 202</w:t>
      </w:r>
      <w:r w:rsidR="009964D5" w:rsidRPr="004C0D96">
        <w:rPr>
          <w:rFonts w:ascii="Times New Roman" w:hAnsi="Times New Roman" w:cs="Times New Roman"/>
          <w:sz w:val="24"/>
          <w:szCs w:val="24"/>
          <w:lang w:eastAsia="zh-CN"/>
        </w:rPr>
        <w:t>6</w:t>
      </w:r>
      <w:r w:rsidR="00662CFF" w:rsidRPr="004C0D96">
        <w:rPr>
          <w:rFonts w:ascii="Times New Roman" w:hAnsi="Times New Roman" w:cs="Times New Roman"/>
          <w:sz w:val="24"/>
          <w:szCs w:val="24"/>
          <w:lang w:eastAsia="zh-CN"/>
        </w:rPr>
        <w:t xml:space="preserve">) </w:t>
      </w:r>
      <w:r w:rsidRPr="004C0D96">
        <w:rPr>
          <w:rFonts w:ascii="Times New Roman" w:hAnsi="Times New Roman" w:cs="Times New Roman"/>
          <w:sz w:val="24"/>
          <w:szCs w:val="24"/>
          <w:lang w:eastAsia="zh-CN"/>
        </w:rPr>
        <w:t xml:space="preserve">on oodata suuremat muutust ka piirikaubanduse mahtudes ja turistide tarbimises. </w:t>
      </w:r>
      <w:r w:rsidR="009964D5" w:rsidRPr="00153231">
        <w:rPr>
          <w:rFonts w:ascii="Times New Roman" w:hAnsi="Times New Roman" w:cs="Times New Roman"/>
          <w:sz w:val="24"/>
          <w:szCs w:val="24"/>
          <w:lang w:eastAsia="zh-CN"/>
        </w:rPr>
        <w:t xml:space="preserve">Piirikaubanduse mahu märgatava kasvu korral </w:t>
      </w:r>
      <w:r w:rsidR="00DA0098" w:rsidRPr="00153231">
        <w:rPr>
          <w:rFonts w:ascii="Times New Roman" w:hAnsi="Times New Roman" w:cs="Times New Roman"/>
          <w:sz w:val="24"/>
          <w:szCs w:val="24"/>
          <w:lang w:eastAsia="zh-CN"/>
        </w:rPr>
        <w:t xml:space="preserve">järgneva kahe aasta jooksul võivad </w:t>
      </w:r>
      <w:r w:rsidRPr="00153231">
        <w:rPr>
          <w:rFonts w:ascii="Times New Roman" w:hAnsi="Times New Roman" w:cs="Times New Roman"/>
          <w:sz w:val="24"/>
          <w:szCs w:val="24"/>
          <w:lang w:eastAsia="zh-CN"/>
        </w:rPr>
        <w:t>kange</w:t>
      </w:r>
      <w:r w:rsidR="00DA0098" w:rsidRPr="00153231">
        <w:rPr>
          <w:rFonts w:ascii="Times New Roman" w:hAnsi="Times New Roman" w:cs="Times New Roman"/>
          <w:sz w:val="24"/>
          <w:szCs w:val="24"/>
          <w:lang w:eastAsia="zh-CN"/>
        </w:rPr>
        <w:t xml:space="preserve"> </w:t>
      </w:r>
      <w:r w:rsidRPr="00153231">
        <w:rPr>
          <w:rFonts w:ascii="Times New Roman" w:hAnsi="Times New Roman" w:cs="Times New Roman"/>
          <w:sz w:val="24"/>
          <w:szCs w:val="24"/>
          <w:lang w:eastAsia="zh-CN"/>
        </w:rPr>
        <w:t>alkoholi</w:t>
      </w:r>
      <w:r w:rsidR="009964D5" w:rsidRPr="00153231">
        <w:rPr>
          <w:rFonts w:ascii="Times New Roman" w:hAnsi="Times New Roman" w:cs="Times New Roman"/>
          <w:sz w:val="24"/>
          <w:szCs w:val="24"/>
          <w:lang w:eastAsia="zh-CN"/>
        </w:rPr>
        <w:t xml:space="preserve"> mahu</w:t>
      </w:r>
      <w:r w:rsidR="00DA0098" w:rsidRPr="00153231">
        <w:rPr>
          <w:rFonts w:ascii="Times New Roman" w:hAnsi="Times New Roman" w:cs="Times New Roman"/>
          <w:sz w:val="24"/>
          <w:szCs w:val="24"/>
          <w:lang w:eastAsia="zh-CN"/>
        </w:rPr>
        <w:t xml:space="preserve">d </w:t>
      </w:r>
      <w:r w:rsidR="009964D5" w:rsidRPr="00153231">
        <w:rPr>
          <w:rFonts w:ascii="Times New Roman" w:hAnsi="Times New Roman" w:cs="Times New Roman"/>
          <w:sz w:val="24"/>
          <w:szCs w:val="24"/>
          <w:lang w:eastAsia="zh-CN"/>
        </w:rPr>
        <w:t>kasv</w:t>
      </w:r>
      <w:r w:rsidR="00DA0098" w:rsidRPr="00153231">
        <w:rPr>
          <w:rFonts w:ascii="Times New Roman" w:hAnsi="Times New Roman" w:cs="Times New Roman"/>
          <w:sz w:val="24"/>
          <w:szCs w:val="24"/>
          <w:lang w:eastAsia="zh-CN"/>
        </w:rPr>
        <w:t>ada</w:t>
      </w:r>
      <w:r w:rsidR="009964D5" w:rsidRPr="00153231">
        <w:rPr>
          <w:rFonts w:ascii="Times New Roman" w:hAnsi="Times New Roman" w:cs="Times New Roman"/>
          <w:sz w:val="24"/>
          <w:szCs w:val="24"/>
          <w:lang w:eastAsia="zh-CN"/>
        </w:rPr>
        <w:t xml:space="preserve"> hinnanguliselt </w:t>
      </w:r>
      <w:r w:rsidRPr="00153231">
        <w:rPr>
          <w:rFonts w:ascii="Times New Roman" w:hAnsi="Times New Roman" w:cs="Times New Roman"/>
          <w:sz w:val="24"/>
          <w:szCs w:val="24"/>
          <w:lang w:eastAsia="zh-CN"/>
        </w:rPr>
        <w:t>22% ja õlle</w:t>
      </w:r>
      <w:r w:rsidR="00DA0098" w:rsidRPr="00153231">
        <w:rPr>
          <w:rFonts w:ascii="Times New Roman" w:hAnsi="Times New Roman" w:cs="Times New Roman"/>
          <w:sz w:val="24"/>
          <w:szCs w:val="24"/>
          <w:lang w:eastAsia="zh-CN"/>
        </w:rPr>
        <w:t xml:space="preserve"> puhul </w:t>
      </w:r>
      <w:r w:rsidRPr="00153231">
        <w:rPr>
          <w:rFonts w:ascii="Times New Roman" w:hAnsi="Times New Roman" w:cs="Times New Roman"/>
          <w:sz w:val="24"/>
          <w:szCs w:val="24"/>
          <w:lang w:eastAsia="zh-CN"/>
        </w:rPr>
        <w:t>38%</w:t>
      </w:r>
      <w:r w:rsidR="00DA0098" w:rsidRPr="00153231">
        <w:rPr>
          <w:rFonts w:ascii="Times New Roman" w:hAnsi="Times New Roman" w:cs="Times New Roman"/>
          <w:sz w:val="24"/>
          <w:szCs w:val="24"/>
          <w:lang w:eastAsia="zh-CN"/>
        </w:rPr>
        <w:t xml:space="preserve"> võrreldes käesoleva aasta (2024) mahtudega</w:t>
      </w:r>
      <w:r w:rsidRPr="00153231">
        <w:rPr>
          <w:rFonts w:ascii="Times New Roman" w:hAnsi="Times New Roman" w:cs="Times New Roman"/>
          <w:sz w:val="24"/>
          <w:szCs w:val="24"/>
          <w:lang w:eastAsia="zh-CN"/>
        </w:rPr>
        <w:t>.</w:t>
      </w:r>
      <w:r w:rsidR="000921E3" w:rsidRPr="00153231">
        <w:rPr>
          <w:rFonts w:ascii="Times New Roman" w:hAnsi="Times New Roman" w:cs="Times New Roman"/>
          <w:sz w:val="24"/>
          <w:szCs w:val="24"/>
          <w:lang w:eastAsia="zh-CN"/>
        </w:rPr>
        <w:t xml:space="preserve"> </w:t>
      </w:r>
      <w:r w:rsidRPr="00153231">
        <w:rPr>
          <w:rFonts w:ascii="Times New Roman" w:hAnsi="Times New Roman" w:cs="Times New Roman"/>
          <w:sz w:val="24"/>
          <w:szCs w:val="24"/>
          <w:lang w:eastAsia="zh-CN"/>
        </w:rPr>
        <w:t xml:space="preserve">Turistide ostud vähenevad ning seda ka liikide lõikes erinevalt, kangel alkoholi </w:t>
      </w:r>
      <w:r w:rsidRPr="00343370">
        <w:rPr>
          <w:rFonts w:ascii="Times New Roman" w:hAnsi="Times New Roman" w:cs="Times New Roman"/>
          <w:i/>
          <w:iCs/>
          <w:sz w:val="24"/>
          <w:szCs w:val="24"/>
          <w:lang w:eastAsia="zh-CN"/>
        </w:rPr>
        <w:t>ca</w:t>
      </w:r>
      <w:r w:rsidRPr="00153231">
        <w:rPr>
          <w:rFonts w:ascii="Times New Roman" w:hAnsi="Times New Roman" w:cs="Times New Roman"/>
          <w:sz w:val="24"/>
          <w:szCs w:val="24"/>
          <w:lang w:eastAsia="zh-CN"/>
        </w:rPr>
        <w:t xml:space="preserve"> 14% ja</w:t>
      </w:r>
      <w:r w:rsidRPr="004C0D96">
        <w:rPr>
          <w:rFonts w:ascii="Times New Roman" w:hAnsi="Times New Roman" w:cs="Times New Roman"/>
          <w:sz w:val="24"/>
          <w:szCs w:val="24"/>
          <w:lang w:eastAsia="zh-CN"/>
        </w:rPr>
        <w:t xml:space="preserve"> </w:t>
      </w:r>
      <w:r w:rsidRPr="00127558">
        <w:rPr>
          <w:rFonts w:ascii="Times New Roman" w:hAnsi="Times New Roman" w:cs="Times New Roman"/>
          <w:sz w:val="24"/>
          <w:szCs w:val="24"/>
          <w:lang w:eastAsia="zh-CN"/>
        </w:rPr>
        <w:t xml:space="preserve">õllel </w:t>
      </w:r>
      <w:r w:rsidRPr="00343370">
        <w:rPr>
          <w:rFonts w:ascii="Times New Roman" w:hAnsi="Times New Roman" w:cs="Times New Roman"/>
          <w:i/>
          <w:iCs/>
          <w:sz w:val="24"/>
          <w:szCs w:val="24"/>
          <w:lang w:eastAsia="zh-CN"/>
        </w:rPr>
        <w:t>ca</w:t>
      </w:r>
      <w:r w:rsidRPr="00127558">
        <w:rPr>
          <w:rFonts w:ascii="Times New Roman" w:hAnsi="Times New Roman" w:cs="Times New Roman"/>
          <w:sz w:val="24"/>
          <w:szCs w:val="24"/>
          <w:lang w:eastAsia="zh-CN"/>
        </w:rPr>
        <w:t xml:space="preserve"> 24%. Õlle protsendid on kõrgemad, sest nii eestlaste kui soomlaste peamine piirikaubanduse artikkel on lahja alkohol ning seega on just seal oodata suuremaid muutusi. </w:t>
      </w:r>
    </w:p>
    <w:p w14:paraId="0F7D75F8" w14:textId="77777777" w:rsidR="00A51952" w:rsidRPr="00127558" w:rsidRDefault="00A51952" w:rsidP="00A51952">
      <w:pPr>
        <w:spacing w:after="0" w:line="240" w:lineRule="auto"/>
        <w:jc w:val="both"/>
        <w:rPr>
          <w:rFonts w:ascii="Times New Roman" w:hAnsi="Times New Roman" w:cs="Times New Roman"/>
          <w:sz w:val="24"/>
          <w:szCs w:val="24"/>
          <w:lang w:eastAsia="zh-CN"/>
        </w:rPr>
      </w:pPr>
    </w:p>
    <w:p w14:paraId="5B235367" w14:textId="77777777" w:rsidR="00A51952" w:rsidRPr="00127558" w:rsidRDefault="00A51952" w:rsidP="00A51952">
      <w:pPr>
        <w:spacing w:after="0" w:line="240" w:lineRule="auto"/>
        <w:jc w:val="both"/>
        <w:rPr>
          <w:rFonts w:ascii="Times New Roman" w:hAnsi="Times New Roman" w:cs="Times New Roman"/>
          <w:sz w:val="24"/>
          <w:szCs w:val="24"/>
          <w:u w:val="single"/>
          <w:lang w:eastAsia="zh-CN"/>
        </w:rPr>
      </w:pPr>
      <w:bookmarkStart w:id="39" w:name="_Hlk176179397"/>
      <w:bookmarkEnd w:id="37"/>
      <w:r w:rsidRPr="00127558">
        <w:rPr>
          <w:rFonts w:ascii="Times New Roman" w:hAnsi="Times New Roman" w:cs="Times New Roman"/>
          <w:sz w:val="24"/>
          <w:szCs w:val="24"/>
          <w:u w:val="single"/>
          <w:lang w:eastAsia="zh-CN"/>
        </w:rPr>
        <w:t xml:space="preserve">Tubakaaktsiis </w:t>
      </w:r>
    </w:p>
    <w:p w14:paraId="75438BFA" w14:textId="3C9ACB4F" w:rsidR="00A51952" w:rsidRPr="004C0D96" w:rsidRDefault="00A51952" w:rsidP="00A51952">
      <w:pPr>
        <w:spacing w:after="0" w:line="240" w:lineRule="auto"/>
        <w:jc w:val="both"/>
        <w:rPr>
          <w:rFonts w:ascii="Times New Roman" w:hAnsi="Times New Roman" w:cs="Times New Roman"/>
          <w:sz w:val="24"/>
          <w:szCs w:val="24"/>
          <w:lang w:eastAsia="zh-CN"/>
        </w:rPr>
      </w:pPr>
      <w:r w:rsidRPr="004C0D96">
        <w:rPr>
          <w:rFonts w:ascii="Times New Roman" w:hAnsi="Times New Roman" w:cs="Times New Roman"/>
          <w:sz w:val="24"/>
          <w:szCs w:val="24"/>
          <w:lang w:eastAsia="zh-CN"/>
        </w:rPr>
        <w:t xml:space="preserve">Sarnaselt alkoholiaktsiisile tõstetakse samas tempos kõikide tubakatoodete aktsiisimäärasid. Alternatiivsete tubakatoodete tarbimine tulenevalt hinnakasvust palju mõjutada ei saa ning </w:t>
      </w:r>
      <w:r w:rsidR="00A13687" w:rsidRPr="004C0D96">
        <w:rPr>
          <w:rFonts w:ascii="Times New Roman" w:hAnsi="Times New Roman" w:cs="Times New Roman"/>
          <w:sz w:val="24"/>
          <w:szCs w:val="24"/>
          <w:lang w:eastAsia="zh-CN"/>
        </w:rPr>
        <w:t xml:space="preserve">juurdekasvud </w:t>
      </w:r>
      <w:r w:rsidRPr="004C0D96">
        <w:rPr>
          <w:rFonts w:ascii="Times New Roman" w:hAnsi="Times New Roman" w:cs="Times New Roman"/>
          <w:sz w:val="24"/>
          <w:szCs w:val="24"/>
          <w:lang w:eastAsia="zh-CN"/>
        </w:rPr>
        <w:t xml:space="preserve">pigem pidurduvad veidi. </w:t>
      </w:r>
      <w:r w:rsidR="004A1030" w:rsidRPr="004C0D96">
        <w:rPr>
          <w:rFonts w:ascii="Times New Roman" w:hAnsi="Times New Roman" w:cs="Times New Roman"/>
          <w:sz w:val="24"/>
          <w:szCs w:val="24"/>
          <w:lang w:eastAsia="zh-CN"/>
        </w:rPr>
        <w:t>Alternatiivsete tubakatoodete</w:t>
      </w:r>
      <w:r w:rsidR="00B245EF" w:rsidRPr="004C0D96">
        <w:rPr>
          <w:rFonts w:ascii="Times New Roman" w:hAnsi="Times New Roman" w:cs="Times New Roman"/>
          <w:sz w:val="24"/>
          <w:szCs w:val="24"/>
          <w:lang w:eastAsia="zh-CN"/>
        </w:rPr>
        <w:t xml:space="preserve"> </w:t>
      </w:r>
      <w:r w:rsidR="004A1030" w:rsidRPr="004C0D96">
        <w:rPr>
          <w:rFonts w:ascii="Times New Roman" w:hAnsi="Times New Roman" w:cs="Times New Roman"/>
          <w:sz w:val="24"/>
          <w:szCs w:val="24"/>
          <w:lang w:eastAsia="zh-CN"/>
        </w:rPr>
        <w:t xml:space="preserve">puhul on </w:t>
      </w:r>
      <w:r w:rsidR="00B245EF" w:rsidRPr="004C0D96">
        <w:rPr>
          <w:rFonts w:ascii="Times New Roman" w:hAnsi="Times New Roman" w:cs="Times New Roman"/>
          <w:sz w:val="24"/>
          <w:szCs w:val="24"/>
          <w:lang w:eastAsia="zh-CN"/>
        </w:rPr>
        <w:t xml:space="preserve">salaturu risk seotud eelkõige tubakavedelikega. Aktsiisitõusu mõju nendele toodetele on hinnatud samale tasemele praegusega. </w:t>
      </w:r>
      <w:r w:rsidRPr="004C0D96">
        <w:rPr>
          <w:rFonts w:ascii="Times New Roman" w:hAnsi="Times New Roman" w:cs="Times New Roman"/>
          <w:sz w:val="24"/>
          <w:szCs w:val="24"/>
          <w:lang w:eastAsia="zh-CN"/>
        </w:rPr>
        <w:t xml:space="preserve">Suurim </w:t>
      </w:r>
      <w:r w:rsidR="00B245EF" w:rsidRPr="004C0D96">
        <w:rPr>
          <w:rFonts w:ascii="Times New Roman" w:hAnsi="Times New Roman" w:cs="Times New Roman"/>
          <w:sz w:val="24"/>
          <w:szCs w:val="24"/>
          <w:lang w:eastAsia="zh-CN"/>
        </w:rPr>
        <w:t xml:space="preserve">aktsiisitõusu </w:t>
      </w:r>
      <w:r w:rsidRPr="004C0D96">
        <w:rPr>
          <w:rFonts w:ascii="Times New Roman" w:hAnsi="Times New Roman" w:cs="Times New Roman"/>
          <w:sz w:val="24"/>
          <w:szCs w:val="24"/>
          <w:lang w:eastAsia="zh-CN"/>
        </w:rPr>
        <w:t xml:space="preserve">mõju tuleb </w:t>
      </w:r>
      <w:r w:rsidR="00B245EF" w:rsidRPr="004C0D96">
        <w:rPr>
          <w:rFonts w:ascii="Times New Roman" w:hAnsi="Times New Roman" w:cs="Times New Roman"/>
          <w:sz w:val="24"/>
          <w:szCs w:val="24"/>
          <w:lang w:eastAsia="zh-CN"/>
        </w:rPr>
        <w:t xml:space="preserve">tavapäraste </w:t>
      </w:r>
      <w:r w:rsidRPr="004C0D96">
        <w:rPr>
          <w:rFonts w:ascii="Times New Roman" w:hAnsi="Times New Roman" w:cs="Times New Roman"/>
          <w:sz w:val="24"/>
          <w:szCs w:val="24"/>
          <w:lang w:eastAsia="zh-CN"/>
        </w:rPr>
        <w:t>sigarettide aktsiisimäära tõusust.</w:t>
      </w:r>
      <w:r w:rsidR="00B245EF" w:rsidRPr="004C0D96">
        <w:rPr>
          <w:rFonts w:ascii="Times New Roman" w:hAnsi="Times New Roman" w:cs="Times New Roman"/>
          <w:sz w:val="24"/>
          <w:szCs w:val="24"/>
          <w:lang w:eastAsia="zh-CN"/>
        </w:rPr>
        <w:t xml:space="preserve"> Sigarettide aktsiisitulu moodustab ligikaudu 90 % tubakatoodete aktsiisilaekumisest. </w:t>
      </w:r>
      <w:r w:rsidRPr="004C0D96">
        <w:rPr>
          <w:rFonts w:ascii="Times New Roman" w:hAnsi="Times New Roman" w:cs="Times New Roman"/>
          <w:sz w:val="24"/>
          <w:szCs w:val="24"/>
          <w:lang w:eastAsia="zh-CN"/>
        </w:rPr>
        <w:t xml:space="preserve">Viimasel kahel aastal on kiirenenud sigarettide tarbimise langus ning osalt on selle taga alternatiivsete tubakatoodete </w:t>
      </w:r>
      <w:r w:rsidR="006C3693" w:rsidRPr="004C0D96">
        <w:rPr>
          <w:rFonts w:ascii="Times New Roman" w:hAnsi="Times New Roman" w:cs="Times New Roman"/>
          <w:sz w:val="24"/>
          <w:szCs w:val="24"/>
          <w:lang w:eastAsia="zh-CN"/>
        </w:rPr>
        <w:t xml:space="preserve">tarbimise </w:t>
      </w:r>
      <w:r w:rsidRPr="004C0D96">
        <w:rPr>
          <w:rFonts w:ascii="Times New Roman" w:hAnsi="Times New Roman" w:cs="Times New Roman"/>
          <w:sz w:val="24"/>
          <w:szCs w:val="24"/>
          <w:lang w:eastAsia="zh-CN"/>
        </w:rPr>
        <w:t xml:space="preserve">kasv, mis on toonud kaasa tubakaturu struktuursed muutused. Lisanduvad aktsiisimäära tõusud </w:t>
      </w:r>
      <w:r w:rsidR="006C3693" w:rsidRPr="004C0D96">
        <w:rPr>
          <w:rFonts w:ascii="Times New Roman" w:hAnsi="Times New Roman" w:cs="Times New Roman"/>
          <w:sz w:val="24"/>
          <w:szCs w:val="24"/>
          <w:lang w:eastAsia="zh-CN"/>
        </w:rPr>
        <w:t xml:space="preserve">võivad anda </w:t>
      </w:r>
      <w:r w:rsidRPr="004C0D96">
        <w:rPr>
          <w:rFonts w:ascii="Times New Roman" w:hAnsi="Times New Roman" w:cs="Times New Roman"/>
          <w:sz w:val="24"/>
          <w:szCs w:val="24"/>
          <w:lang w:eastAsia="zh-CN"/>
        </w:rPr>
        <w:t>struktuurse</w:t>
      </w:r>
      <w:r w:rsidR="00CD39EC" w:rsidRPr="004C0D96">
        <w:rPr>
          <w:rFonts w:ascii="Times New Roman" w:hAnsi="Times New Roman" w:cs="Times New Roman"/>
          <w:sz w:val="24"/>
          <w:szCs w:val="24"/>
          <w:lang w:eastAsia="zh-CN"/>
        </w:rPr>
        <w:t>te</w:t>
      </w:r>
      <w:r w:rsidRPr="004C0D96">
        <w:rPr>
          <w:rFonts w:ascii="Times New Roman" w:hAnsi="Times New Roman" w:cs="Times New Roman"/>
          <w:sz w:val="24"/>
          <w:szCs w:val="24"/>
          <w:lang w:eastAsia="zh-CN"/>
        </w:rPr>
        <w:t>le muutus</w:t>
      </w:r>
      <w:r w:rsidR="00CD39EC" w:rsidRPr="004C0D96">
        <w:rPr>
          <w:rFonts w:ascii="Times New Roman" w:hAnsi="Times New Roman" w:cs="Times New Roman"/>
          <w:sz w:val="24"/>
          <w:szCs w:val="24"/>
          <w:lang w:eastAsia="zh-CN"/>
        </w:rPr>
        <w:t>te</w:t>
      </w:r>
      <w:r w:rsidRPr="004C0D96">
        <w:rPr>
          <w:rFonts w:ascii="Times New Roman" w:hAnsi="Times New Roman" w:cs="Times New Roman"/>
          <w:sz w:val="24"/>
          <w:szCs w:val="24"/>
          <w:lang w:eastAsia="zh-CN"/>
        </w:rPr>
        <w:t>le hoogu juurde</w:t>
      </w:r>
      <w:r w:rsidR="005760DE" w:rsidRPr="004C0D96">
        <w:rPr>
          <w:rFonts w:ascii="Times New Roman" w:hAnsi="Times New Roman" w:cs="Times New Roman"/>
          <w:sz w:val="24"/>
          <w:szCs w:val="24"/>
          <w:lang w:eastAsia="zh-CN"/>
        </w:rPr>
        <w:t>. S</w:t>
      </w:r>
      <w:r w:rsidRPr="004C0D96">
        <w:rPr>
          <w:rFonts w:ascii="Times New Roman" w:hAnsi="Times New Roman" w:cs="Times New Roman"/>
          <w:sz w:val="24"/>
          <w:szCs w:val="24"/>
          <w:lang w:eastAsia="zh-CN"/>
        </w:rPr>
        <w:t>igare</w:t>
      </w:r>
      <w:r w:rsidR="005760DE" w:rsidRPr="004C0D96">
        <w:rPr>
          <w:rFonts w:ascii="Times New Roman" w:hAnsi="Times New Roman" w:cs="Times New Roman"/>
          <w:sz w:val="24"/>
          <w:szCs w:val="24"/>
          <w:lang w:eastAsia="zh-CN"/>
        </w:rPr>
        <w:t>t</w:t>
      </w:r>
      <w:r w:rsidRPr="004C0D96">
        <w:rPr>
          <w:rFonts w:ascii="Times New Roman" w:hAnsi="Times New Roman" w:cs="Times New Roman"/>
          <w:sz w:val="24"/>
          <w:szCs w:val="24"/>
          <w:lang w:eastAsia="zh-CN"/>
        </w:rPr>
        <w:t>ti</w:t>
      </w:r>
      <w:r w:rsidR="005760DE" w:rsidRPr="004C0D96">
        <w:rPr>
          <w:rFonts w:ascii="Times New Roman" w:hAnsi="Times New Roman" w:cs="Times New Roman"/>
          <w:sz w:val="24"/>
          <w:szCs w:val="24"/>
          <w:lang w:eastAsia="zh-CN"/>
        </w:rPr>
        <w:t xml:space="preserve">de </w:t>
      </w:r>
      <w:r w:rsidRPr="004C0D96">
        <w:rPr>
          <w:rFonts w:ascii="Times New Roman" w:hAnsi="Times New Roman" w:cs="Times New Roman"/>
          <w:sz w:val="24"/>
          <w:szCs w:val="24"/>
          <w:lang w:eastAsia="zh-CN"/>
        </w:rPr>
        <w:t>hin</w:t>
      </w:r>
      <w:r w:rsidR="005760DE" w:rsidRPr="004C0D96">
        <w:rPr>
          <w:rFonts w:ascii="Times New Roman" w:hAnsi="Times New Roman" w:cs="Times New Roman"/>
          <w:sz w:val="24"/>
          <w:szCs w:val="24"/>
          <w:lang w:eastAsia="zh-CN"/>
        </w:rPr>
        <w:t xml:space="preserve">nad on </w:t>
      </w:r>
      <w:r w:rsidRPr="004C0D96">
        <w:rPr>
          <w:rFonts w:ascii="Times New Roman" w:hAnsi="Times New Roman" w:cs="Times New Roman"/>
          <w:sz w:val="24"/>
          <w:szCs w:val="24"/>
          <w:lang w:eastAsia="zh-CN"/>
        </w:rPr>
        <w:t>kasva</w:t>
      </w:r>
      <w:r w:rsidR="005760DE" w:rsidRPr="004C0D96">
        <w:rPr>
          <w:rFonts w:ascii="Times New Roman" w:hAnsi="Times New Roman" w:cs="Times New Roman"/>
          <w:sz w:val="24"/>
          <w:szCs w:val="24"/>
          <w:lang w:eastAsia="zh-CN"/>
        </w:rPr>
        <w:t xml:space="preserve">nud regulaarsete aktsiisitõusude tulemusena iga-aastaselt, samas kui näiteks e-sigarettide vedelike hind langes nende toodete aktsiisiga maksustamise peatamise tõttu 2021. aastal kuni 2022. aasta lõpuni. </w:t>
      </w:r>
      <w:r w:rsidR="00204939" w:rsidRPr="004C0D96">
        <w:rPr>
          <w:rFonts w:ascii="Times New Roman" w:hAnsi="Times New Roman" w:cs="Times New Roman"/>
          <w:sz w:val="24"/>
          <w:szCs w:val="24"/>
          <w:lang w:eastAsia="zh-CN"/>
        </w:rPr>
        <w:t xml:space="preserve">Kui sigarettide kaalutud keskmisest jaehinnast moodustab aktsiisisumma </w:t>
      </w:r>
      <w:r w:rsidR="00204939" w:rsidRPr="004C0D96">
        <w:rPr>
          <w:rFonts w:ascii="Times New Roman" w:hAnsi="Times New Roman" w:cs="Times New Roman"/>
          <w:i/>
          <w:iCs/>
          <w:sz w:val="24"/>
          <w:szCs w:val="24"/>
          <w:lang w:eastAsia="zh-CN"/>
        </w:rPr>
        <w:t>ca</w:t>
      </w:r>
      <w:r w:rsidR="00204939" w:rsidRPr="004C0D96">
        <w:rPr>
          <w:rFonts w:ascii="Times New Roman" w:hAnsi="Times New Roman" w:cs="Times New Roman"/>
          <w:sz w:val="24"/>
          <w:szCs w:val="24"/>
          <w:lang w:eastAsia="zh-CN"/>
        </w:rPr>
        <w:t xml:space="preserve"> 68%, siis kuumutatavate sigarettide ehk tubakapulkade aktsiisisumma on </w:t>
      </w:r>
      <w:r w:rsidR="00204939" w:rsidRPr="00343370">
        <w:rPr>
          <w:rFonts w:ascii="Times New Roman" w:hAnsi="Times New Roman" w:cs="Times New Roman"/>
          <w:i/>
          <w:iCs/>
          <w:sz w:val="24"/>
          <w:szCs w:val="24"/>
          <w:lang w:eastAsia="zh-CN"/>
        </w:rPr>
        <w:t xml:space="preserve">ca </w:t>
      </w:r>
      <w:r w:rsidR="00204939" w:rsidRPr="004C0D96">
        <w:rPr>
          <w:rFonts w:ascii="Times New Roman" w:hAnsi="Times New Roman" w:cs="Times New Roman"/>
          <w:sz w:val="24"/>
          <w:szCs w:val="24"/>
          <w:lang w:eastAsia="zh-CN"/>
        </w:rPr>
        <w:t xml:space="preserve">12% toodete hinnast. Lähiajal on plaanis analüüsida fikseeritud ja proportsionaalsest osast koosneva aktsiisimäära kohaldamisala  laiendamist. Selle tulemusena peaks aktsiisierinevus tubakatoodete liikide lõikes vähenema. </w:t>
      </w:r>
    </w:p>
    <w:p w14:paraId="5F0E26C5" w14:textId="77777777" w:rsidR="004C0333" w:rsidRDefault="004C0333" w:rsidP="00A51952">
      <w:pPr>
        <w:spacing w:after="0" w:line="240" w:lineRule="auto"/>
        <w:jc w:val="both"/>
        <w:rPr>
          <w:rFonts w:ascii="Times New Roman" w:hAnsi="Times New Roman" w:cs="Times New Roman"/>
          <w:sz w:val="24"/>
          <w:szCs w:val="24"/>
          <w:lang w:eastAsia="zh-CN"/>
        </w:rPr>
      </w:pPr>
    </w:p>
    <w:p w14:paraId="071D853D" w14:textId="2B5467D8" w:rsidR="005133F3" w:rsidRPr="004C0D96" w:rsidRDefault="00A51952" w:rsidP="005133F3">
      <w:pPr>
        <w:spacing w:after="0" w:line="240" w:lineRule="auto"/>
        <w:jc w:val="both"/>
        <w:rPr>
          <w:rFonts w:ascii="Times New Roman" w:hAnsi="Times New Roman" w:cs="Times New Roman"/>
          <w:sz w:val="24"/>
          <w:szCs w:val="24"/>
          <w:lang w:eastAsia="zh-CN"/>
        </w:rPr>
      </w:pPr>
      <w:r w:rsidRPr="00127558">
        <w:rPr>
          <w:rFonts w:ascii="Times New Roman" w:hAnsi="Times New Roman" w:cs="Times New Roman"/>
          <w:sz w:val="24"/>
          <w:szCs w:val="24"/>
          <w:lang w:eastAsia="zh-CN"/>
        </w:rPr>
        <w:t>Järgmise aasta kaks aktsiisimäära tõusu toovad kaasa keskmise sigaretipaki 11,4% kallinemise ning 6,5% tarbimise languse. Sarnaselt alkoholile on sigarettide ette varumine üsna tavapärane</w:t>
      </w:r>
      <w:r w:rsidR="009C1488">
        <w:rPr>
          <w:rFonts w:ascii="Times New Roman" w:hAnsi="Times New Roman" w:cs="Times New Roman"/>
          <w:sz w:val="24"/>
          <w:szCs w:val="24"/>
          <w:lang w:eastAsia="zh-CN"/>
        </w:rPr>
        <w:t>.</w:t>
      </w:r>
      <w:r w:rsidRPr="00127558">
        <w:rPr>
          <w:rFonts w:ascii="Times New Roman" w:hAnsi="Times New Roman" w:cs="Times New Roman"/>
          <w:sz w:val="24"/>
          <w:szCs w:val="24"/>
          <w:lang w:eastAsia="zh-CN"/>
        </w:rPr>
        <w:t xml:space="preserve"> </w:t>
      </w:r>
      <w:r w:rsidR="009C1488" w:rsidRPr="004C0D96">
        <w:rPr>
          <w:rFonts w:ascii="Times New Roman" w:hAnsi="Times New Roman" w:cs="Times New Roman"/>
          <w:sz w:val="24"/>
          <w:szCs w:val="24"/>
          <w:lang w:eastAsia="zh-CN"/>
        </w:rPr>
        <w:t>Tubakatoodete aktsiisitõusueelsete varude soetamist piiratakse müügipiirangu</w:t>
      </w:r>
      <w:r w:rsidR="005760DE" w:rsidRPr="004C0D96">
        <w:rPr>
          <w:rFonts w:ascii="Times New Roman" w:hAnsi="Times New Roman" w:cs="Times New Roman"/>
          <w:sz w:val="24"/>
          <w:szCs w:val="24"/>
          <w:lang w:eastAsia="zh-CN"/>
        </w:rPr>
        <w:t xml:space="preserve"> rakendamisega. Muudetakse </w:t>
      </w:r>
      <w:r w:rsidR="009C1488" w:rsidRPr="004C0D96">
        <w:rPr>
          <w:rFonts w:ascii="Times New Roman" w:hAnsi="Times New Roman" w:cs="Times New Roman"/>
          <w:sz w:val="24"/>
          <w:szCs w:val="24"/>
          <w:lang w:eastAsia="zh-CN"/>
        </w:rPr>
        <w:t>maksumärgi kujundus</w:t>
      </w:r>
      <w:r w:rsidR="005760DE" w:rsidRPr="004C0D96">
        <w:rPr>
          <w:rFonts w:ascii="Times New Roman" w:hAnsi="Times New Roman" w:cs="Times New Roman"/>
          <w:sz w:val="24"/>
          <w:szCs w:val="24"/>
          <w:lang w:eastAsia="zh-CN"/>
        </w:rPr>
        <w:t>t.</w:t>
      </w:r>
      <w:r w:rsidR="009C1488" w:rsidRPr="004C0D96">
        <w:rPr>
          <w:rFonts w:ascii="Times New Roman" w:hAnsi="Times New Roman" w:cs="Times New Roman"/>
          <w:sz w:val="24"/>
          <w:szCs w:val="24"/>
          <w:lang w:eastAsia="zh-CN"/>
        </w:rPr>
        <w:t xml:space="preserve"> Müügipiirangu kohaldamisel võib vana maksumärgiga tooteid müüa kolm kalendrikuud müügipiirangu jõusutmisest. See on üleminekuaeg vanalt aktsiisilt uuele. </w:t>
      </w:r>
      <w:r w:rsidRPr="004C0D96">
        <w:rPr>
          <w:rFonts w:ascii="Times New Roman" w:hAnsi="Times New Roman" w:cs="Times New Roman"/>
          <w:sz w:val="24"/>
          <w:szCs w:val="24"/>
          <w:lang w:eastAsia="zh-CN"/>
        </w:rPr>
        <w:t xml:space="preserve">Viimased aktsiisimäära tõusud on näidanud, et kuni 5% aktsiisimäära tõusude korral on varud sisuliselt olematud ja juba uue aktsiisimäära kehtimise esimesel kuul on deklareerimised tavapärased. </w:t>
      </w:r>
      <w:r w:rsidR="009C1488" w:rsidRPr="004C0D96">
        <w:rPr>
          <w:rFonts w:ascii="Times New Roman" w:hAnsi="Times New Roman" w:cs="Times New Roman"/>
          <w:sz w:val="24"/>
          <w:szCs w:val="24"/>
          <w:lang w:eastAsia="zh-CN"/>
        </w:rPr>
        <w:t>Järgmise aasta (2025) suvel võivad tubakatoodete varumise kogused tavapärasest erineda</w:t>
      </w:r>
      <w:r w:rsidR="009B4BE2" w:rsidRPr="004C0D96">
        <w:rPr>
          <w:rFonts w:ascii="Times New Roman" w:hAnsi="Times New Roman" w:cs="Times New Roman"/>
          <w:sz w:val="24"/>
          <w:szCs w:val="24"/>
          <w:lang w:eastAsia="zh-CN"/>
        </w:rPr>
        <w:t xml:space="preserve"> ja ulatuda maksimaalse 3 kuu koguseni</w:t>
      </w:r>
      <w:r w:rsidR="009C1488" w:rsidRPr="004C0D96">
        <w:rPr>
          <w:rFonts w:ascii="Times New Roman" w:hAnsi="Times New Roman" w:cs="Times New Roman"/>
          <w:sz w:val="24"/>
          <w:szCs w:val="24"/>
          <w:lang w:eastAsia="zh-CN"/>
        </w:rPr>
        <w:t>, sest 5% aktsiisitõusule aasta alguses järgneb 6 kuu m</w:t>
      </w:r>
      <w:r w:rsidR="009B4BE2" w:rsidRPr="004C0D96">
        <w:rPr>
          <w:rFonts w:ascii="Times New Roman" w:hAnsi="Times New Roman" w:cs="Times New Roman"/>
          <w:sz w:val="24"/>
          <w:szCs w:val="24"/>
          <w:lang w:eastAsia="zh-CN"/>
        </w:rPr>
        <w:t>öö</w:t>
      </w:r>
      <w:r w:rsidR="009C1488" w:rsidRPr="004C0D96">
        <w:rPr>
          <w:rFonts w:ascii="Times New Roman" w:hAnsi="Times New Roman" w:cs="Times New Roman"/>
          <w:sz w:val="24"/>
          <w:szCs w:val="24"/>
          <w:lang w:eastAsia="zh-CN"/>
        </w:rPr>
        <w:t xml:space="preserve">dudes uus </w:t>
      </w:r>
      <w:r w:rsidR="009B4BE2" w:rsidRPr="004C0D96">
        <w:rPr>
          <w:rFonts w:ascii="Times New Roman" w:hAnsi="Times New Roman" w:cs="Times New Roman"/>
          <w:sz w:val="24"/>
          <w:szCs w:val="24"/>
          <w:lang w:eastAsia="zh-CN"/>
        </w:rPr>
        <w:t xml:space="preserve">5% </w:t>
      </w:r>
      <w:r w:rsidR="009C1488" w:rsidRPr="004C0D96">
        <w:rPr>
          <w:rFonts w:ascii="Times New Roman" w:hAnsi="Times New Roman" w:cs="Times New Roman"/>
          <w:sz w:val="24"/>
          <w:szCs w:val="24"/>
          <w:lang w:eastAsia="zh-CN"/>
        </w:rPr>
        <w:t xml:space="preserve">aktsiisitõus suvel, </w:t>
      </w:r>
      <w:r w:rsidR="009B4BE2" w:rsidRPr="004C0D96">
        <w:rPr>
          <w:rFonts w:ascii="Times New Roman" w:hAnsi="Times New Roman" w:cs="Times New Roman"/>
          <w:sz w:val="24"/>
          <w:szCs w:val="24"/>
          <w:lang w:eastAsia="zh-CN"/>
        </w:rPr>
        <w:t xml:space="preserve">ning samal ajal tõuseb käibemaksumäär 2 protsendipunkti. See on märkimisväärne maksumäärade tõus ühe aasta jooksul ühele tootele. </w:t>
      </w:r>
      <w:r w:rsidR="009B4BE2" w:rsidRPr="009A5FC3">
        <w:rPr>
          <w:rFonts w:ascii="Times New Roman" w:hAnsi="Times New Roman" w:cs="Times New Roman"/>
          <w:sz w:val="24"/>
          <w:szCs w:val="24"/>
          <w:lang w:eastAsia="zh-CN"/>
        </w:rPr>
        <w:t>Tubakatoo</w:t>
      </w:r>
      <w:r w:rsidR="009B4BE2" w:rsidRPr="004C0D96">
        <w:rPr>
          <w:rFonts w:ascii="Times New Roman" w:hAnsi="Times New Roman" w:cs="Times New Roman"/>
          <w:sz w:val="24"/>
          <w:szCs w:val="24"/>
          <w:lang w:eastAsia="zh-CN"/>
        </w:rPr>
        <w:t>dete varude piiramise korral</w:t>
      </w:r>
      <w:r w:rsidR="00E94812" w:rsidRPr="004C0D96">
        <w:rPr>
          <w:rFonts w:ascii="Times New Roman" w:hAnsi="Times New Roman" w:cs="Times New Roman"/>
          <w:sz w:val="24"/>
          <w:szCs w:val="24"/>
          <w:lang w:eastAsia="zh-CN"/>
        </w:rPr>
        <w:t xml:space="preserve"> 2025. aasta suvel</w:t>
      </w:r>
      <w:r w:rsidR="009B4BE2" w:rsidRPr="004C0D96">
        <w:rPr>
          <w:rFonts w:ascii="Times New Roman" w:hAnsi="Times New Roman" w:cs="Times New Roman"/>
          <w:sz w:val="24"/>
          <w:szCs w:val="24"/>
          <w:lang w:eastAsia="zh-CN"/>
        </w:rPr>
        <w:t xml:space="preserve"> või</w:t>
      </w:r>
      <w:r w:rsidR="009A5FC3">
        <w:rPr>
          <w:rFonts w:ascii="Times New Roman" w:hAnsi="Times New Roman" w:cs="Times New Roman"/>
          <w:sz w:val="24"/>
          <w:szCs w:val="24"/>
          <w:lang w:eastAsia="zh-CN"/>
        </w:rPr>
        <w:t xml:space="preserve">vad ettevõtjad soetada </w:t>
      </w:r>
      <w:r w:rsidR="009B4BE2" w:rsidRPr="004C0D96">
        <w:rPr>
          <w:rFonts w:ascii="Times New Roman" w:hAnsi="Times New Roman" w:cs="Times New Roman"/>
          <w:sz w:val="24"/>
          <w:szCs w:val="24"/>
          <w:lang w:eastAsia="zh-CN"/>
        </w:rPr>
        <w:t>maksimaalsed kolme</w:t>
      </w:r>
      <w:r w:rsidR="006B10A8">
        <w:rPr>
          <w:rFonts w:ascii="Times New Roman" w:hAnsi="Times New Roman" w:cs="Times New Roman"/>
          <w:sz w:val="24"/>
          <w:szCs w:val="24"/>
          <w:lang w:eastAsia="zh-CN"/>
        </w:rPr>
        <w:t xml:space="preserve"> </w:t>
      </w:r>
      <w:r w:rsidR="009B4BE2" w:rsidRPr="004C0D96">
        <w:rPr>
          <w:rFonts w:ascii="Times New Roman" w:hAnsi="Times New Roman" w:cs="Times New Roman"/>
          <w:sz w:val="24"/>
          <w:szCs w:val="24"/>
          <w:lang w:eastAsia="zh-CN"/>
        </w:rPr>
        <w:t>kuu varud ja uus suvel jõust</w:t>
      </w:r>
      <w:r w:rsidR="006B10A8">
        <w:rPr>
          <w:rFonts w:ascii="Times New Roman" w:hAnsi="Times New Roman" w:cs="Times New Roman"/>
          <w:sz w:val="24"/>
          <w:szCs w:val="24"/>
          <w:lang w:eastAsia="zh-CN"/>
        </w:rPr>
        <w:t>u</w:t>
      </w:r>
      <w:r w:rsidR="009B4BE2" w:rsidRPr="004C0D96">
        <w:rPr>
          <w:rFonts w:ascii="Times New Roman" w:hAnsi="Times New Roman" w:cs="Times New Roman"/>
          <w:sz w:val="24"/>
          <w:szCs w:val="24"/>
          <w:lang w:eastAsia="zh-CN"/>
        </w:rPr>
        <w:t xml:space="preserve">nud määr kohaldub vaid </w:t>
      </w:r>
      <w:r w:rsidR="004C0D96" w:rsidRPr="004C0D96">
        <w:rPr>
          <w:rFonts w:ascii="Times New Roman" w:hAnsi="Times New Roman" w:cs="Times New Roman"/>
          <w:sz w:val="24"/>
          <w:szCs w:val="24"/>
          <w:lang w:eastAsia="zh-CN"/>
        </w:rPr>
        <w:t xml:space="preserve">viimaseks </w:t>
      </w:r>
      <w:r w:rsidR="009B4BE2" w:rsidRPr="004C0D96">
        <w:rPr>
          <w:rFonts w:ascii="Times New Roman" w:hAnsi="Times New Roman" w:cs="Times New Roman"/>
          <w:sz w:val="24"/>
          <w:szCs w:val="24"/>
          <w:lang w:eastAsia="zh-CN"/>
        </w:rPr>
        <w:t>kolmeks kuuks 202</w:t>
      </w:r>
      <w:r w:rsidR="00D32774" w:rsidRPr="004C0D96">
        <w:rPr>
          <w:rFonts w:ascii="Times New Roman" w:hAnsi="Times New Roman" w:cs="Times New Roman"/>
          <w:sz w:val="24"/>
          <w:szCs w:val="24"/>
          <w:lang w:eastAsia="zh-CN"/>
        </w:rPr>
        <w:t>5</w:t>
      </w:r>
      <w:r w:rsidR="009B4BE2" w:rsidRPr="004C0D96">
        <w:rPr>
          <w:rFonts w:ascii="Times New Roman" w:hAnsi="Times New Roman" w:cs="Times New Roman"/>
          <w:sz w:val="24"/>
          <w:szCs w:val="24"/>
          <w:lang w:eastAsia="zh-CN"/>
        </w:rPr>
        <w:t xml:space="preserve">. aastal. </w:t>
      </w:r>
      <w:r w:rsidR="00901D6C" w:rsidRPr="004C0D96">
        <w:rPr>
          <w:rFonts w:ascii="Times New Roman" w:hAnsi="Times New Roman" w:cs="Times New Roman"/>
          <w:sz w:val="24"/>
          <w:szCs w:val="24"/>
          <w:lang w:eastAsia="zh-CN"/>
        </w:rPr>
        <w:t xml:space="preserve">On </w:t>
      </w:r>
      <w:r w:rsidR="00901D6C" w:rsidRPr="00E62A19">
        <w:rPr>
          <w:rFonts w:ascii="Times New Roman" w:hAnsi="Times New Roman" w:cs="Times New Roman"/>
          <w:sz w:val="24"/>
          <w:szCs w:val="24"/>
          <w:lang w:eastAsia="zh-CN"/>
        </w:rPr>
        <w:t xml:space="preserve">risk, et selle stsenaariumi kohaselt võib suvel jõustunud aktsiisiga sigarettide aasta viimaste kuude </w:t>
      </w:r>
      <w:r w:rsidR="00D32774" w:rsidRPr="00E62A19">
        <w:rPr>
          <w:rFonts w:ascii="Times New Roman" w:hAnsi="Times New Roman" w:cs="Times New Roman"/>
          <w:sz w:val="24"/>
          <w:szCs w:val="24"/>
          <w:lang w:eastAsia="zh-CN"/>
        </w:rPr>
        <w:t xml:space="preserve">(3 kuud) </w:t>
      </w:r>
      <w:r w:rsidR="00901D6C" w:rsidRPr="00E62A19">
        <w:rPr>
          <w:rFonts w:ascii="Times New Roman" w:hAnsi="Times New Roman" w:cs="Times New Roman"/>
          <w:sz w:val="24"/>
          <w:szCs w:val="24"/>
          <w:lang w:eastAsia="zh-CN"/>
        </w:rPr>
        <w:t>läbimüük osutuda kesiseks</w:t>
      </w:r>
      <w:r w:rsidR="006B10A8" w:rsidRPr="00E62A19">
        <w:rPr>
          <w:rFonts w:ascii="Times New Roman" w:hAnsi="Times New Roman" w:cs="Times New Roman"/>
          <w:sz w:val="24"/>
          <w:szCs w:val="24"/>
          <w:lang w:eastAsia="zh-CN"/>
        </w:rPr>
        <w:t xml:space="preserve"> </w:t>
      </w:r>
      <w:r w:rsidR="00901D6C" w:rsidRPr="00E62A19">
        <w:rPr>
          <w:rFonts w:ascii="Times New Roman" w:hAnsi="Times New Roman" w:cs="Times New Roman"/>
          <w:sz w:val="24"/>
          <w:szCs w:val="24"/>
          <w:lang w:eastAsia="zh-CN"/>
        </w:rPr>
        <w:t xml:space="preserve">ning järgmisel aastal </w:t>
      </w:r>
      <w:r w:rsidR="006B10A8" w:rsidRPr="00E62A19">
        <w:rPr>
          <w:rFonts w:ascii="Times New Roman" w:hAnsi="Times New Roman" w:cs="Times New Roman"/>
          <w:sz w:val="24"/>
          <w:szCs w:val="24"/>
          <w:lang w:eastAsia="zh-CN"/>
        </w:rPr>
        <w:t xml:space="preserve">võidakse </w:t>
      </w:r>
      <w:r w:rsidR="00901D6C" w:rsidRPr="00E62A19">
        <w:rPr>
          <w:rFonts w:ascii="Times New Roman" w:hAnsi="Times New Roman" w:cs="Times New Roman"/>
          <w:sz w:val="24"/>
          <w:szCs w:val="24"/>
          <w:lang w:eastAsia="zh-CN"/>
        </w:rPr>
        <w:t>taotleda massiliselt tagasi aktsiis</w:t>
      </w:r>
      <w:r w:rsidR="00D32774" w:rsidRPr="00E62A19">
        <w:rPr>
          <w:rFonts w:ascii="Times New Roman" w:hAnsi="Times New Roman" w:cs="Times New Roman"/>
          <w:sz w:val="24"/>
          <w:szCs w:val="24"/>
          <w:lang w:eastAsia="zh-CN"/>
        </w:rPr>
        <w:t>i</w:t>
      </w:r>
      <w:r w:rsidR="00901D6C" w:rsidRPr="00E62A19">
        <w:rPr>
          <w:rFonts w:ascii="Times New Roman" w:hAnsi="Times New Roman" w:cs="Times New Roman"/>
          <w:sz w:val="24"/>
          <w:szCs w:val="24"/>
          <w:lang w:eastAsia="zh-CN"/>
        </w:rPr>
        <w:t>, mida maksti suvel jõust</w:t>
      </w:r>
      <w:r w:rsidR="006B10A8" w:rsidRPr="00E62A19">
        <w:rPr>
          <w:rFonts w:ascii="Times New Roman" w:hAnsi="Times New Roman" w:cs="Times New Roman"/>
          <w:sz w:val="24"/>
          <w:szCs w:val="24"/>
          <w:lang w:eastAsia="zh-CN"/>
        </w:rPr>
        <w:t>u</w:t>
      </w:r>
      <w:r w:rsidR="00901D6C" w:rsidRPr="00E62A19">
        <w:rPr>
          <w:rFonts w:ascii="Times New Roman" w:hAnsi="Times New Roman" w:cs="Times New Roman"/>
          <w:sz w:val="24"/>
          <w:szCs w:val="24"/>
          <w:lang w:eastAsia="zh-CN"/>
        </w:rPr>
        <w:t xml:space="preserve">nud määra alusel. </w:t>
      </w:r>
      <w:r w:rsidR="006B10A8" w:rsidRPr="00E62A19">
        <w:rPr>
          <w:rFonts w:ascii="Times New Roman" w:hAnsi="Times New Roman" w:cs="Times New Roman"/>
          <w:sz w:val="24"/>
          <w:szCs w:val="24"/>
          <w:lang w:eastAsia="zh-CN"/>
        </w:rPr>
        <w:t>See mõjutab eelarvetulu.</w:t>
      </w:r>
      <w:r w:rsidR="005133F3" w:rsidRPr="00E62A19">
        <w:rPr>
          <w:rFonts w:ascii="Times New Roman" w:hAnsi="Times New Roman" w:cs="Times New Roman"/>
          <w:sz w:val="24"/>
          <w:szCs w:val="24"/>
          <w:lang w:eastAsia="zh-CN"/>
        </w:rPr>
        <w:t xml:space="preserve"> Aktsiisitulu kasvu korral </w:t>
      </w:r>
      <w:r w:rsidR="005133F3" w:rsidRPr="004C0D96">
        <w:rPr>
          <w:rFonts w:ascii="Times New Roman" w:hAnsi="Times New Roman" w:cs="Times New Roman"/>
          <w:sz w:val="24"/>
          <w:szCs w:val="24"/>
          <w:lang w:eastAsia="zh-CN"/>
        </w:rPr>
        <w:t>varumise arvelt tuleb arvestada, et see on ette saadud tulu järgmise perioodi arvelt.</w:t>
      </w:r>
    </w:p>
    <w:p w14:paraId="4C8B76EA" w14:textId="128D335B" w:rsidR="005465A3" w:rsidRPr="004C0D96" w:rsidRDefault="005465A3" w:rsidP="00A51952">
      <w:pPr>
        <w:spacing w:after="0" w:line="240" w:lineRule="auto"/>
        <w:jc w:val="both"/>
        <w:rPr>
          <w:rFonts w:ascii="Times New Roman" w:hAnsi="Times New Roman" w:cs="Times New Roman"/>
          <w:sz w:val="24"/>
          <w:szCs w:val="24"/>
          <w:lang w:eastAsia="zh-CN"/>
        </w:rPr>
      </w:pPr>
    </w:p>
    <w:p w14:paraId="2B32D1A3" w14:textId="356AA383" w:rsidR="003B79EF" w:rsidRPr="00E62A19" w:rsidRDefault="001E7B8D" w:rsidP="003B79EF">
      <w:pPr>
        <w:spacing w:after="0" w:line="240" w:lineRule="auto"/>
        <w:jc w:val="both"/>
        <w:rPr>
          <w:rFonts w:ascii="Times New Roman" w:hAnsi="Times New Roman" w:cs="Times New Roman"/>
          <w:sz w:val="24"/>
          <w:szCs w:val="24"/>
          <w:lang w:eastAsia="zh-CN"/>
        </w:rPr>
      </w:pPr>
      <w:r w:rsidRPr="00E62A19">
        <w:rPr>
          <w:rFonts w:ascii="Times New Roman" w:hAnsi="Times New Roman" w:cs="Times New Roman"/>
          <w:sz w:val="24"/>
          <w:szCs w:val="24"/>
          <w:lang w:eastAsia="zh-CN"/>
        </w:rPr>
        <w:t>Täiendav</w:t>
      </w:r>
      <w:r w:rsidR="007C0267" w:rsidRPr="00E62A19">
        <w:rPr>
          <w:rFonts w:ascii="Times New Roman" w:hAnsi="Times New Roman" w:cs="Times New Roman"/>
          <w:sz w:val="24"/>
          <w:szCs w:val="24"/>
          <w:lang w:eastAsia="zh-CN"/>
        </w:rPr>
        <w:t>ad</w:t>
      </w:r>
      <w:r w:rsidRPr="00E62A19">
        <w:rPr>
          <w:rFonts w:ascii="Times New Roman" w:hAnsi="Times New Roman" w:cs="Times New Roman"/>
          <w:sz w:val="24"/>
          <w:szCs w:val="24"/>
          <w:lang w:eastAsia="zh-CN"/>
        </w:rPr>
        <w:t xml:space="preserve"> aktsiisitõus</w:t>
      </w:r>
      <w:r w:rsidR="007C0267" w:rsidRPr="00E62A19">
        <w:rPr>
          <w:rFonts w:ascii="Times New Roman" w:hAnsi="Times New Roman" w:cs="Times New Roman"/>
          <w:sz w:val="24"/>
          <w:szCs w:val="24"/>
          <w:lang w:eastAsia="zh-CN"/>
        </w:rPr>
        <w:t xml:space="preserve">ud aastatel </w:t>
      </w:r>
      <w:r w:rsidRPr="00E62A19">
        <w:rPr>
          <w:rFonts w:ascii="Times New Roman" w:hAnsi="Times New Roman" w:cs="Times New Roman"/>
          <w:sz w:val="24"/>
          <w:szCs w:val="24"/>
          <w:lang w:eastAsia="zh-CN"/>
        </w:rPr>
        <w:t>2025</w:t>
      </w:r>
      <w:r w:rsidR="007C0267" w:rsidRPr="00E62A19">
        <w:rPr>
          <w:rFonts w:ascii="Times New Roman" w:hAnsi="Times New Roman" w:cs="Times New Roman"/>
          <w:sz w:val="24"/>
          <w:szCs w:val="24"/>
          <w:lang w:eastAsia="zh-CN"/>
        </w:rPr>
        <w:t xml:space="preserve"> ja 2026</w:t>
      </w:r>
      <w:r w:rsidRPr="00E62A19">
        <w:rPr>
          <w:rFonts w:ascii="Times New Roman" w:hAnsi="Times New Roman" w:cs="Times New Roman"/>
          <w:sz w:val="24"/>
          <w:szCs w:val="24"/>
          <w:lang w:eastAsia="zh-CN"/>
        </w:rPr>
        <w:t xml:space="preserve"> või</w:t>
      </w:r>
      <w:r w:rsidR="007C0267" w:rsidRPr="00E62A19">
        <w:rPr>
          <w:rFonts w:ascii="Times New Roman" w:hAnsi="Times New Roman" w:cs="Times New Roman"/>
          <w:sz w:val="24"/>
          <w:szCs w:val="24"/>
          <w:lang w:eastAsia="zh-CN"/>
        </w:rPr>
        <w:t xml:space="preserve">vad 2025. aasta </w:t>
      </w:r>
      <w:r w:rsidRPr="00E62A19">
        <w:rPr>
          <w:rFonts w:ascii="Times New Roman" w:hAnsi="Times New Roman" w:cs="Times New Roman"/>
          <w:sz w:val="24"/>
          <w:szCs w:val="24"/>
          <w:lang w:eastAsia="zh-CN"/>
        </w:rPr>
        <w:t xml:space="preserve">aktsiisitulu kasvatada kuni </w:t>
      </w:r>
      <w:r w:rsidR="0067162B" w:rsidRPr="00E62A19">
        <w:rPr>
          <w:rFonts w:ascii="Times New Roman" w:hAnsi="Times New Roman" w:cs="Times New Roman"/>
          <w:sz w:val="24"/>
          <w:szCs w:val="24"/>
          <w:lang w:eastAsia="zh-CN"/>
        </w:rPr>
        <w:t>10</w:t>
      </w:r>
      <w:r w:rsidRPr="00E62A19">
        <w:rPr>
          <w:rFonts w:ascii="Times New Roman" w:hAnsi="Times New Roman" w:cs="Times New Roman"/>
          <w:sz w:val="24"/>
          <w:szCs w:val="24"/>
          <w:lang w:eastAsia="zh-CN"/>
        </w:rPr>
        <w:t xml:space="preserve"> mln eurot</w:t>
      </w:r>
      <w:r w:rsidR="007C0267" w:rsidRPr="00E62A19">
        <w:rPr>
          <w:rFonts w:ascii="Times New Roman" w:hAnsi="Times New Roman" w:cs="Times New Roman"/>
          <w:sz w:val="24"/>
          <w:szCs w:val="24"/>
          <w:lang w:eastAsia="zh-CN"/>
        </w:rPr>
        <w:t xml:space="preserve"> juhul</w:t>
      </w:r>
      <w:r w:rsidRPr="00E62A19">
        <w:rPr>
          <w:rFonts w:ascii="Times New Roman" w:hAnsi="Times New Roman" w:cs="Times New Roman"/>
          <w:sz w:val="24"/>
          <w:szCs w:val="24"/>
          <w:lang w:eastAsia="zh-CN"/>
        </w:rPr>
        <w:t>, kui</w:t>
      </w:r>
      <w:r w:rsidR="007C0267" w:rsidRPr="00E62A19">
        <w:rPr>
          <w:rFonts w:ascii="Times New Roman" w:hAnsi="Times New Roman" w:cs="Times New Roman"/>
          <w:sz w:val="24"/>
          <w:szCs w:val="24"/>
          <w:lang w:eastAsia="zh-CN"/>
        </w:rPr>
        <w:t xml:space="preserve"> seoses </w:t>
      </w:r>
      <w:r w:rsidRPr="00E62A19">
        <w:rPr>
          <w:rFonts w:ascii="Times New Roman" w:hAnsi="Times New Roman" w:cs="Times New Roman"/>
          <w:sz w:val="24"/>
          <w:szCs w:val="24"/>
          <w:lang w:eastAsia="zh-CN"/>
        </w:rPr>
        <w:t>suvel</w:t>
      </w:r>
      <w:r w:rsidR="007C0267" w:rsidRPr="00E62A19">
        <w:rPr>
          <w:rFonts w:ascii="Times New Roman" w:hAnsi="Times New Roman" w:cs="Times New Roman"/>
          <w:sz w:val="24"/>
          <w:szCs w:val="24"/>
          <w:lang w:eastAsia="zh-CN"/>
        </w:rPr>
        <w:t xml:space="preserve"> toimuva aktsiisitõusuga </w:t>
      </w:r>
      <w:r w:rsidRPr="00E62A19">
        <w:rPr>
          <w:rFonts w:ascii="Times New Roman" w:hAnsi="Times New Roman" w:cs="Times New Roman"/>
          <w:sz w:val="24"/>
          <w:szCs w:val="24"/>
          <w:lang w:eastAsia="zh-CN"/>
        </w:rPr>
        <w:t xml:space="preserve"> tubakatoodete varusid ei soetata. Kui aga soetatakse </w:t>
      </w:r>
      <w:r w:rsidR="00336E42" w:rsidRPr="00E62A19">
        <w:rPr>
          <w:rFonts w:ascii="Times New Roman" w:hAnsi="Times New Roman" w:cs="Times New Roman"/>
          <w:sz w:val="24"/>
          <w:szCs w:val="24"/>
          <w:lang w:eastAsia="zh-CN"/>
        </w:rPr>
        <w:t xml:space="preserve">rohkem kui </w:t>
      </w:r>
      <w:r w:rsidRPr="00E62A19">
        <w:rPr>
          <w:rFonts w:ascii="Times New Roman" w:hAnsi="Times New Roman" w:cs="Times New Roman"/>
          <w:sz w:val="24"/>
          <w:szCs w:val="24"/>
          <w:lang w:eastAsia="zh-CN"/>
        </w:rPr>
        <w:t xml:space="preserve">ühe kuu </w:t>
      </w:r>
      <w:r w:rsidR="00336E42" w:rsidRPr="00E62A19">
        <w:rPr>
          <w:rFonts w:ascii="Times New Roman" w:hAnsi="Times New Roman" w:cs="Times New Roman"/>
          <w:sz w:val="24"/>
          <w:szCs w:val="24"/>
          <w:lang w:eastAsia="zh-CN"/>
        </w:rPr>
        <w:t xml:space="preserve">sigarettide </w:t>
      </w:r>
      <w:r w:rsidRPr="00E62A19">
        <w:rPr>
          <w:rFonts w:ascii="Times New Roman" w:hAnsi="Times New Roman" w:cs="Times New Roman"/>
          <w:sz w:val="24"/>
          <w:szCs w:val="24"/>
          <w:lang w:eastAsia="zh-CN"/>
        </w:rPr>
        <w:t xml:space="preserve">varud, siis </w:t>
      </w:r>
      <w:r w:rsidR="007C0267" w:rsidRPr="00E62A19">
        <w:rPr>
          <w:rFonts w:ascii="Times New Roman" w:hAnsi="Times New Roman" w:cs="Times New Roman"/>
          <w:sz w:val="24"/>
          <w:szCs w:val="24"/>
          <w:lang w:eastAsia="zh-CN"/>
        </w:rPr>
        <w:t xml:space="preserve">lisatulu suvel </w:t>
      </w:r>
      <w:r w:rsidR="00267F6D" w:rsidRPr="00E62A19">
        <w:rPr>
          <w:rFonts w:ascii="Times New Roman" w:hAnsi="Times New Roman" w:cs="Times New Roman"/>
          <w:sz w:val="24"/>
          <w:szCs w:val="24"/>
          <w:lang w:eastAsia="zh-CN"/>
        </w:rPr>
        <w:t xml:space="preserve">jõustuvast kõrgemast sigarettide aktsiisimäärast </w:t>
      </w:r>
      <w:r w:rsidR="007C0267" w:rsidRPr="00E62A19">
        <w:rPr>
          <w:rFonts w:ascii="Times New Roman" w:hAnsi="Times New Roman" w:cs="Times New Roman"/>
          <w:sz w:val="24"/>
          <w:szCs w:val="24"/>
          <w:lang w:eastAsia="zh-CN"/>
        </w:rPr>
        <w:t xml:space="preserve">ei </w:t>
      </w:r>
      <w:r w:rsidR="00336E42" w:rsidRPr="00E62A19">
        <w:rPr>
          <w:rFonts w:ascii="Times New Roman" w:hAnsi="Times New Roman" w:cs="Times New Roman"/>
          <w:sz w:val="24"/>
          <w:szCs w:val="24"/>
          <w:lang w:eastAsia="zh-CN"/>
        </w:rPr>
        <w:t xml:space="preserve">pruugi </w:t>
      </w:r>
      <w:r w:rsidR="007C0267" w:rsidRPr="00E62A19">
        <w:rPr>
          <w:rFonts w:ascii="Times New Roman" w:hAnsi="Times New Roman" w:cs="Times New Roman"/>
          <w:sz w:val="24"/>
          <w:szCs w:val="24"/>
          <w:lang w:eastAsia="zh-CN"/>
        </w:rPr>
        <w:t>laeku</w:t>
      </w:r>
      <w:r w:rsidR="00336E42" w:rsidRPr="00E62A19">
        <w:rPr>
          <w:rFonts w:ascii="Times New Roman" w:hAnsi="Times New Roman" w:cs="Times New Roman"/>
          <w:sz w:val="24"/>
          <w:szCs w:val="24"/>
          <w:lang w:eastAsia="zh-CN"/>
        </w:rPr>
        <w:t>da või laekub oodatust oluliselt vähem</w:t>
      </w:r>
      <w:r w:rsidR="007C0267" w:rsidRPr="00E62A19">
        <w:rPr>
          <w:rFonts w:ascii="Times New Roman" w:hAnsi="Times New Roman" w:cs="Times New Roman"/>
          <w:sz w:val="24"/>
          <w:szCs w:val="24"/>
          <w:lang w:eastAsia="zh-CN"/>
        </w:rPr>
        <w:t xml:space="preserve">. </w:t>
      </w:r>
      <w:r w:rsidR="00267F6D" w:rsidRPr="00E62A19">
        <w:rPr>
          <w:rFonts w:ascii="Times New Roman" w:hAnsi="Times New Roman" w:cs="Times New Roman"/>
          <w:sz w:val="24"/>
          <w:szCs w:val="24"/>
          <w:lang w:eastAsia="zh-CN"/>
        </w:rPr>
        <w:t>Sigarettidelt planeeritud a</w:t>
      </w:r>
      <w:r w:rsidR="007C0267" w:rsidRPr="00E62A19">
        <w:rPr>
          <w:rFonts w:ascii="Times New Roman" w:hAnsi="Times New Roman" w:cs="Times New Roman"/>
          <w:sz w:val="24"/>
          <w:szCs w:val="24"/>
          <w:lang w:eastAsia="zh-CN"/>
        </w:rPr>
        <w:t>ktsiisitulu 7 mln eurot sisaldab aktsiisisummat 4,2 m</w:t>
      </w:r>
      <w:r w:rsidR="006520D6" w:rsidRPr="00E62A19">
        <w:rPr>
          <w:rFonts w:ascii="Times New Roman" w:hAnsi="Times New Roman" w:cs="Times New Roman"/>
          <w:sz w:val="24"/>
          <w:szCs w:val="24"/>
          <w:lang w:eastAsia="zh-CN"/>
        </w:rPr>
        <w:t>ln</w:t>
      </w:r>
      <w:r w:rsidR="007C0267" w:rsidRPr="00E62A19">
        <w:rPr>
          <w:rFonts w:ascii="Times New Roman" w:hAnsi="Times New Roman" w:cs="Times New Roman"/>
          <w:sz w:val="24"/>
          <w:szCs w:val="24"/>
          <w:lang w:eastAsia="zh-CN"/>
        </w:rPr>
        <w:t xml:space="preserve"> eurot, mis</w:t>
      </w:r>
      <w:r w:rsidR="005008D5" w:rsidRPr="00E62A19">
        <w:rPr>
          <w:rFonts w:ascii="Times New Roman" w:hAnsi="Times New Roman" w:cs="Times New Roman"/>
          <w:sz w:val="24"/>
          <w:szCs w:val="24"/>
          <w:lang w:eastAsia="zh-CN"/>
        </w:rPr>
        <w:t xml:space="preserve"> laekub</w:t>
      </w:r>
      <w:r w:rsidR="007C0267" w:rsidRPr="00E62A19">
        <w:rPr>
          <w:rFonts w:ascii="Times New Roman" w:hAnsi="Times New Roman" w:cs="Times New Roman"/>
          <w:sz w:val="24"/>
          <w:szCs w:val="24"/>
          <w:lang w:eastAsia="zh-CN"/>
        </w:rPr>
        <w:t xml:space="preserve"> 2025. aastal </w:t>
      </w:r>
      <w:r w:rsidR="005008D5" w:rsidRPr="00E62A19">
        <w:rPr>
          <w:rFonts w:ascii="Times New Roman" w:hAnsi="Times New Roman" w:cs="Times New Roman"/>
          <w:sz w:val="24"/>
          <w:szCs w:val="24"/>
          <w:lang w:eastAsia="zh-CN"/>
        </w:rPr>
        <w:t xml:space="preserve">tubakatoodete </w:t>
      </w:r>
      <w:r w:rsidR="007C0267" w:rsidRPr="00E62A19">
        <w:rPr>
          <w:rFonts w:ascii="Times New Roman" w:hAnsi="Times New Roman" w:cs="Times New Roman"/>
          <w:sz w:val="24"/>
          <w:szCs w:val="24"/>
          <w:lang w:eastAsia="zh-CN"/>
        </w:rPr>
        <w:t>varudelt, mida</w:t>
      </w:r>
      <w:r w:rsidR="005008D5" w:rsidRPr="00E62A19">
        <w:rPr>
          <w:rFonts w:ascii="Times New Roman" w:hAnsi="Times New Roman" w:cs="Times New Roman"/>
          <w:sz w:val="24"/>
          <w:szCs w:val="24"/>
          <w:lang w:eastAsia="zh-CN"/>
        </w:rPr>
        <w:t xml:space="preserve"> ettevõtjad teevad </w:t>
      </w:r>
      <w:r w:rsidRPr="00E62A19">
        <w:rPr>
          <w:rFonts w:ascii="Times New Roman" w:hAnsi="Times New Roman" w:cs="Times New Roman"/>
          <w:sz w:val="24"/>
          <w:szCs w:val="24"/>
          <w:lang w:eastAsia="zh-CN"/>
        </w:rPr>
        <w:t xml:space="preserve">2026. aasta aktsiisitõusu </w:t>
      </w:r>
      <w:r w:rsidR="005008D5" w:rsidRPr="00E62A19">
        <w:rPr>
          <w:rFonts w:ascii="Times New Roman" w:hAnsi="Times New Roman" w:cs="Times New Roman"/>
          <w:sz w:val="24"/>
          <w:szCs w:val="24"/>
          <w:lang w:eastAsia="zh-CN"/>
        </w:rPr>
        <w:t xml:space="preserve">(+10%) </w:t>
      </w:r>
      <w:r w:rsidRPr="00E62A19">
        <w:rPr>
          <w:rFonts w:ascii="Times New Roman" w:hAnsi="Times New Roman" w:cs="Times New Roman"/>
          <w:sz w:val="24"/>
          <w:szCs w:val="24"/>
          <w:lang w:eastAsia="zh-CN"/>
        </w:rPr>
        <w:t>mõju edasilükkamiseks</w:t>
      </w:r>
      <w:r w:rsidR="005008D5" w:rsidRPr="00E62A19">
        <w:rPr>
          <w:rFonts w:ascii="Times New Roman" w:hAnsi="Times New Roman" w:cs="Times New Roman"/>
          <w:sz w:val="24"/>
          <w:szCs w:val="24"/>
          <w:lang w:eastAsia="zh-CN"/>
        </w:rPr>
        <w:t xml:space="preserve"> ning</w:t>
      </w:r>
      <w:r w:rsidRPr="00E62A19">
        <w:rPr>
          <w:rFonts w:ascii="Times New Roman" w:hAnsi="Times New Roman" w:cs="Times New Roman"/>
          <w:sz w:val="24"/>
          <w:szCs w:val="24"/>
          <w:lang w:eastAsia="zh-CN"/>
        </w:rPr>
        <w:t xml:space="preserve"> selle summa võrra laekub vähem </w:t>
      </w:r>
      <w:r w:rsidR="00D32774" w:rsidRPr="00E62A19">
        <w:rPr>
          <w:rFonts w:ascii="Times New Roman" w:hAnsi="Times New Roman" w:cs="Times New Roman"/>
          <w:sz w:val="24"/>
          <w:szCs w:val="24"/>
          <w:lang w:eastAsia="zh-CN"/>
        </w:rPr>
        <w:t xml:space="preserve">aktsiisi </w:t>
      </w:r>
      <w:r w:rsidRPr="00E62A19">
        <w:rPr>
          <w:rFonts w:ascii="Times New Roman" w:hAnsi="Times New Roman" w:cs="Times New Roman"/>
          <w:sz w:val="24"/>
          <w:szCs w:val="24"/>
          <w:lang w:eastAsia="zh-CN"/>
        </w:rPr>
        <w:t>2026.</w:t>
      </w:r>
      <w:r w:rsidR="005008D5" w:rsidRPr="00E62A19">
        <w:rPr>
          <w:rFonts w:ascii="Times New Roman" w:hAnsi="Times New Roman" w:cs="Times New Roman"/>
          <w:sz w:val="24"/>
          <w:szCs w:val="24"/>
          <w:lang w:eastAsia="zh-CN"/>
        </w:rPr>
        <w:t xml:space="preserve"> </w:t>
      </w:r>
      <w:r w:rsidRPr="00E62A19">
        <w:rPr>
          <w:rFonts w:ascii="Times New Roman" w:hAnsi="Times New Roman" w:cs="Times New Roman"/>
          <w:sz w:val="24"/>
          <w:szCs w:val="24"/>
          <w:lang w:eastAsia="zh-CN"/>
        </w:rPr>
        <w:t>aasta</w:t>
      </w:r>
      <w:r w:rsidR="00267F6D" w:rsidRPr="00E62A19">
        <w:rPr>
          <w:rFonts w:ascii="Times New Roman" w:hAnsi="Times New Roman" w:cs="Times New Roman"/>
          <w:sz w:val="24"/>
          <w:szCs w:val="24"/>
          <w:lang w:eastAsia="zh-CN"/>
        </w:rPr>
        <w:t>l</w:t>
      </w:r>
      <w:r w:rsidRPr="00E62A19">
        <w:rPr>
          <w:rFonts w:ascii="Times New Roman" w:hAnsi="Times New Roman" w:cs="Times New Roman"/>
          <w:sz w:val="24"/>
          <w:szCs w:val="24"/>
          <w:lang w:eastAsia="zh-CN"/>
        </w:rPr>
        <w:t xml:space="preserve">. </w:t>
      </w:r>
      <w:r w:rsidR="005008D5" w:rsidRPr="00E62A19">
        <w:rPr>
          <w:rFonts w:ascii="Times New Roman" w:hAnsi="Times New Roman" w:cs="Times New Roman"/>
          <w:sz w:val="24"/>
          <w:szCs w:val="24"/>
          <w:lang w:eastAsia="zh-CN"/>
        </w:rPr>
        <w:t xml:space="preserve">Arvestatud on ca 1 mln sigareti paki varudega 2025. aasta lõpus. </w:t>
      </w:r>
      <w:r w:rsidRPr="00E62A19">
        <w:rPr>
          <w:rFonts w:ascii="Times New Roman" w:hAnsi="Times New Roman" w:cs="Times New Roman"/>
          <w:sz w:val="24"/>
          <w:szCs w:val="24"/>
          <w:lang w:eastAsia="zh-CN"/>
        </w:rPr>
        <w:t xml:space="preserve">Hinnanguliselt kuni </w:t>
      </w:r>
      <w:r w:rsidR="00267F6D" w:rsidRPr="00E62A19">
        <w:rPr>
          <w:rFonts w:ascii="Times New Roman" w:hAnsi="Times New Roman" w:cs="Times New Roman"/>
          <w:sz w:val="24"/>
          <w:szCs w:val="24"/>
          <w:lang w:eastAsia="zh-CN"/>
        </w:rPr>
        <w:t>2,7</w:t>
      </w:r>
      <w:r w:rsidRPr="00E62A19">
        <w:rPr>
          <w:rFonts w:ascii="Times New Roman" w:hAnsi="Times New Roman" w:cs="Times New Roman"/>
          <w:sz w:val="24"/>
          <w:szCs w:val="24"/>
          <w:lang w:eastAsia="zh-CN"/>
        </w:rPr>
        <w:t xml:space="preserve"> mln eurot võib </w:t>
      </w:r>
      <w:r w:rsidR="005008D5" w:rsidRPr="00E62A19">
        <w:rPr>
          <w:rFonts w:ascii="Times New Roman" w:hAnsi="Times New Roman" w:cs="Times New Roman"/>
          <w:sz w:val="24"/>
          <w:szCs w:val="24"/>
          <w:lang w:eastAsia="zh-CN"/>
        </w:rPr>
        <w:t xml:space="preserve">2025. aastal </w:t>
      </w:r>
      <w:r w:rsidRPr="00E62A19">
        <w:rPr>
          <w:rFonts w:ascii="Times New Roman" w:hAnsi="Times New Roman" w:cs="Times New Roman"/>
          <w:sz w:val="24"/>
          <w:szCs w:val="24"/>
          <w:lang w:eastAsia="zh-CN"/>
        </w:rPr>
        <w:t>laekuda suvel toimu</w:t>
      </w:r>
      <w:r w:rsidR="00267F6D" w:rsidRPr="00E62A19">
        <w:rPr>
          <w:rFonts w:ascii="Times New Roman" w:hAnsi="Times New Roman" w:cs="Times New Roman"/>
          <w:sz w:val="24"/>
          <w:szCs w:val="24"/>
          <w:lang w:eastAsia="zh-CN"/>
        </w:rPr>
        <w:t>va</w:t>
      </w:r>
      <w:r w:rsidRPr="00E62A19">
        <w:rPr>
          <w:rFonts w:ascii="Times New Roman" w:hAnsi="Times New Roman" w:cs="Times New Roman"/>
          <w:sz w:val="24"/>
          <w:szCs w:val="24"/>
          <w:lang w:eastAsia="zh-CN"/>
        </w:rPr>
        <w:t xml:space="preserve"> aktsiisitõusu arvelt</w:t>
      </w:r>
      <w:r w:rsidR="007C0267" w:rsidRPr="00E62A19">
        <w:rPr>
          <w:rFonts w:ascii="Times New Roman" w:hAnsi="Times New Roman" w:cs="Times New Roman"/>
          <w:sz w:val="24"/>
          <w:szCs w:val="24"/>
          <w:lang w:eastAsia="zh-CN"/>
        </w:rPr>
        <w:t>, kui ei tehta varusid</w:t>
      </w:r>
      <w:r w:rsidR="00267F6D" w:rsidRPr="00E62A19">
        <w:rPr>
          <w:rFonts w:ascii="Times New Roman" w:hAnsi="Times New Roman" w:cs="Times New Roman"/>
          <w:sz w:val="24"/>
          <w:szCs w:val="24"/>
          <w:lang w:eastAsia="zh-CN"/>
        </w:rPr>
        <w:t xml:space="preserve"> aasta keskel. Aktsiisitulu </w:t>
      </w:r>
      <w:r w:rsidR="00DB1372" w:rsidRPr="00E62A19">
        <w:rPr>
          <w:rFonts w:ascii="Times New Roman" w:hAnsi="Times New Roman" w:cs="Times New Roman"/>
          <w:sz w:val="24"/>
          <w:szCs w:val="24"/>
          <w:lang w:eastAsia="zh-CN"/>
        </w:rPr>
        <w:t>l</w:t>
      </w:r>
      <w:r w:rsidR="00267F6D" w:rsidRPr="00E62A19">
        <w:rPr>
          <w:rFonts w:ascii="Times New Roman" w:hAnsi="Times New Roman" w:cs="Times New Roman"/>
          <w:sz w:val="24"/>
          <w:szCs w:val="24"/>
          <w:lang w:eastAsia="zh-CN"/>
        </w:rPr>
        <w:t>igikaudu 3 m</w:t>
      </w:r>
      <w:r w:rsidR="006520D6" w:rsidRPr="00E62A19">
        <w:rPr>
          <w:rFonts w:ascii="Times New Roman" w:hAnsi="Times New Roman" w:cs="Times New Roman"/>
          <w:sz w:val="24"/>
          <w:szCs w:val="24"/>
          <w:lang w:eastAsia="zh-CN"/>
        </w:rPr>
        <w:t>ln</w:t>
      </w:r>
      <w:r w:rsidR="00267F6D" w:rsidRPr="00E62A19">
        <w:rPr>
          <w:rFonts w:ascii="Times New Roman" w:hAnsi="Times New Roman" w:cs="Times New Roman"/>
          <w:sz w:val="24"/>
          <w:szCs w:val="24"/>
          <w:lang w:eastAsia="zh-CN"/>
        </w:rPr>
        <w:t xml:space="preserve"> eurot on planeeritud</w:t>
      </w:r>
      <w:r w:rsidR="00DB1372" w:rsidRPr="00E62A19">
        <w:rPr>
          <w:rFonts w:ascii="Times New Roman" w:hAnsi="Times New Roman" w:cs="Times New Roman"/>
          <w:sz w:val="24"/>
          <w:szCs w:val="24"/>
          <w:lang w:eastAsia="zh-CN"/>
        </w:rPr>
        <w:t xml:space="preserve"> muudelt, sigarettidest erinevatelt toodetelt. </w:t>
      </w:r>
      <w:r w:rsidR="00267F6D" w:rsidRPr="00E62A19">
        <w:rPr>
          <w:rFonts w:ascii="Times New Roman" w:hAnsi="Times New Roman" w:cs="Times New Roman"/>
          <w:sz w:val="24"/>
          <w:szCs w:val="24"/>
          <w:lang w:eastAsia="zh-CN"/>
        </w:rPr>
        <w:t xml:space="preserve"> </w:t>
      </w:r>
    </w:p>
    <w:p w14:paraId="5BEFAA6F" w14:textId="77777777" w:rsidR="003B79EF" w:rsidRDefault="003B79EF" w:rsidP="003B79EF">
      <w:pPr>
        <w:spacing w:after="0" w:line="240" w:lineRule="auto"/>
        <w:jc w:val="both"/>
        <w:rPr>
          <w:rFonts w:ascii="Times New Roman" w:hAnsi="Times New Roman" w:cs="Times New Roman"/>
          <w:sz w:val="24"/>
          <w:szCs w:val="24"/>
          <w:lang w:eastAsia="zh-CN"/>
        </w:rPr>
      </w:pPr>
    </w:p>
    <w:p w14:paraId="3B5DF5CC" w14:textId="786EDBEB" w:rsidR="00A51952" w:rsidRDefault="00A51952" w:rsidP="00A51952">
      <w:pPr>
        <w:spacing w:after="0" w:line="240" w:lineRule="auto"/>
        <w:jc w:val="both"/>
        <w:rPr>
          <w:rFonts w:ascii="Times New Roman" w:hAnsi="Times New Roman" w:cs="Times New Roman"/>
          <w:sz w:val="24"/>
          <w:szCs w:val="24"/>
          <w:lang w:eastAsia="zh-CN"/>
        </w:rPr>
      </w:pPr>
      <w:r w:rsidRPr="00153231">
        <w:rPr>
          <w:rFonts w:ascii="Times New Roman" w:hAnsi="Times New Roman" w:cs="Times New Roman"/>
          <w:sz w:val="24"/>
          <w:szCs w:val="24"/>
          <w:lang w:eastAsia="zh-CN"/>
        </w:rPr>
        <w:t>2026. aasta</w:t>
      </w:r>
      <w:r w:rsidR="005008D5" w:rsidRPr="00153231">
        <w:rPr>
          <w:rFonts w:ascii="Times New Roman" w:hAnsi="Times New Roman" w:cs="Times New Roman"/>
          <w:sz w:val="24"/>
          <w:szCs w:val="24"/>
          <w:lang w:eastAsia="zh-CN"/>
        </w:rPr>
        <w:t xml:space="preserve">l sigarettide </w:t>
      </w:r>
      <w:r w:rsidRPr="00153231">
        <w:rPr>
          <w:rFonts w:ascii="Times New Roman" w:hAnsi="Times New Roman" w:cs="Times New Roman"/>
          <w:sz w:val="24"/>
          <w:szCs w:val="24"/>
          <w:lang w:eastAsia="zh-CN"/>
        </w:rPr>
        <w:t>koguste langus veidi süveneb ning jääb kokkuvõttes 7% juurde. Prognoosiperioodi kahel viimasel aastal, kui aktsiisimäära tõus on 5% aastas</w:t>
      </w:r>
      <w:r w:rsidR="005008D5" w:rsidRPr="00153231">
        <w:rPr>
          <w:rFonts w:ascii="Times New Roman" w:hAnsi="Times New Roman" w:cs="Times New Roman"/>
          <w:sz w:val="24"/>
          <w:szCs w:val="24"/>
          <w:lang w:eastAsia="zh-CN"/>
        </w:rPr>
        <w:t>,</w:t>
      </w:r>
      <w:r w:rsidRPr="00153231">
        <w:rPr>
          <w:rFonts w:ascii="Times New Roman" w:hAnsi="Times New Roman" w:cs="Times New Roman"/>
          <w:sz w:val="24"/>
          <w:szCs w:val="24"/>
          <w:lang w:eastAsia="zh-CN"/>
        </w:rPr>
        <w:t xml:space="preserve"> jääb aastane </w:t>
      </w:r>
      <w:r w:rsidR="005008D5" w:rsidRPr="00153231">
        <w:rPr>
          <w:rFonts w:ascii="Times New Roman" w:hAnsi="Times New Roman" w:cs="Times New Roman"/>
          <w:sz w:val="24"/>
          <w:szCs w:val="24"/>
          <w:lang w:eastAsia="zh-CN"/>
        </w:rPr>
        <w:t xml:space="preserve">sigarettide </w:t>
      </w:r>
      <w:r w:rsidRPr="00153231">
        <w:rPr>
          <w:rFonts w:ascii="Times New Roman" w:hAnsi="Times New Roman" w:cs="Times New Roman"/>
          <w:sz w:val="24"/>
          <w:szCs w:val="24"/>
          <w:lang w:eastAsia="zh-CN"/>
        </w:rPr>
        <w:t xml:space="preserve">koguste </w:t>
      </w:r>
      <w:r w:rsidRPr="005008D5">
        <w:rPr>
          <w:rFonts w:ascii="Times New Roman" w:hAnsi="Times New Roman" w:cs="Times New Roman"/>
          <w:sz w:val="24"/>
          <w:szCs w:val="24"/>
          <w:lang w:eastAsia="zh-CN"/>
        </w:rPr>
        <w:t xml:space="preserve">langus keskmiselt 3% juurde. </w:t>
      </w:r>
    </w:p>
    <w:p w14:paraId="36328582" w14:textId="77777777" w:rsidR="00153231" w:rsidRDefault="00153231" w:rsidP="00A51952">
      <w:pPr>
        <w:spacing w:after="0" w:line="240" w:lineRule="auto"/>
        <w:jc w:val="both"/>
        <w:rPr>
          <w:rFonts w:ascii="Times New Roman" w:hAnsi="Times New Roman" w:cs="Times New Roman"/>
          <w:sz w:val="24"/>
          <w:szCs w:val="24"/>
          <w:lang w:eastAsia="zh-CN"/>
        </w:rPr>
      </w:pPr>
    </w:p>
    <w:p w14:paraId="6D8679B5" w14:textId="77777777" w:rsidR="00153231" w:rsidRPr="00153231" w:rsidRDefault="00153231" w:rsidP="00153231">
      <w:pPr>
        <w:spacing w:after="0" w:line="240" w:lineRule="auto"/>
        <w:jc w:val="both"/>
        <w:rPr>
          <w:rFonts w:ascii="Times New Roman" w:hAnsi="Times New Roman" w:cs="Times New Roman"/>
          <w:sz w:val="24"/>
          <w:szCs w:val="24"/>
          <w:u w:val="single"/>
          <w:lang w:eastAsia="zh-CN"/>
        </w:rPr>
      </w:pPr>
      <w:r w:rsidRPr="00153231">
        <w:rPr>
          <w:rFonts w:ascii="Times New Roman" w:hAnsi="Times New Roman" w:cs="Times New Roman"/>
          <w:sz w:val="24"/>
          <w:szCs w:val="24"/>
          <w:u w:val="single"/>
          <w:lang w:eastAsia="zh-CN"/>
        </w:rPr>
        <w:t xml:space="preserve">Kütuseaktsiis </w:t>
      </w:r>
    </w:p>
    <w:p w14:paraId="5AF80392" w14:textId="65FC94E9" w:rsidR="00153231" w:rsidRPr="00153231" w:rsidRDefault="00153231" w:rsidP="00153231">
      <w:pPr>
        <w:spacing w:after="0" w:line="240" w:lineRule="auto"/>
        <w:jc w:val="both"/>
        <w:rPr>
          <w:rFonts w:ascii="Times New Roman" w:hAnsi="Times New Roman" w:cs="Times New Roman"/>
          <w:sz w:val="24"/>
          <w:szCs w:val="24"/>
          <w:lang w:eastAsia="zh-CN"/>
        </w:rPr>
      </w:pPr>
      <w:r w:rsidRPr="00153231">
        <w:rPr>
          <w:rFonts w:ascii="Times New Roman" w:hAnsi="Times New Roman" w:cs="Times New Roman"/>
          <w:sz w:val="24"/>
          <w:szCs w:val="24"/>
          <w:lang w:eastAsia="zh-CN"/>
        </w:rPr>
        <w:t>Aktsiisimäära tõus puudutab peamiselt bensiini, mille aktsiisimäär on püsinud samal tasemel aastast 2018. Sellest hoolimata, et aktsiisimäär ei ole vahepeal muudetud, on 6 aasta jooksul bensiini jaehind suurenenud kolmandiku võrra. Netopalga kasv on olnud sellel perioodil märkimisväärne, kuid üldise hinnataseme tõus on olnud kiirem nii palgakasvust kui ka bensiini hinnatõusust. Kiire hinnatõusu tõttu on palga reaalne ostujõud võrreldes 2018. aastaga vähenenud praeguseks 3</w:t>
      </w:r>
      <w:r w:rsidRPr="00153231">
        <w:rPr>
          <w:rFonts w:ascii="Times New Roman" w:hAnsi="Times New Roman" w:cs="Times New Roman"/>
          <w:noProof/>
          <w:sz w:val="24"/>
          <w:szCs w:val="24"/>
        </w:rPr>
        <w:t>–</w:t>
      </w:r>
      <w:r w:rsidRPr="00153231">
        <w:rPr>
          <w:rFonts w:ascii="Times New Roman" w:hAnsi="Times New Roman" w:cs="Times New Roman"/>
          <w:sz w:val="24"/>
          <w:szCs w:val="24"/>
          <w:lang w:eastAsia="zh-CN"/>
        </w:rPr>
        <w:t>4 protsenti, mistõttu vaba raha hulk, mida inimesed saavad kulutada bensiinile, on vähenenud. Vaatlusalusel perioodil on bensiini deklareeritud kogused vähenenud ca 7%</w:t>
      </w:r>
      <w:r w:rsidR="005133F3">
        <w:rPr>
          <w:rFonts w:ascii="Times New Roman" w:hAnsi="Times New Roman" w:cs="Times New Roman"/>
          <w:sz w:val="24"/>
          <w:szCs w:val="24"/>
          <w:lang w:eastAsia="zh-CN"/>
        </w:rPr>
        <w:t>.</w:t>
      </w:r>
      <w:r w:rsidRPr="00153231">
        <w:rPr>
          <w:rFonts w:ascii="Times New Roman" w:hAnsi="Times New Roman" w:cs="Times New Roman"/>
          <w:sz w:val="24"/>
          <w:szCs w:val="24"/>
          <w:lang w:eastAsia="zh-CN"/>
        </w:rPr>
        <w:t xml:space="preserve"> </w:t>
      </w:r>
      <w:r w:rsidR="005133F3">
        <w:rPr>
          <w:rFonts w:ascii="Times New Roman" w:hAnsi="Times New Roman" w:cs="Times New Roman"/>
          <w:sz w:val="24"/>
          <w:szCs w:val="24"/>
          <w:lang w:eastAsia="zh-CN"/>
        </w:rPr>
        <w:t>B</w:t>
      </w:r>
      <w:r w:rsidRPr="00153231">
        <w:rPr>
          <w:rFonts w:ascii="Times New Roman" w:hAnsi="Times New Roman" w:cs="Times New Roman"/>
          <w:sz w:val="24"/>
          <w:szCs w:val="24"/>
          <w:lang w:eastAsia="zh-CN"/>
        </w:rPr>
        <w:t>ensiini tarbimisel</w:t>
      </w:r>
      <w:r w:rsidR="005133F3">
        <w:rPr>
          <w:rFonts w:ascii="Times New Roman" w:hAnsi="Times New Roman" w:cs="Times New Roman"/>
          <w:sz w:val="24"/>
          <w:szCs w:val="24"/>
          <w:lang w:eastAsia="zh-CN"/>
        </w:rPr>
        <w:t>e</w:t>
      </w:r>
      <w:r w:rsidRPr="00153231">
        <w:rPr>
          <w:rFonts w:ascii="Times New Roman" w:hAnsi="Times New Roman" w:cs="Times New Roman"/>
          <w:sz w:val="24"/>
          <w:szCs w:val="24"/>
          <w:lang w:eastAsia="zh-CN"/>
        </w:rPr>
        <w:t xml:space="preserve"> on omane vähenev trend, kuid ostujõu langus on selgelt koguste langust kiirendanud. </w:t>
      </w:r>
    </w:p>
    <w:p w14:paraId="76E12148" w14:textId="77777777" w:rsidR="00175FE1" w:rsidRDefault="00175FE1" w:rsidP="00153231">
      <w:pPr>
        <w:spacing w:after="0" w:line="240" w:lineRule="auto"/>
        <w:jc w:val="both"/>
        <w:rPr>
          <w:rFonts w:ascii="Times New Roman" w:hAnsi="Times New Roman" w:cs="Times New Roman"/>
          <w:sz w:val="24"/>
          <w:szCs w:val="24"/>
          <w:lang w:eastAsia="zh-CN"/>
        </w:rPr>
      </w:pPr>
    </w:p>
    <w:p w14:paraId="77ADEAC0" w14:textId="61980ADB" w:rsidR="00153231" w:rsidRPr="00153231" w:rsidRDefault="00153231" w:rsidP="00153231">
      <w:pPr>
        <w:spacing w:after="0" w:line="240" w:lineRule="auto"/>
        <w:jc w:val="both"/>
        <w:rPr>
          <w:rFonts w:ascii="Times New Roman" w:hAnsi="Times New Roman" w:cs="Times New Roman"/>
          <w:sz w:val="24"/>
          <w:szCs w:val="24"/>
          <w:lang w:eastAsia="zh-CN"/>
        </w:rPr>
      </w:pPr>
      <w:r w:rsidRPr="00153231">
        <w:rPr>
          <w:rFonts w:ascii="Times New Roman" w:hAnsi="Times New Roman" w:cs="Times New Roman"/>
          <w:sz w:val="24"/>
          <w:szCs w:val="24"/>
          <w:lang w:eastAsia="zh-CN"/>
        </w:rPr>
        <w:t xml:space="preserve">Selle aasta tarbimine on olnud üllatavalt hea ning üle mitme aasta on oodata tarbimise kasvu, positiivne tõuge tuleb ka madalal püsivast nafta maailmaturu hinnast, mis ka planeeritavatel maksutõusude aastatel püsib langustrendil. Bensiini puhul saab oluliseks teguriks mitme uue maksumuudatuse koosmõju, </w:t>
      </w:r>
      <w:r w:rsidR="005133F3">
        <w:rPr>
          <w:rFonts w:ascii="Times New Roman" w:hAnsi="Times New Roman" w:cs="Times New Roman"/>
          <w:sz w:val="24"/>
          <w:szCs w:val="24"/>
          <w:lang w:eastAsia="zh-CN"/>
        </w:rPr>
        <w:t xml:space="preserve">kuna </w:t>
      </w:r>
      <w:r w:rsidRPr="00153231">
        <w:rPr>
          <w:rFonts w:ascii="Times New Roman" w:hAnsi="Times New Roman" w:cs="Times New Roman"/>
          <w:sz w:val="24"/>
          <w:szCs w:val="24"/>
          <w:lang w:eastAsia="zh-CN"/>
        </w:rPr>
        <w:t xml:space="preserve">soetatud mahud sõltuvad suuresti ostujõust. Järgmisel aastal väheneb ostujõud veelgi ning seega on riskid, et mahud langevad aktsiisimäära tõusu korral prognoositust rohkem. Ostujõud 2026. aastal taas kasvab ja jõuab sisuliselt 2018. aasta tasemele. </w:t>
      </w:r>
    </w:p>
    <w:p w14:paraId="23BE7E7C" w14:textId="77777777" w:rsidR="00175FE1" w:rsidRDefault="00175FE1" w:rsidP="00153231">
      <w:pPr>
        <w:spacing w:after="0" w:line="240" w:lineRule="auto"/>
        <w:jc w:val="both"/>
        <w:rPr>
          <w:rFonts w:ascii="Times New Roman" w:hAnsi="Times New Roman" w:cs="Times New Roman"/>
          <w:sz w:val="24"/>
          <w:szCs w:val="24"/>
          <w:lang w:eastAsia="zh-CN"/>
        </w:rPr>
      </w:pPr>
    </w:p>
    <w:p w14:paraId="4D0DCDE6" w14:textId="77777777" w:rsidR="00343370" w:rsidRPr="00E62A19" w:rsidRDefault="00153231" w:rsidP="00153231">
      <w:pPr>
        <w:spacing w:after="0" w:line="240" w:lineRule="auto"/>
        <w:jc w:val="both"/>
        <w:rPr>
          <w:rFonts w:ascii="Times New Roman" w:hAnsi="Times New Roman" w:cs="Times New Roman"/>
          <w:sz w:val="24"/>
          <w:szCs w:val="24"/>
          <w:lang w:eastAsia="zh-CN"/>
        </w:rPr>
      </w:pPr>
      <w:r w:rsidRPr="00153231">
        <w:rPr>
          <w:rFonts w:ascii="Times New Roman" w:hAnsi="Times New Roman" w:cs="Times New Roman"/>
          <w:sz w:val="24"/>
          <w:szCs w:val="24"/>
          <w:lang w:eastAsia="zh-CN"/>
        </w:rPr>
        <w:t xml:space="preserve">Järgmise aasta aktsiisimäära tõusu tõttu on oodata deklareeritud koguste langust 0,5% võrreldes </w:t>
      </w:r>
      <w:r w:rsidRPr="00E62A19">
        <w:rPr>
          <w:rFonts w:ascii="Times New Roman" w:hAnsi="Times New Roman" w:cs="Times New Roman"/>
          <w:sz w:val="24"/>
          <w:szCs w:val="24"/>
          <w:lang w:eastAsia="zh-CN"/>
        </w:rPr>
        <w:t>käesoleva aastaga</w:t>
      </w:r>
      <w:r w:rsidR="005133F3" w:rsidRPr="00E62A19">
        <w:rPr>
          <w:rFonts w:ascii="Times New Roman" w:hAnsi="Times New Roman" w:cs="Times New Roman"/>
          <w:sz w:val="24"/>
          <w:szCs w:val="24"/>
          <w:lang w:eastAsia="zh-CN"/>
        </w:rPr>
        <w:t>. E</w:t>
      </w:r>
      <w:r w:rsidRPr="00E62A19">
        <w:rPr>
          <w:rFonts w:ascii="Times New Roman" w:hAnsi="Times New Roman" w:cs="Times New Roman"/>
          <w:sz w:val="24"/>
          <w:szCs w:val="24"/>
          <w:lang w:eastAsia="zh-CN"/>
        </w:rPr>
        <w:t xml:space="preserve">nne jõustumist on tavapärane praktika, et suureneb kütuse aktsiisilaost välja deklareerimine ehk 2025. aasta juunis suureneb deklareerimine varumise tõttu. </w:t>
      </w:r>
      <w:r w:rsidR="00F4306C" w:rsidRPr="00E62A19">
        <w:rPr>
          <w:rFonts w:ascii="Times New Roman" w:hAnsi="Times New Roman" w:cs="Times New Roman"/>
          <w:sz w:val="24"/>
          <w:szCs w:val="24"/>
          <w:lang w:eastAsia="zh-CN"/>
        </w:rPr>
        <w:t>Arvestades eelmiste aastate praktikat soetatakse h</w:t>
      </w:r>
      <w:r w:rsidRPr="00E62A19">
        <w:rPr>
          <w:rFonts w:ascii="Times New Roman" w:hAnsi="Times New Roman" w:cs="Times New Roman"/>
          <w:sz w:val="24"/>
          <w:szCs w:val="24"/>
          <w:lang w:eastAsia="zh-CN"/>
        </w:rPr>
        <w:t xml:space="preserve">innanguliselt umbes ühe kuu varu, mis realiseeritakse </w:t>
      </w:r>
      <w:r w:rsidR="00F4306C" w:rsidRPr="00E62A19">
        <w:rPr>
          <w:rFonts w:ascii="Times New Roman" w:hAnsi="Times New Roman" w:cs="Times New Roman"/>
          <w:sz w:val="24"/>
          <w:szCs w:val="24"/>
          <w:lang w:eastAsia="zh-CN"/>
        </w:rPr>
        <w:t xml:space="preserve">kolmandas </w:t>
      </w:r>
      <w:r w:rsidRPr="00E62A19">
        <w:rPr>
          <w:rFonts w:ascii="Times New Roman" w:hAnsi="Times New Roman" w:cs="Times New Roman"/>
          <w:sz w:val="24"/>
          <w:szCs w:val="24"/>
          <w:lang w:eastAsia="zh-CN"/>
        </w:rPr>
        <w:t>kvartali</w:t>
      </w:r>
      <w:r w:rsidR="00F4306C" w:rsidRPr="00E62A19">
        <w:rPr>
          <w:rFonts w:ascii="Times New Roman" w:hAnsi="Times New Roman" w:cs="Times New Roman"/>
          <w:sz w:val="24"/>
          <w:szCs w:val="24"/>
          <w:lang w:eastAsia="zh-CN"/>
        </w:rPr>
        <w:t>s</w:t>
      </w:r>
      <w:r w:rsidRPr="00E62A19">
        <w:rPr>
          <w:rFonts w:ascii="Times New Roman" w:hAnsi="Times New Roman" w:cs="Times New Roman"/>
          <w:sz w:val="24"/>
          <w:szCs w:val="24"/>
          <w:lang w:eastAsia="zh-CN"/>
        </w:rPr>
        <w:t xml:space="preserve">. Varude suurus jääb kõigil aastatel sama suureks ning realiseerimise kiirus samuti (kuni 3 kuu jooksul). 2026. aastal on oodata mõnevõrra suuremat koguste langust </w:t>
      </w:r>
    </w:p>
    <w:p w14:paraId="6613CB79" w14:textId="196EDC80" w:rsidR="00153231" w:rsidRPr="00153231" w:rsidRDefault="00153231" w:rsidP="00153231">
      <w:pPr>
        <w:spacing w:after="0" w:line="240" w:lineRule="auto"/>
        <w:jc w:val="both"/>
        <w:rPr>
          <w:rFonts w:ascii="Times New Roman" w:hAnsi="Times New Roman" w:cs="Times New Roman"/>
          <w:sz w:val="24"/>
          <w:szCs w:val="24"/>
          <w:lang w:eastAsia="zh-CN"/>
        </w:rPr>
      </w:pPr>
      <w:r w:rsidRPr="00E62A19">
        <w:rPr>
          <w:rFonts w:ascii="Times New Roman" w:hAnsi="Times New Roman" w:cs="Times New Roman"/>
          <w:sz w:val="24"/>
          <w:szCs w:val="24"/>
          <w:lang w:eastAsia="zh-CN"/>
        </w:rPr>
        <w:t xml:space="preserve">(-2,8%) kuna hinnanguliselt </w:t>
      </w:r>
      <w:r w:rsidRPr="00153231">
        <w:rPr>
          <w:rFonts w:ascii="Times New Roman" w:hAnsi="Times New Roman" w:cs="Times New Roman"/>
          <w:sz w:val="24"/>
          <w:szCs w:val="24"/>
          <w:lang w:eastAsia="zh-CN"/>
        </w:rPr>
        <w:t>lisandub ka teatud määral piirikaubandust, kuid seda vaid maakondade arvelt, mis asuvad Läti piiri ääres. Piirikaubandusega on seotud eelkõige Valgamaa, Viljandimaa, Võrumaa ja Pärnumaa</w:t>
      </w:r>
      <w:r w:rsidR="005133F3">
        <w:rPr>
          <w:rFonts w:ascii="Times New Roman" w:hAnsi="Times New Roman" w:cs="Times New Roman"/>
          <w:sz w:val="24"/>
          <w:szCs w:val="24"/>
          <w:lang w:eastAsia="zh-CN"/>
        </w:rPr>
        <w:t>. N</w:t>
      </w:r>
      <w:r w:rsidRPr="00153231">
        <w:rPr>
          <w:rFonts w:ascii="Times New Roman" w:hAnsi="Times New Roman" w:cs="Times New Roman"/>
          <w:sz w:val="24"/>
          <w:szCs w:val="24"/>
          <w:lang w:eastAsia="zh-CN"/>
        </w:rPr>
        <w:t xml:space="preserve">ende osakaal terve Eesti bensiini jaemüügist on </w:t>
      </w:r>
      <w:r w:rsidRPr="00153231">
        <w:rPr>
          <w:rFonts w:ascii="Times New Roman" w:hAnsi="Times New Roman" w:cs="Times New Roman"/>
          <w:i/>
          <w:iCs/>
          <w:sz w:val="24"/>
          <w:szCs w:val="24"/>
          <w:lang w:eastAsia="zh-CN"/>
        </w:rPr>
        <w:t>ca</w:t>
      </w:r>
      <w:r w:rsidRPr="00153231">
        <w:rPr>
          <w:rFonts w:ascii="Times New Roman" w:hAnsi="Times New Roman" w:cs="Times New Roman"/>
          <w:sz w:val="24"/>
          <w:szCs w:val="24"/>
          <w:lang w:eastAsia="zh-CN"/>
        </w:rPr>
        <w:t xml:space="preserve"> 14% ehk aastas umbes </w:t>
      </w:r>
      <w:r w:rsidRPr="00153231">
        <w:rPr>
          <w:rFonts w:ascii="Times New Roman" w:hAnsi="Times New Roman" w:cs="Times New Roman"/>
          <w:i/>
          <w:iCs/>
          <w:sz w:val="24"/>
          <w:szCs w:val="24"/>
          <w:lang w:eastAsia="zh-CN"/>
        </w:rPr>
        <w:t>ca</w:t>
      </w:r>
      <w:r w:rsidRPr="00153231">
        <w:rPr>
          <w:rFonts w:ascii="Times New Roman" w:hAnsi="Times New Roman" w:cs="Times New Roman"/>
          <w:sz w:val="24"/>
          <w:szCs w:val="24"/>
          <w:lang w:eastAsia="zh-CN"/>
        </w:rPr>
        <w:t xml:space="preserve"> 40 mln liitrit ja piirikaubanduse osa võiks jääda 10% ehk 4 mln liitri juurde. Aktsiisimäära tõstmine 2027 ja 2028 aastal vähendab tarbimist 1% võrra, seonduvalt ei tõsta see tõenäoliselt piiriüleseid soetusi. </w:t>
      </w:r>
    </w:p>
    <w:p w14:paraId="2071C763" w14:textId="77777777" w:rsidR="00153231" w:rsidRPr="003C4DED" w:rsidRDefault="00153231" w:rsidP="00153231">
      <w:pPr>
        <w:spacing w:after="0" w:line="240" w:lineRule="auto"/>
        <w:jc w:val="both"/>
        <w:rPr>
          <w:rFonts w:ascii="Times New Roman" w:hAnsi="Times New Roman" w:cs="Times New Roman"/>
          <w:i/>
          <w:iCs/>
          <w:sz w:val="24"/>
          <w:szCs w:val="24"/>
          <w:lang w:eastAsia="zh-CN"/>
        </w:rPr>
      </w:pPr>
    </w:p>
    <w:bookmarkEnd w:id="39"/>
    <w:p w14:paraId="383AE072" w14:textId="77777777" w:rsidR="00E62A19" w:rsidRDefault="00E62A19" w:rsidP="001B213B">
      <w:pPr>
        <w:spacing w:after="0" w:line="240" w:lineRule="auto"/>
        <w:jc w:val="both"/>
        <w:rPr>
          <w:rFonts w:ascii="Times New Roman" w:hAnsi="Times New Roman" w:cs="Times New Roman"/>
          <w:b/>
          <w:sz w:val="24"/>
          <w:szCs w:val="24"/>
          <w:bdr w:val="none" w:sz="0" w:space="0" w:color="auto" w:frame="1"/>
          <w:lang w:eastAsia="et-EE"/>
        </w:rPr>
      </w:pPr>
    </w:p>
    <w:p w14:paraId="02D02D38" w14:textId="6A6B7A2C" w:rsidR="001B213B" w:rsidRPr="005A35BF" w:rsidRDefault="001B213B" w:rsidP="001B213B">
      <w:pPr>
        <w:spacing w:after="0" w:line="240" w:lineRule="auto"/>
        <w:jc w:val="both"/>
        <w:rPr>
          <w:rFonts w:ascii="Times New Roman" w:hAnsi="Times New Roman" w:cs="Times New Roman"/>
          <w:bCs/>
          <w:sz w:val="24"/>
          <w:szCs w:val="24"/>
          <w:bdr w:val="none" w:sz="0" w:space="0" w:color="auto" w:frame="1"/>
          <w:lang w:eastAsia="et-EE"/>
        </w:rPr>
      </w:pPr>
      <w:r w:rsidRPr="001B213B">
        <w:rPr>
          <w:rFonts w:ascii="Times New Roman" w:hAnsi="Times New Roman" w:cs="Times New Roman"/>
          <w:b/>
          <w:sz w:val="24"/>
          <w:szCs w:val="24"/>
          <w:bdr w:val="none" w:sz="0" w:space="0" w:color="auto" w:frame="1"/>
          <w:lang w:eastAsia="et-EE"/>
        </w:rPr>
        <w:lastRenderedPageBreak/>
        <w:t>Tabel 2</w:t>
      </w:r>
      <w:r w:rsidR="006C221E">
        <w:rPr>
          <w:rFonts w:ascii="Times New Roman" w:hAnsi="Times New Roman" w:cs="Times New Roman"/>
          <w:b/>
          <w:sz w:val="24"/>
          <w:szCs w:val="24"/>
          <w:bdr w:val="none" w:sz="0" w:space="0" w:color="auto" w:frame="1"/>
          <w:lang w:eastAsia="et-EE"/>
        </w:rPr>
        <w:t>1</w:t>
      </w:r>
      <w:r w:rsidRPr="001B213B">
        <w:rPr>
          <w:rFonts w:ascii="Times New Roman" w:hAnsi="Times New Roman" w:cs="Times New Roman"/>
          <w:b/>
          <w:sz w:val="24"/>
          <w:szCs w:val="24"/>
          <w:bdr w:val="none" w:sz="0" w:space="0" w:color="auto" w:frame="1"/>
          <w:lang w:eastAsia="et-EE"/>
        </w:rPr>
        <w:t>.</w:t>
      </w:r>
      <w:r w:rsidRPr="001B213B">
        <w:rPr>
          <w:rFonts w:ascii="Times New Roman" w:hAnsi="Times New Roman" w:cs="Times New Roman"/>
          <w:bCs/>
          <w:sz w:val="24"/>
          <w:szCs w:val="24"/>
          <w:bdr w:val="none" w:sz="0" w:space="0" w:color="auto" w:frame="1"/>
          <w:lang w:eastAsia="et-EE"/>
        </w:rPr>
        <w:t xml:space="preserve"> Alkoholi</w:t>
      </w:r>
      <w:r>
        <w:rPr>
          <w:rFonts w:ascii="Times New Roman" w:hAnsi="Times New Roman" w:cs="Times New Roman"/>
          <w:bCs/>
          <w:sz w:val="24"/>
          <w:szCs w:val="24"/>
          <w:bdr w:val="none" w:sz="0" w:space="0" w:color="auto" w:frame="1"/>
          <w:lang w:eastAsia="et-EE"/>
        </w:rPr>
        <w:t>-,</w:t>
      </w:r>
      <w:r w:rsidRPr="005A35BF">
        <w:rPr>
          <w:rFonts w:ascii="Times New Roman" w:hAnsi="Times New Roman" w:cs="Times New Roman"/>
          <w:bCs/>
          <w:sz w:val="24"/>
          <w:szCs w:val="24"/>
          <w:bdr w:val="none" w:sz="0" w:space="0" w:color="auto" w:frame="1"/>
          <w:lang w:eastAsia="et-EE"/>
        </w:rPr>
        <w:t xml:space="preserve"> tubaka</w:t>
      </w:r>
      <w:r>
        <w:rPr>
          <w:rFonts w:ascii="Times New Roman" w:hAnsi="Times New Roman" w:cs="Times New Roman"/>
          <w:bCs/>
          <w:sz w:val="24"/>
          <w:szCs w:val="24"/>
          <w:bdr w:val="none" w:sz="0" w:space="0" w:color="auto" w:frame="1"/>
          <w:lang w:eastAsia="et-EE"/>
        </w:rPr>
        <w:t xml:space="preserve">- ja kütuseaktsiisi </w:t>
      </w:r>
      <w:r w:rsidRPr="005A35BF">
        <w:rPr>
          <w:rFonts w:ascii="Times New Roman" w:hAnsi="Times New Roman" w:cs="Times New Roman"/>
          <w:bCs/>
          <w:sz w:val="24"/>
          <w:szCs w:val="24"/>
          <w:bdr w:val="none" w:sz="0" w:space="0" w:color="auto" w:frame="1"/>
          <w:lang w:eastAsia="et-EE"/>
        </w:rPr>
        <w:t xml:space="preserve">tõusude mõju tarbijahinnaindeksile </w:t>
      </w:r>
    </w:p>
    <w:tbl>
      <w:tblPr>
        <w:tblStyle w:val="Kontuurtabel"/>
        <w:tblW w:w="0" w:type="auto"/>
        <w:tblLook w:val="04A0" w:firstRow="1" w:lastRow="0" w:firstColumn="1" w:lastColumn="0" w:noHBand="0" w:noVBand="1"/>
      </w:tblPr>
      <w:tblGrid>
        <w:gridCol w:w="2828"/>
        <w:gridCol w:w="1134"/>
        <w:gridCol w:w="1276"/>
        <w:gridCol w:w="1276"/>
        <w:gridCol w:w="1274"/>
        <w:gridCol w:w="1274"/>
      </w:tblGrid>
      <w:tr w:rsidR="001B213B" w:rsidRPr="005A35BF" w14:paraId="5E65636C" w14:textId="77777777" w:rsidTr="00766F34">
        <w:tc>
          <w:tcPr>
            <w:tcW w:w="2828" w:type="dxa"/>
            <w:shd w:val="clear" w:color="auto" w:fill="C6D9F1" w:themeFill="text2" w:themeFillTint="33"/>
          </w:tcPr>
          <w:p w14:paraId="0763692E" w14:textId="77777777" w:rsidR="001B213B" w:rsidRPr="005A35BF" w:rsidRDefault="001B213B" w:rsidP="00766F34">
            <w:pPr>
              <w:rPr>
                <w:rFonts w:ascii="Times New Roman" w:hAnsi="Times New Roman" w:cs="Times New Roman"/>
                <w:sz w:val="24"/>
                <w:szCs w:val="24"/>
              </w:rPr>
            </w:pPr>
            <w:r w:rsidRPr="005A35BF">
              <w:rPr>
                <w:rFonts w:ascii="Times New Roman" w:hAnsi="Times New Roman" w:cs="Times New Roman"/>
                <w:sz w:val="24"/>
                <w:szCs w:val="24"/>
              </w:rPr>
              <w:t>Muudatus</w:t>
            </w:r>
          </w:p>
        </w:tc>
        <w:tc>
          <w:tcPr>
            <w:tcW w:w="1134" w:type="dxa"/>
            <w:shd w:val="clear" w:color="auto" w:fill="C6D9F1" w:themeFill="text2" w:themeFillTint="33"/>
          </w:tcPr>
          <w:p w14:paraId="0BC6C728" w14:textId="77777777" w:rsidR="001B213B" w:rsidRDefault="001B213B" w:rsidP="00766F34">
            <w:pPr>
              <w:jc w:val="center"/>
              <w:rPr>
                <w:rFonts w:ascii="Times New Roman" w:hAnsi="Times New Roman" w:cs="Times New Roman"/>
                <w:sz w:val="24"/>
                <w:szCs w:val="24"/>
              </w:rPr>
            </w:pPr>
            <w:r>
              <w:rPr>
                <w:rFonts w:ascii="Times New Roman" w:hAnsi="Times New Roman" w:cs="Times New Roman"/>
                <w:sz w:val="24"/>
                <w:szCs w:val="24"/>
              </w:rPr>
              <w:t>2025.01</w:t>
            </w:r>
          </w:p>
          <w:p w14:paraId="63D311E7"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shd w:val="clear" w:color="auto" w:fill="C6D9F1" w:themeFill="text2" w:themeFillTint="33"/>
          </w:tcPr>
          <w:p w14:paraId="3362A755" w14:textId="77777777" w:rsidR="001B213B" w:rsidRDefault="001B213B" w:rsidP="00766F34">
            <w:pPr>
              <w:jc w:val="center"/>
              <w:rPr>
                <w:rFonts w:ascii="Times New Roman" w:hAnsi="Times New Roman" w:cs="Times New Roman"/>
                <w:sz w:val="24"/>
                <w:szCs w:val="24"/>
              </w:rPr>
            </w:pPr>
            <w:r w:rsidRPr="005A35BF">
              <w:rPr>
                <w:rFonts w:ascii="Times New Roman" w:hAnsi="Times New Roman" w:cs="Times New Roman"/>
                <w:sz w:val="24"/>
                <w:szCs w:val="24"/>
              </w:rPr>
              <w:t>2025</w:t>
            </w:r>
            <w:r>
              <w:rPr>
                <w:rFonts w:ascii="Times New Roman" w:hAnsi="Times New Roman" w:cs="Times New Roman"/>
                <w:sz w:val="24"/>
                <w:szCs w:val="24"/>
              </w:rPr>
              <w:t>.07</w:t>
            </w:r>
          </w:p>
          <w:p w14:paraId="6ABA47B6"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shd w:val="clear" w:color="auto" w:fill="C6D9F1" w:themeFill="text2" w:themeFillTint="33"/>
          </w:tcPr>
          <w:p w14:paraId="075DF72C" w14:textId="77777777" w:rsidR="001B213B" w:rsidRDefault="001B213B" w:rsidP="00766F34">
            <w:pPr>
              <w:jc w:val="center"/>
              <w:rPr>
                <w:rFonts w:ascii="Times New Roman" w:hAnsi="Times New Roman" w:cs="Times New Roman"/>
                <w:sz w:val="24"/>
                <w:szCs w:val="24"/>
              </w:rPr>
            </w:pPr>
            <w:r w:rsidRPr="005A35BF">
              <w:rPr>
                <w:rFonts w:ascii="Times New Roman" w:hAnsi="Times New Roman" w:cs="Times New Roman"/>
                <w:sz w:val="24"/>
                <w:szCs w:val="24"/>
              </w:rPr>
              <w:t>2026</w:t>
            </w:r>
          </w:p>
          <w:p w14:paraId="3AE01599"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(+10%)</w:t>
            </w:r>
          </w:p>
        </w:tc>
        <w:tc>
          <w:tcPr>
            <w:tcW w:w="1274" w:type="dxa"/>
            <w:shd w:val="clear" w:color="auto" w:fill="C6D9F1" w:themeFill="text2" w:themeFillTint="33"/>
          </w:tcPr>
          <w:p w14:paraId="41A9546A" w14:textId="77777777" w:rsidR="001B213B" w:rsidRDefault="001B213B" w:rsidP="00766F34">
            <w:pPr>
              <w:jc w:val="center"/>
              <w:rPr>
                <w:rFonts w:ascii="Times New Roman" w:hAnsi="Times New Roman" w:cs="Times New Roman"/>
                <w:sz w:val="24"/>
                <w:szCs w:val="24"/>
              </w:rPr>
            </w:pPr>
            <w:r>
              <w:rPr>
                <w:rFonts w:ascii="Times New Roman" w:hAnsi="Times New Roman" w:cs="Times New Roman"/>
                <w:sz w:val="24"/>
                <w:szCs w:val="24"/>
              </w:rPr>
              <w:t>2027</w:t>
            </w:r>
          </w:p>
          <w:p w14:paraId="18184B70"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(+5%)</w:t>
            </w:r>
          </w:p>
        </w:tc>
        <w:tc>
          <w:tcPr>
            <w:tcW w:w="1274" w:type="dxa"/>
            <w:shd w:val="clear" w:color="auto" w:fill="C6D9F1" w:themeFill="text2" w:themeFillTint="33"/>
          </w:tcPr>
          <w:p w14:paraId="7712D4DC" w14:textId="77777777" w:rsidR="001B213B" w:rsidRDefault="001B213B" w:rsidP="00766F34">
            <w:pPr>
              <w:jc w:val="center"/>
              <w:rPr>
                <w:rFonts w:ascii="Times New Roman" w:hAnsi="Times New Roman" w:cs="Times New Roman"/>
                <w:sz w:val="24"/>
                <w:szCs w:val="24"/>
              </w:rPr>
            </w:pPr>
            <w:r>
              <w:rPr>
                <w:rFonts w:ascii="Times New Roman" w:hAnsi="Times New Roman" w:cs="Times New Roman"/>
                <w:sz w:val="24"/>
                <w:szCs w:val="24"/>
              </w:rPr>
              <w:t>2028</w:t>
            </w:r>
          </w:p>
          <w:p w14:paraId="287CFF93"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(+5%)</w:t>
            </w:r>
          </w:p>
        </w:tc>
      </w:tr>
      <w:tr w:rsidR="001B213B" w:rsidRPr="005A35BF" w14:paraId="12E2238B" w14:textId="77777777" w:rsidTr="00766F34">
        <w:tc>
          <w:tcPr>
            <w:tcW w:w="2828" w:type="dxa"/>
          </w:tcPr>
          <w:p w14:paraId="72A408D6" w14:textId="77777777" w:rsidR="001B213B" w:rsidRPr="005A35BF" w:rsidRDefault="001B213B" w:rsidP="00766F34">
            <w:pPr>
              <w:rPr>
                <w:rFonts w:ascii="Times New Roman" w:hAnsi="Times New Roman" w:cs="Times New Roman"/>
                <w:sz w:val="24"/>
                <w:szCs w:val="24"/>
              </w:rPr>
            </w:pPr>
            <w:r w:rsidRPr="005A35BF">
              <w:rPr>
                <w:rFonts w:ascii="Times New Roman" w:hAnsi="Times New Roman" w:cs="Times New Roman"/>
                <w:sz w:val="24"/>
                <w:szCs w:val="24"/>
              </w:rPr>
              <w:t>Alkoholiaktsiisi tõus</w:t>
            </w:r>
          </w:p>
        </w:tc>
        <w:tc>
          <w:tcPr>
            <w:tcW w:w="1134" w:type="dxa"/>
          </w:tcPr>
          <w:p w14:paraId="19F3FB72"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0,072%</w:t>
            </w:r>
          </w:p>
        </w:tc>
        <w:tc>
          <w:tcPr>
            <w:tcW w:w="1276" w:type="dxa"/>
          </w:tcPr>
          <w:p w14:paraId="40020813" w14:textId="77777777" w:rsidR="001B213B" w:rsidRPr="005A35BF" w:rsidRDefault="001B213B" w:rsidP="00766F34">
            <w:pPr>
              <w:jc w:val="center"/>
              <w:rPr>
                <w:rFonts w:ascii="Times New Roman" w:hAnsi="Times New Roman" w:cs="Times New Roman"/>
                <w:sz w:val="24"/>
                <w:szCs w:val="24"/>
              </w:rPr>
            </w:pPr>
            <w:r w:rsidRPr="005A35BF">
              <w:rPr>
                <w:rFonts w:ascii="Times New Roman" w:hAnsi="Times New Roman" w:cs="Times New Roman"/>
                <w:sz w:val="24"/>
                <w:szCs w:val="24"/>
              </w:rPr>
              <w:t>0,074%</w:t>
            </w:r>
          </w:p>
        </w:tc>
        <w:tc>
          <w:tcPr>
            <w:tcW w:w="1276" w:type="dxa"/>
          </w:tcPr>
          <w:p w14:paraId="28FC9B91" w14:textId="77777777" w:rsidR="001B213B" w:rsidRPr="005A35BF" w:rsidRDefault="001B213B" w:rsidP="00766F34">
            <w:pPr>
              <w:jc w:val="center"/>
              <w:rPr>
                <w:rFonts w:ascii="Times New Roman" w:hAnsi="Times New Roman" w:cs="Times New Roman"/>
                <w:sz w:val="24"/>
                <w:szCs w:val="24"/>
              </w:rPr>
            </w:pPr>
            <w:r w:rsidRPr="005A35BF">
              <w:rPr>
                <w:rFonts w:ascii="Times New Roman" w:hAnsi="Times New Roman" w:cs="Times New Roman"/>
                <w:sz w:val="24"/>
                <w:szCs w:val="24"/>
              </w:rPr>
              <w:t>0,</w:t>
            </w:r>
            <w:r>
              <w:rPr>
                <w:rFonts w:ascii="Times New Roman" w:hAnsi="Times New Roman" w:cs="Times New Roman"/>
                <w:sz w:val="24"/>
                <w:szCs w:val="24"/>
              </w:rPr>
              <w:t>151</w:t>
            </w:r>
            <w:r w:rsidRPr="005A35BF">
              <w:rPr>
                <w:rFonts w:ascii="Times New Roman" w:hAnsi="Times New Roman" w:cs="Times New Roman"/>
                <w:sz w:val="24"/>
                <w:szCs w:val="24"/>
              </w:rPr>
              <w:t>%</w:t>
            </w:r>
          </w:p>
        </w:tc>
        <w:tc>
          <w:tcPr>
            <w:tcW w:w="1274" w:type="dxa"/>
          </w:tcPr>
          <w:p w14:paraId="7DE8DB45"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0,08%</w:t>
            </w:r>
          </w:p>
        </w:tc>
        <w:tc>
          <w:tcPr>
            <w:tcW w:w="1274" w:type="dxa"/>
          </w:tcPr>
          <w:p w14:paraId="6930DED9"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0,081%</w:t>
            </w:r>
          </w:p>
        </w:tc>
      </w:tr>
      <w:tr w:rsidR="001B213B" w:rsidRPr="00E72E45" w14:paraId="56DF2BFB" w14:textId="77777777" w:rsidTr="00766F34">
        <w:tc>
          <w:tcPr>
            <w:tcW w:w="2828" w:type="dxa"/>
          </w:tcPr>
          <w:p w14:paraId="087A56E1" w14:textId="77777777" w:rsidR="001B213B" w:rsidRPr="005A35BF" w:rsidRDefault="001B213B" w:rsidP="00766F34">
            <w:pPr>
              <w:rPr>
                <w:rFonts w:ascii="Times New Roman" w:hAnsi="Times New Roman" w:cs="Times New Roman"/>
                <w:sz w:val="24"/>
                <w:szCs w:val="24"/>
              </w:rPr>
            </w:pPr>
            <w:r w:rsidRPr="005A35BF">
              <w:rPr>
                <w:rFonts w:ascii="Times New Roman" w:hAnsi="Times New Roman" w:cs="Times New Roman"/>
                <w:sz w:val="24"/>
                <w:szCs w:val="24"/>
              </w:rPr>
              <w:t>Tubakaaktsiisi tõus</w:t>
            </w:r>
          </w:p>
        </w:tc>
        <w:tc>
          <w:tcPr>
            <w:tcW w:w="1134" w:type="dxa"/>
          </w:tcPr>
          <w:p w14:paraId="58639EDF"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0,060%</w:t>
            </w:r>
          </w:p>
        </w:tc>
        <w:tc>
          <w:tcPr>
            <w:tcW w:w="1276" w:type="dxa"/>
          </w:tcPr>
          <w:p w14:paraId="00D2C681" w14:textId="77777777" w:rsidR="001B213B" w:rsidRPr="005A35BF" w:rsidRDefault="001B213B" w:rsidP="00766F34">
            <w:pPr>
              <w:jc w:val="center"/>
              <w:rPr>
                <w:rFonts w:ascii="Times New Roman" w:hAnsi="Times New Roman" w:cs="Times New Roman"/>
                <w:sz w:val="24"/>
                <w:szCs w:val="24"/>
              </w:rPr>
            </w:pPr>
            <w:r w:rsidRPr="005A35BF">
              <w:rPr>
                <w:rFonts w:ascii="Times New Roman" w:hAnsi="Times New Roman" w:cs="Times New Roman"/>
                <w:sz w:val="24"/>
                <w:szCs w:val="24"/>
              </w:rPr>
              <w:t>0,0</w:t>
            </w:r>
            <w:r>
              <w:rPr>
                <w:rFonts w:ascii="Times New Roman" w:hAnsi="Times New Roman" w:cs="Times New Roman"/>
                <w:sz w:val="24"/>
                <w:szCs w:val="24"/>
              </w:rPr>
              <w:t>55%</w:t>
            </w:r>
          </w:p>
        </w:tc>
        <w:tc>
          <w:tcPr>
            <w:tcW w:w="1276" w:type="dxa"/>
          </w:tcPr>
          <w:p w14:paraId="3115EF26" w14:textId="77777777" w:rsidR="001B213B" w:rsidRPr="00E72E45" w:rsidRDefault="001B213B" w:rsidP="00766F34">
            <w:pPr>
              <w:jc w:val="center"/>
              <w:rPr>
                <w:rFonts w:ascii="Times New Roman" w:hAnsi="Times New Roman" w:cs="Times New Roman"/>
                <w:sz w:val="24"/>
                <w:szCs w:val="24"/>
              </w:rPr>
            </w:pPr>
            <w:r w:rsidRPr="005A35BF">
              <w:rPr>
                <w:rFonts w:ascii="Times New Roman" w:hAnsi="Times New Roman" w:cs="Times New Roman"/>
                <w:sz w:val="24"/>
                <w:szCs w:val="24"/>
              </w:rPr>
              <w:t>0,</w:t>
            </w:r>
            <w:r>
              <w:rPr>
                <w:rFonts w:ascii="Times New Roman" w:hAnsi="Times New Roman" w:cs="Times New Roman"/>
                <w:sz w:val="24"/>
                <w:szCs w:val="24"/>
              </w:rPr>
              <w:t>114%</w:t>
            </w:r>
          </w:p>
        </w:tc>
        <w:tc>
          <w:tcPr>
            <w:tcW w:w="1274" w:type="dxa"/>
          </w:tcPr>
          <w:p w14:paraId="318445B2"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0,061%</w:t>
            </w:r>
          </w:p>
        </w:tc>
        <w:tc>
          <w:tcPr>
            <w:tcW w:w="1274" w:type="dxa"/>
          </w:tcPr>
          <w:p w14:paraId="3A72882E" w14:textId="77777777" w:rsidR="001B213B" w:rsidRPr="005A35BF" w:rsidRDefault="001B213B" w:rsidP="00766F34">
            <w:pPr>
              <w:jc w:val="center"/>
              <w:rPr>
                <w:rFonts w:ascii="Times New Roman" w:hAnsi="Times New Roman" w:cs="Times New Roman"/>
                <w:sz w:val="24"/>
                <w:szCs w:val="24"/>
              </w:rPr>
            </w:pPr>
            <w:r>
              <w:rPr>
                <w:rFonts w:ascii="Times New Roman" w:hAnsi="Times New Roman" w:cs="Times New Roman"/>
                <w:sz w:val="24"/>
                <w:szCs w:val="24"/>
              </w:rPr>
              <w:t>0,052%</w:t>
            </w:r>
          </w:p>
        </w:tc>
      </w:tr>
      <w:tr w:rsidR="00153231" w:rsidRPr="00E72E45" w14:paraId="527023BD" w14:textId="77777777" w:rsidTr="00766F34">
        <w:tc>
          <w:tcPr>
            <w:tcW w:w="2828" w:type="dxa"/>
          </w:tcPr>
          <w:p w14:paraId="38661D84" w14:textId="6193E17B" w:rsidR="00153231" w:rsidRPr="005A35BF" w:rsidRDefault="00153231" w:rsidP="00153231">
            <w:pPr>
              <w:rPr>
                <w:rFonts w:ascii="Times New Roman" w:hAnsi="Times New Roman" w:cs="Times New Roman"/>
                <w:sz w:val="24"/>
                <w:szCs w:val="24"/>
              </w:rPr>
            </w:pPr>
            <w:r w:rsidRPr="00153231">
              <w:rPr>
                <w:rFonts w:ascii="Times New Roman" w:hAnsi="Times New Roman" w:cs="Times New Roman"/>
                <w:sz w:val="24"/>
                <w:szCs w:val="24"/>
              </w:rPr>
              <w:t>Kütuseaktsiisi tõus</w:t>
            </w:r>
          </w:p>
        </w:tc>
        <w:tc>
          <w:tcPr>
            <w:tcW w:w="1134" w:type="dxa"/>
          </w:tcPr>
          <w:p w14:paraId="408732F6" w14:textId="77777777" w:rsidR="00153231" w:rsidRDefault="00153231" w:rsidP="00153231">
            <w:pPr>
              <w:jc w:val="center"/>
              <w:rPr>
                <w:rFonts w:ascii="Times New Roman" w:hAnsi="Times New Roman" w:cs="Times New Roman"/>
                <w:sz w:val="24"/>
                <w:szCs w:val="24"/>
              </w:rPr>
            </w:pPr>
          </w:p>
        </w:tc>
        <w:tc>
          <w:tcPr>
            <w:tcW w:w="1276" w:type="dxa"/>
          </w:tcPr>
          <w:p w14:paraId="1DBAD153" w14:textId="3868BFEC" w:rsidR="00153231" w:rsidRPr="00153231" w:rsidRDefault="00153231" w:rsidP="00153231">
            <w:pPr>
              <w:jc w:val="center"/>
              <w:rPr>
                <w:rFonts w:ascii="Times New Roman" w:hAnsi="Times New Roman" w:cs="Times New Roman"/>
                <w:sz w:val="24"/>
                <w:szCs w:val="24"/>
              </w:rPr>
            </w:pPr>
            <w:r w:rsidRPr="00153231">
              <w:rPr>
                <w:rFonts w:ascii="Times New Roman" w:hAnsi="Times New Roman" w:cs="Times New Roman"/>
                <w:sz w:val="24"/>
                <w:szCs w:val="24"/>
              </w:rPr>
              <w:t>0,13%</w:t>
            </w:r>
          </w:p>
        </w:tc>
        <w:tc>
          <w:tcPr>
            <w:tcW w:w="1276" w:type="dxa"/>
          </w:tcPr>
          <w:p w14:paraId="22FD1B58" w14:textId="25978525" w:rsidR="00153231" w:rsidRPr="00153231" w:rsidRDefault="00153231" w:rsidP="00153231">
            <w:pPr>
              <w:jc w:val="center"/>
              <w:rPr>
                <w:rFonts w:ascii="Times New Roman" w:hAnsi="Times New Roman" w:cs="Times New Roman"/>
                <w:sz w:val="24"/>
                <w:szCs w:val="24"/>
              </w:rPr>
            </w:pPr>
            <w:r w:rsidRPr="00153231">
              <w:rPr>
                <w:rFonts w:ascii="Times New Roman" w:hAnsi="Times New Roman" w:cs="Times New Roman"/>
                <w:sz w:val="24"/>
                <w:szCs w:val="24"/>
              </w:rPr>
              <w:t>0,076%</w:t>
            </w:r>
          </w:p>
        </w:tc>
        <w:tc>
          <w:tcPr>
            <w:tcW w:w="1274" w:type="dxa"/>
          </w:tcPr>
          <w:p w14:paraId="630ECFAA" w14:textId="40DBB010" w:rsidR="00153231" w:rsidRPr="00153231" w:rsidRDefault="00153231" w:rsidP="00153231">
            <w:pPr>
              <w:jc w:val="center"/>
              <w:rPr>
                <w:rFonts w:ascii="Times New Roman" w:hAnsi="Times New Roman" w:cs="Times New Roman"/>
                <w:sz w:val="24"/>
                <w:szCs w:val="24"/>
              </w:rPr>
            </w:pPr>
            <w:r w:rsidRPr="00153231">
              <w:rPr>
                <w:rFonts w:ascii="Times New Roman" w:hAnsi="Times New Roman" w:cs="Times New Roman"/>
                <w:sz w:val="24"/>
                <w:szCs w:val="24"/>
              </w:rPr>
              <w:t>0,077%</w:t>
            </w:r>
          </w:p>
        </w:tc>
        <w:tc>
          <w:tcPr>
            <w:tcW w:w="1274" w:type="dxa"/>
          </w:tcPr>
          <w:p w14:paraId="4A419EA6" w14:textId="46FE2490" w:rsidR="00153231" w:rsidRPr="00153231" w:rsidRDefault="00153231" w:rsidP="00153231">
            <w:pPr>
              <w:jc w:val="center"/>
              <w:rPr>
                <w:rFonts w:ascii="Times New Roman" w:hAnsi="Times New Roman" w:cs="Times New Roman"/>
                <w:sz w:val="24"/>
                <w:szCs w:val="24"/>
              </w:rPr>
            </w:pPr>
            <w:r w:rsidRPr="00153231">
              <w:rPr>
                <w:rFonts w:ascii="Times New Roman" w:hAnsi="Times New Roman" w:cs="Times New Roman"/>
                <w:sz w:val="24"/>
                <w:szCs w:val="24"/>
              </w:rPr>
              <w:t>0,079%</w:t>
            </w:r>
          </w:p>
        </w:tc>
      </w:tr>
    </w:tbl>
    <w:p w14:paraId="4AA7277B" w14:textId="77777777" w:rsidR="001B213B" w:rsidRDefault="001B213B" w:rsidP="001B213B">
      <w:pPr>
        <w:spacing w:after="0" w:line="240" w:lineRule="auto"/>
        <w:jc w:val="both"/>
        <w:rPr>
          <w:rFonts w:ascii="Times New Roman" w:hAnsi="Times New Roman" w:cs="Times New Roman"/>
          <w:b/>
          <w:sz w:val="24"/>
          <w:szCs w:val="24"/>
        </w:rPr>
      </w:pPr>
    </w:p>
    <w:p w14:paraId="41302025" w14:textId="77777777" w:rsidR="00C70C82" w:rsidRPr="005A35BF" w:rsidRDefault="00C70C82" w:rsidP="00C70C82">
      <w:pPr>
        <w:spacing w:after="0" w:line="240" w:lineRule="auto"/>
        <w:jc w:val="both"/>
        <w:rPr>
          <w:rFonts w:ascii="Times New Roman" w:hAnsi="Times New Roman" w:cs="Times New Roman"/>
          <w:b/>
          <w:color w:val="000000" w:themeColor="text1"/>
          <w:sz w:val="24"/>
          <w:szCs w:val="24"/>
        </w:rPr>
      </w:pPr>
      <w:r w:rsidRPr="005A35BF">
        <w:rPr>
          <w:rFonts w:ascii="Times New Roman" w:hAnsi="Times New Roman" w:cs="Times New Roman"/>
          <w:sz w:val="24"/>
          <w:szCs w:val="24"/>
        </w:rPr>
        <w:t>Suitsetamistubaka, tubakavedelike, sigarite</w:t>
      </w:r>
      <w:r>
        <w:rPr>
          <w:rFonts w:ascii="Times New Roman" w:hAnsi="Times New Roman" w:cs="Times New Roman"/>
          <w:sz w:val="24"/>
          <w:szCs w:val="24"/>
        </w:rPr>
        <w:t xml:space="preserve"> ja sigarillode</w:t>
      </w:r>
      <w:r w:rsidRPr="005A35BF">
        <w:rPr>
          <w:rFonts w:ascii="Times New Roman" w:hAnsi="Times New Roman" w:cs="Times New Roman"/>
          <w:sz w:val="24"/>
          <w:szCs w:val="24"/>
        </w:rPr>
        <w:t xml:space="preserve"> aktsiisitõusudel </w:t>
      </w:r>
      <w:r>
        <w:rPr>
          <w:rFonts w:ascii="Times New Roman" w:hAnsi="Times New Roman" w:cs="Times New Roman"/>
          <w:sz w:val="24"/>
          <w:szCs w:val="24"/>
        </w:rPr>
        <w:t>ei ole mõju tarbijahinnaindeksile</w:t>
      </w:r>
      <w:r w:rsidRPr="005A35BF">
        <w:rPr>
          <w:rFonts w:ascii="Times New Roman" w:hAnsi="Times New Roman" w:cs="Times New Roman"/>
          <w:sz w:val="24"/>
          <w:szCs w:val="24"/>
        </w:rPr>
        <w:t>.</w:t>
      </w:r>
    </w:p>
    <w:p w14:paraId="6E4DFC49" w14:textId="77777777" w:rsidR="00C70C82" w:rsidRDefault="00C70C82" w:rsidP="00C70C82">
      <w:pPr>
        <w:spacing w:after="0" w:line="240" w:lineRule="auto"/>
        <w:jc w:val="both"/>
        <w:rPr>
          <w:rFonts w:ascii="Times New Roman" w:hAnsi="Times New Roman" w:cs="Times New Roman"/>
          <w:sz w:val="24"/>
          <w:szCs w:val="24"/>
          <w:u w:val="single"/>
          <w:lang w:eastAsia="zh-CN"/>
        </w:rPr>
      </w:pPr>
    </w:p>
    <w:p w14:paraId="04B6DCE2" w14:textId="52A0ABE6" w:rsidR="00A51952" w:rsidRPr="00127558" w:rsidRDefault="00A51952" w:rsidP="00A51952">
      <w:pPr>
        <w:spacing w:after="0" w:line="240" w:lineRule="auto"/>
        <w:jc w:val="both"/>
        <w:rPr>
          <w:rFonts w:ascii="Times New Roman" w:hAnsi="Times New Roman" w:cs="Times New Roman"/>
          <w:sz w:val="24"/>
          <w:szCs w:val="24"/>
          <w:lang w:eastAsia="zh-CN"/>
        </w:rPr>
      </w:pPr>
      <w:r w:rsidRPr="001B213B">
        <w:rPr>
          <w:rFonts w:ascii="Times New Roman" w:hAnsi="Times New Roman" w:cs="Times New Roman"/>
          <w:b/>
          <w:bCs/>
          <w:sz w:val="24"/>
          <w:szCs w:val="24"/>
          <w:lang w:eastAsia="zh-CN"/>
        </w:rPr>
        <w:t>Tabel</w:t>
      </w:r>
      <w:r w:rsidR="003A221F" w:rsidRPr="001B213B">
        <w:rPr>
          <w:rFonts w:ascii="Times New Roman" w:hAnsi="Times New Roman" w:cs="Times New Roman"/>
          <w:b/>
          <w:bCs/>
          <w:sz w:val="24"/>
          <w:szCs w:val="24"/>
          <w:lang w:eastAsia="zh-CN"/>
        </w:rPr>
        <w:t xml:space="preserve"> </w:t>
      </w:r>
      <w:r w:rsidR="001B213B" w:rsidRPr="001B213B">
        <w:rPr>
          <w:rFonts w:ascii="Times New Roman" w:hAnsi="Times New Roman" w:cs="Times New Roman"/>
          <w:b/>
          <w:bCs/>
          <w:sz w:val="24"/>
          <w:szCs w:val="24"/>
          <w:lang w:eastAsia="zh-CN"/>
        </w:rPr>
        <w:t>2</w:t>
      </w:r>
      <w:r w:rsidR="006C221E">
        <w:rPr>
          <w:rFonts w:ascii="Times New Roman" w:hAnsi="Times New Roman" w:cs="Times New Roman"/>
          <w:b/>
          <w:bCs/>
          <w:sz w:val="24"/>
          <w:szCs w:val="24"/>
          <w:lang w:eastAsia="zh-CN"/>
        </w:rPr>
        <w:t>2</w:t>
      </w:r>
      <w:r w:rsidRPr="001B213B">
        <w:rPr>
          <w:rFonts w:ascii="Times New Roman" w:hAnsi="Times New Roman" w:cs="Times New Roman"/>
          <w:b/>
          <w:bCs/>
          <w:sz w:val="24"/>
          <w:szCs w:val="24"/>
          <w:lang w:eastAsia="zh-CN"/>
        </w:rPr>
        <w:t>.</w:t>
      </w:r>
      <w:r w:rsidRPr="00127558">
        <w:rPr>
          <w:rFonts w:ascii="Times New Roman" w:hAnsi="Times New Roman" w:cs="Times New Roman"/>
          <w:sz w:val="24"/>
          <w:szCs w:val="24"/>
          <w:lang w:eastAsia="zh-CN"/>
        </w:rPr>
        <w:t xml:space="preserve"> Aktsiisimäärade tõusust tulenev eelarve mõju</w:t>
      </w:r>
    </w:p>
    <w:tbl>
      <w:tblPr>
        <w:tblStyle w:val="Kontuurtabel"/>
        <w:tblW w:w="0" w:type="auto"/>
        <w:tblLook w:val="04A0" w:firstRow="1" w:lastRow="0" w:firstColumn="1" w:lastColumn="0" w:noHBand="0" w:noVBand="1"/>
      </w:tblPr>
      <w:tblGrid>
        <w:gridCol w:w="2265"/>
        <w:gridCol w:w="2265"/>
        <w:gridCol w:w="2266"/>
        <w:gridCol w:w="2266"/>
      </w:tblGrid>
      <w:tr w:rsidR="00A51952" w:rsidRPr="00A34CE6" w14:paraId="70BD282A" w14:textId="77777777" w:rsidTr="003C4DED">
        <w:tc>
          <w:tcPr>
            <w:tcW w:w="2265" w:type="dxa"/>
            <w:shd w:val="clear" w:color="auto" w:fill="C6D9F1"/>
          </w:tcPr>
          <w:p w14:paraId="7644800C"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 xml:space="preserve">Aasta </w:t>
            </w:r>
          </w:p>
        </w:tc>
        <w:tc>
          <w:tcPr>
            <w:tcW w:w="2265" w:type="dxa"/>
            <w:shd w:val="clear" w:color="auto" w:fill="C6D9F1"/>
          </w:tcPr>
          <w:p w14:paraId="3CF1442C"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 xml:space="preserve">Alkoholiaktsiis </w:t>
            </w:r>
          </w:p>
          <w:p w14:paraId="0ED1108C"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(sh KM)</w:t>
            </w:r>
          </w:p>
        </w:tc>
        <w:tc>
          <w:tcPr>
            <w:tcW w:w="2266" w:type="dxa"/>
            <w:shd w:val="clear" w:color="auto" w:fill="C6D9F1"/>
          </w:tcPr>
          <w:p w14:paraId="0574860E"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 xml:space="preserve">Tubakaaktsiis </w:t>
            </w:r>
          </w:p>
          <w:p w14:paraId="62478D97"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(sh KM)</w:t>
            </w:r>
          </w:p>
        </w:tc>
        <w:tc>
          <w:tcPr>
            <w:tcW w:w="2266" w:type="dxa"/>
            <w:shd w:val="clear" w:color="auto" w:fill="C6D9F1"/>
          </w:tcPr>
          <w:p w14:paraId="6E0FD722"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Kütuseaktsiis               (ah KM)</w:t>
            </w:r>
          </w:p>
        </w:tc>
      </w:tr>
      <w:tr w:rsidR="00A51952" w:rsidRPr="00A34CE6" w14:paraId="541A6555" w14:textId="77777777" w:rsidTr="000F15E0">
        <w:tc>
          <w:tcPr>
            <w:tcW w:w="2265" w:type="dxa"/>
          </w:tcPr>
          <w:p w14:paraId="23BAB3FE"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2024</w:t>
            </w:r>
          </w:p>
        </w:tc>
        <w:tc>
          <w:tcPr>
            <w:tcW w:w="2265" w:type="dxa"/>
          </w:tcPr>
          <w:p w14:paraId="4C97DDEE"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10 mln €</w:t>
            </w:r>
          </w:p>
        </w:tc>
        <w:tc>
          <w:tcPr>
            <w:tcW w:w="2266" w:type="dxa"/>
          </w:tcPr>
          <w:p w14:paraId="7929D850" w14:textId="77777777" w:rsidR="00A51952" w:rsidRPr="00A34CE6" w:rsidRDefault="00A51952" w:rsidP="000F15E0">
            <w:pPr>
              <w:jc w:val="both"/>
              <w:rPr>
                <w:rFonts w:ascii="Times New Roman" w:hAnsi="Times New Roman" w:cs="Times New Roman"/>
                <w:sz w:val="24"/>
                <w:szCs w:val="24"/>
                <w:lang w:eastAsia="zh-CN"/>
              </w:rPr>
            </w:pPr>
          </w:p>
        </w:tc>
        <w:tc>
          <w:tcPr>
            <w:tcW w:w="2266" w:type="dxa"/>
          </w:tcPr>
          <w:p w14:paraId="555C61A2" w14:textId="77777777" w:rsidR="00A51952" w:rsidRPr="00A34CE6" w:rsidRDefault="00A51952" w:rsidP="000F15E0">
            <w:pPr>
              <w:jc w:val="both"/>
              <w:rPr>
                <w:rFonts w:ascii="Times New Roman" w:hAnsi="Times New Roman" w:cs="Times New Roman"/>
                <w:sz w:val="24"/>
                <w:szCs w:val="24"/>
                <w:lang w:eastAsia="zh-CN"/>
              </w:rPr>
            </w:pPr>
          </w:p>
        </w:tc>
      </w:tr>
      <w:tr w:rsidR="00A51952" w:rsidRPr="00A34CE6" w14:paraId="0E9F5654" w14:textId="77777777" w:rsidTr="000F15E0">
        <w:tc>
          <w:tcPr>
            <w:tcW w:w="2265" w:type="dxa"/>
          </w:tcPr>
          <w:p w14:paraId="13AE53C9"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2025</w:t>
            </w:r>
          </w:p>
        </w:tc>
        <w:tc>
          <w:tcPr>
            <w:tcW w:w="2265" w:type="dxa"/>
          </w:tcPr>
          <w:p w14:paraId="21D0FAB2"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-12 mln €</w:t>
            </w:r>
          </w:p>
        </w:tc>
        <w:tc>
          <w:tcPr>
            <w:tcW w:w="2266" w:type="dxa"/>
          </w:tcPr>
          <w:p w14:paraId="692E4CBD" w14:textId="77777777" w:rsidR="00A51952" w:rsidRPr="00175FE1" w:rsidRDefault="00A51952" w:rsidP="000F15E0">
            <w:pPr>
              <w:jc w:val="right"/>
              <w:rPr>
                <w:rFonts w:ascii="Times New Roman" w:hAnsi="Times New Roman" w:cs="Times New Roman"/>
                <w:sz w:val="24"/>
                <w:szCs w:val="24"/>
                <w:lang w:eastAsia="zh-CN"/>
              </w:rPr>
            </w:pPr>
            <w:r w:rsidRPr="00175FE1">
              <w:rPr>
                <w:rFonts w:ascii="Times New Roman" w:hAnsi="Times New Roman" w:cs="Times New Roman"/>
                <w:sz w:val="24"/>
                <w:szCs w:val="24"/>
                <w:lang w:eastAsia="zh-CN"/>
              </w:rPr>
              <w:t>10 mln €</w:t>
            </w:r>
          </w:p>
        </w:tc>
        <w:tc>
          <w:tcPr>
            <w:tcW w:w="2266" w:type="dxa"/>
          </w:tcPr>
          <w:p w14:paraId="3042D2D7"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3 mln €</w:t>
            </w:r>
          </w:p>
        </w:tc>
      </w:tr>
      <w:tr w:rsidR="00A51952" w:rsidRPr="00A34CE6" w14:paraId="28F311EF" w14:textId="77777777" w:rsidTr="000F15E0">
        <w:tc>
          <w:tcPr>
            <w:tcW w:w="2265" w:type="dxa"/>
          </w:tcPr>
          <w:p w14:paraId="11BF8E4A"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2026</w:t>
            </w:r>
          </w:p>
        </w:tc>
        <w:tc>
          <w:tcPr>
            <w:tcW w:w="2265" w:type="dxa"/>
          </w:tcPr>
          <w:p w14:paraId="7CC26214"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22 mln €</w:t>
            </w:r>
          </w:p>
        </w:tc>
        <w:tc>
          <w:tcPr>
            <w:tcW w:w="2266" w:type="dxa"/>
          </w:tcPr>
          <w:p w14:paraId="4839981E" w14:textId="77777777" w:rsidR="00A51952" w:rsidRPr="00175FE1" w:rsidRDefault="00A51952" w:rsidP="000F15E0">
            <w:pPr>
              <w:jc w:val="right"/>
              <w:rPr>
                <w:rFonts w:ascii="Times New Roman" w:hAnsi="Times New Roman" w:cs="Times New Roman"/>
                <w:sz w:val="24"/>
                <w:szCs w:val="24"/>
                <w:lang w:eastAsia="zh-CN"/>
              </w:rPr>
            </w:pPr>
            <w:r w:rsidRPr="00175FE1">
              <w:rPr>
                <w:rFonts w:ascii="Times New Roman" w:hAnsi="Times New Roman" w:cs="Times New Roman"/>
                <w:sz w:val="24"/>
                <w:szCs w:val="24"/>
                <w:lang w:eastAsia="zh-CN"/>
              </w:rPr>
              <w:t>17 mln €</w:t>
            </w:r>
          </w:p>
        </w:tc>
        <w:tc>
          <w:tcPr>
            <w:tcW w:w="2266" w:type="dxa"/>
          </w:tcPr>
          <w:p w14:paraId="648DA4AB"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9 mln €</w:t>
            </w:r>
          </w:p>
        </w:tc>
      </w:tr>
      <w:tr w:rsidR="00A51952" w:rsidRPr="00A34CE6" w14:paraId="350343A9" w14:textId="77777777" w:rsidTr="000F15E0">
        <w:tc>
          <w:tcPr>
            <w:tcW w:w="2265" w:type="dxa"/>
          </w:tcPr>
          <w:p w14:paraId="1003C130"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2027</w:t>
            </w:r>
          </w:p>
        </w:tc>
        <w:tc>
          <w:tcPr>
            <w:tcW w:w="2265" w:type="dxa"/>
          </w:tcPr>
          <w:p w14:paraId="7B170D39"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8 mln €</w:t>
            </w:r>
          </w:p>
        </w:tc>
        <w:tc>
          <w:tcPr>
            <w:tcW w:w="2266" w:type="dxa"/>
          </w:tcPr>
          <w:p w14:paraId="3E634C27" w14:textId="77777777" w:rsidR="00A51952" w:rsidRPr="00175FE1" w:rsidRDefault="00A51952" w:rsidP="000F15E0">
            <w:pPr>
              <w:jc w:val="right"/>
              <w:rPr>
                <w:rFonts w:ascii="Times New Roman" w:hAnsi="Times New Roman" w:cs="Times New Roman"/>
                <w:sz w:val="24"/>
                <w:szCs w:val="24"/>
                <w:lang w:eastAsia="zh-CN"/>
              </w:rPr>
            </w:pPr>
            <w:r w:rsidRPr="00175FE1">
              <w:rPr>
                <w:rFonts w:ascii="Times New Roman" w:hAnsi="Times New Roman" w:cs="Times New Roman"/>
                <w:sz w:val="24"/>
                <w:szCs w:val="24"/>
                <w:lang w:eastAsia="zh-CN"/>
              </w:rPr>
              <w:t>34 mln €</w:t>
            </w:r>
          </w:p>
        </w:tc>
        <w:tc>
          <w:tcPr>
            <w:tcW w:w="2266" w:type="dxa"/>
          </w:tcPr>
          <w:p w14:paraId="026D452B"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17 mln €</w:t>
            </w:r>
          </w:p>
        </w:tc>
      </w:tr>
      <w:tr w:rsidR="00A51952" w14:paraId="0FDEE28B" w14:textId="77777777" w:rsidTr="000F15E0">
        <w:tc>
          <w:tcPr>
            <w:tcW w:w="2265" w:type="dxa"/>
          </w:tcPr>
          <w:p w14:paraId="59477759" w14:textId="77777777" w:rsidR="00A51952" w:rsidRPr="00A34CE6" w:rsidRDefault="00A51952" w:rsidP="000F15E0">
            <w:pPr>
              <w:jc w:val="both"/>
              <w:rPr>
                <w:rFonts w:ascii="Times New Roman" w:hAnsi="Times New Roman" w:cs="Times New Roman"/>
                <w:sz w:val="24"/>
                <w:szCs w:val="24"/>
                <w:lang w:eastAsia="zh-CN"/>
              </w:rPr>
            </w:pPr>
            <w:r w:rsidRPr="00A34CE6">
              <w:rPr>
                <w:rFonts w:ascii="Times New Roman" w:hAnsi="Times New Roman" w:cs="Times New Roman"/>
                <w:sz w:val="24"/>
                <w:szCs w:val="24"/>
                <w:lang w:eastAsia="zh-CN"/>
              </w:rPr>
              <w:t>2028</w:t>
            </w:r>
          </w:p>
        </w:tc>
        <w:tc>
          <w:tcPr>
            <w:tcW w:w="2265" w:type="dxa"/>
          </w:tcPr>
          <w:p w14:paraId="25BA70B8"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-8 mln €</w:t>
            </w:r>
          </w:p>
        </w:tc>
        <w:tc>
          <w:tcPr>
            <w:tcW w:w="2266" w:type="dxa"/>
          </w:tcPr>
          <w:p w14:paraId="7C82FF15" w14:textId="77777777" w:rsidR="00A51952" w:rsidRPr="00175FE1" w:rsidRDefault="00A51952" w:rsidP="000F15E0">
            <w:pPr>
              <w:jc w:val="right"/>
              <w:rPr>
                <w:rFonts w:ascii="Times New Roman" w:hAnsi="Times New Roman" w:cs="Times New Roman"/>
                <w:sz w:val="24"/>
                <w:szCs w:val="24"/>
                <w:lang w:eastAsia="zh-CN"/>
              </w:rPr>
            </w:pPr>
            <w:r w:rsidRPr="00175FE1">
              <w:rPr>
                <w:rFonts w:ascii="Times New Roman" w:hAnsi="Times New Roman" w:cs="Times New Roman"/>
                <w:sz w:val="24"/>
                <w:szCs w:val="24"/>
                <w:lang w:eastAsia="zh-CN"/>
              </w:rPr>
              <w:t xml:space="preserve">43 mln € </w:t>
            </w:r>
          </w:p>
        </w:tc>
        <w:tc>
          <w:tcPr>
            <w:tcW w:w="2266" w:type="dxa"/>
          </w:tcPr>
          <w:p w14:paraId="4880CA54" w14:textId="77777777" w:rsidR="00A51952" w:rsidRPr="00A34CE6" w:rsidRDefault="00A51952" w:rsidP="000F15E0">
            <w:pPr>
              <w:jc w:val="right"/>
              <w:rPr>
                <w:rFonts w:ascii="Times New Roman" w:hAnsi="Times New Roman" w:cs="Times New Roman"/>
                <w:sz w:val="24"/>
                <w:szCs w:val="24"/>
                <w:lang w:eastAsia="zh-CN"/>
              </w:rPr>
            </w:pPr>
            <w:r w:rsidRPr="00A34CE6">
              <w:rPr>
                <w:rFonts w:ascii="Times New Roman" w:hAnsi="Times New Roman" w:cs="Times New Roman"/>
                <w:sz w:val="24"/>
                <w:szCs w:val="24"/>
                <w:lang w:eastAsia="zh-CN"/>
              </w:rPr>
              <w:t>26 mln €</w:t>
            </w:r>
          </w:p>
        </w:tc>
      </w:tr>
    </w:tbl>
    <w:p w14:paraId="74A5A2CB" w14:textId="77777777" w:rsidR="00A51952" w:rsidRDefault="00A51952" w:rsidP="00A51952">
      <w:pPr>
        <w:spacing w:after="0" w:line="240" w:lineRule="auto"/>
        <w:jc w:val="both"/>
        <w:rPr>
          <w:rFonts w:ascii="Times New Roman" w:hAnsi="Times New Roman" w:cs="Times New Roman"/>
          <w:sz w:val="24"/>
          <w:szCs w:val="24"/>
          <w:lang w:eastAsia="zh-CN"/>
        </w:rPr>
      </w:pPr>
    </w:p>
    <w:bookmarkEnd w:id="36"/>
    <w:p w14:paraId="1701A64A" w14:textId="076A155B" w:rsidR="00E079AC" w:rsidRDefault="00E079AC" w:rsidP="0061161A">
      <w:pPr>
        <w:spacing w:after="0" w:line="240" w:lineRule="auto"/>
        <w:jc w:val="both"/>
        <w:rPr>
          <w:rFonts w:ascii="Times New Roman" w:hAnsi="Times New Roman" w:cs="Times New Roman"/>
          <w:b/>
          <w:color w:val="000000" w:themeColor="text1"/>
          <w:sz w:val="24"/>
          <w:szCs w:val="24"/>
        </w:rPr>
      </w:pPr>
      <w:r w:rsidRPr="008B5AE3">
        <w:rPr>
          <w:rFonts w:ascii="Times New Roman" w:hAnsi="Times New Roman" w:cs="Times New Roman"/>
          <w:b/>
          <w:color w:val="000000" w:themeColor="text1"/>
          <w:sz w:val="24"/>
          <w:szCs w:val="24"/>
        </w:rPr>
        <w:t>8. Rakendusaktid</w:t>
      </w:r>
    </w:p>
    <w:p w14:paraId="187FA28E" w14:textId="77777777" w:rsidR="00CC3185" w:rsidRDefault="00CC3185" w:rsidP="00B8566C">
      <w:pPr>
        <w:spacing w:after="0" w:line="240" w:lineRule="auto"/>
        <w:jc w:val="both"/>
        <w:rPr>
          <w:rFonts w:ascii="Times New Roman" w:hAnsi="Times New Roman" w:cs="Times New Roman"/>
          <w:b/>
          <w:color w:val="000000" w:themeColor="text1"/>
          <w:sz w:val="24"/>
          <w:szCs w:val="24"/>
        </w:rPr>
      </w:pPr>
    </w:p>
    <w:p w14:paraId="7F8CB5F6" w14:textId="265190E1" w:rsidR="00CC3185" w:rsidRPr="00CC3185" w:rsidRDefault="00CC3185" w:rsidP="006F5249">
      <w:pPr>
        <w:spacing w:after="0" w:line="240" w:lineRule="auto"/>
        <w:jc w:val="both"/>
        <w:rPr>
          <w:rFonts w:ascii="Times New Roman" w:hAnsi="Times New Roman" w:cs="Times New Roman"/>
          <w:sz w:val="24"/>
          <w:szCs w:val="24"/>
        </w:rPr>
      </w:pPr>
      <w:r w:rsidRPr="00CC3185">
        <w:rPr>
          <w:rFonts w:ascii="Times New Roman" w:hAnsi="Times New Roman" w:cs="Times New Roman"/>
          <w:noProof/>
          <w:sz w:val="24"/>
          <w:szCs w:val="24"/>
          <w:lang w:eastAsia="et-EE"/>
        </w:rPr>
        <w:t>Eel</w:t>
      </w:r>
      <w:r w:rsidR="00D869EE">
        <w:rPr>
          <w:rFonts w:ascii="Times New Roman" w:hAnsi="Times New Roman" w:cs="Times New Roman"/>
          <w:noProof/>
          <w:sz w:val="24"/>
          <w:szCs w:val="24"/>
          <w:lang w:eastAsia="et-EE"/>
        </w:rPr>
        <w:t xml:space="preserve">nõu rakendamiseks </w:t>
      </w:r>
      <w:r w:rsidR="006F5249">
        <w:rPr>
          <w:rFonts w:ascii="Times New Roman" w:hAnsi="Times New Roman" w:cs="Times New Roman"/>
          <w:noProof/>
          <w:sz w:val="24"/>
          <w:szCs w:val="24"/>
          <w:lang w:eastAsia="et-EE"/>
        </w:rPr>
        <w:t xml:space="preserve">ei ole rakendusaktide muutmine vajalik. </w:t>
      </w:r>
    </w:p>
    <w:p w14:paraId="4264653C" w14:textId="77777777" w:rsidR="00D869EE" w:rsidRDefault="00D869EE" w:rsidP="003A6BAA">
      <w:pPr>
        <w:spacing w:after="0" w:line="240" w:lineRule="auto"/>
        <w:rPr>
          <w:rFonts w:ascii="Times New Roman" w:hAnsi="Times New Roman" w:cs="Times New Roman"/>
          <w:b/>
          <w:color w:val="000000" w:themeColor="text1"/>
          <w:sz w:val="24"/>
          <w:szCs w:val="24"/>
        </w:rPr>
      </w:pPr>
    </w:p>
    <w:p w14:paraId="6740A598" w14:textId="77777777" w:rsidR="003A6BAA" w:rsidRPr="00AF5591" w:rsidRDefault="003A6BAA" w:rsidP="003A6BAA">
      <w:pPr>
        <w:spacing w:after="0" w:line="240" w:lineRule="auto"/>
        <w:rPr>
          <w:rFonts w:ascii="Times New Roman" w:hAnsi="Times New Roman" w:cs="Times New Roman"/>
          <w:b/>
          <w:sz w:val="24"/>
          <w:szCs w:val="24"/>
        </w:rPr>
      </w:pPr>
      <w:r w:rsidRPr="00AF5591">
        <w:rPr>
          <w:rFonts w:ascii="Times New Roman" w:hAnsi="Times New Roman" w:cs="Times New Roman"/>
          <w:b/>
          <w:sz w:val="24"/>
          <w:szCs w:val="24"/>
        </w:rPr>
        <w:t>9. Seaduse jõustumine</w:t>
      </w:r>
    </w:p>
    <w:p w14:paraId="361D9368" w14:textId="77777777" w:rsidR="003A6BAA" w:rsidRPr="00AF5591" w:rsidRDefault="003A6BAA" w:rsidP="00C05DA1">
      <w:pPr>
        <w:pStyle w:val="Kehatekst"/>
        <w:rPr>
          <w:color w:val="auto"/>
        </w:rPr>
      </w:pPr>
      <w:r w:rsidRPr="00AF5591">
        <w:rPr>
          <w:color w:val="auto"/>
        </w:rPr>
        <w:t xml:space="preserve"> </w:t>
      </w:r>
    </w:p>
    <w:p w14:paraId="1D5CD10F" w14:textId="6AAD7470" w:rsidR="00741F71" w:rsidRPr="00AF5591" w:rsidRDefault="00EE6342" w:rsidP="00C05DA1">
      <w:pPr>
        <w:pStyle w:val="Kehatekst"/>
        <w:rPr>
          <w:color w:val="auto"/>
        </w:rPr>
      </w:pPr>
      <w:r w:rsidRPr="00381938">
        <w:rPr>
          <w:color w:val="auto"/>
        </w:rPr>
        <w:t>Seadus</w:t>
      </w:r>
      <w:r w:rsidR="00FE6206" w:rsidRPr="00381938">
        <w:rPr>
          <w:color w:val="auto"/>
        </w:rPr>
        <w:t xml:space="preserve"> jõustu</w:t>
      </w:r>
      <w:r w:rsidRPr="00381938">
        <w:rPr>
          <w:color w:val="auto"/>
        </w:rPr>
        <w:t>b</w:t>
      </w:r>
      <w:r w:rsidR="00E45610" w:rsidRPr="00381938">
        <w:rPr>
          <w:color w:val="auto"/>
        </w:rPr>
        <w:t xml:space="preserve"> </w:t>
      </w:r>
      <w:r w:rsidR="001C0771" w:rsidRPr="00381938">
        <w:rPr>
          <w:color w:val="auto"/>
        </w:rPr>
        <w:t>20</w:t>
      </w:r>
      <w:r w:rsidR="00B800CC" w:rsidRPr="00381938">
        <w:rPr>
          <w:color w:val="auto"/>
        </w:rPr>
        <w:t>2</w:t>
      </w:r>
      <w:r w:rsidR="00722F3A" w:rsidRPr="00381938">
        <w:rPr>
          <w:color w:val="auto"/>
        </w:rPr>
        <w:t>5</w:t>
      </w:r>
      <w:r w:rsidR="003A6BAA" w:rsidRPr="00381938">
        <w:rPr>
          <w:color w:val="auto"/>
        </w:rPr>
        <w:t>. aasta 1.</w:t>
      </w:r>
      <w:r w:rsidR="00E45610" w:rsidRPr="00381938">
        <w:rPr>
          <w:color w:val="auto"/>
        </w:rPr>
        <w:t xml:space="preserve"> j</w:t>
      </w:r>
      <w:r w:rsidR="00A16433">
        <w:rPr>
          <w:color w:val="auto"/>
        </w:rPr>
        <w:t>uu</w:t>
      </w:r>
      <w:r w:rsidR="00CD7EC9">
        <w:rPr>
          <w:color w:val="auto"/>
        </w:rPr>
        <w:t>l</w:t>
      </w:r>
      <w:r w:rsidR="00A16433">
        <w:rPr>
          <w:color w:val="auto"/>
        </w:rPr>
        <w:t>il</w:t>
      </w:r>
      <w:r w:rsidR="00381938" w:rsidRPr="00381938">
        <w:rPr>
          <w:color w:val="auto"/>
        </w:rPr>
        <w:t>,</w:t>
      </w:r>
      <w:r w:rsidR="00A16433">
        <w:rPr>
          <w:color w:val="auto"/>
        </w:rPr>
        <w:t xml:space="preserve"> kui hakkavad kehtima 5% kõrgemad aktsiisimäärad alkoholile, tubakatoodetele ja bensiinile. Kui alkoholi</w:t>
      </w:r>
      <w:r w:rsidR="00CD7EC9">
        <w:rPr>
          <w:color w:val="auto"/>
        </w:rPr>
        <w:t>-</w:t>
      </w:r>
      <w:r w:rsidR="00A16433">
        <w:rPr>
          <w:color w:val="auto"/>
        </w:rPr>
        <w:t xml:space="preserve"> ja tubakaaktsiisi</w:t>
      </w:r>
      <w:r w:rsidR="00CD7EC9">
        <w:rPr>
          <w:color w:val="auto"/>
        </w:rPr>
        <w:t xml:space="preserve"> muudetakse aastatel 2026</w:t>
      </w:r>
      <w:r w:rsidR="00CD7EC9">
        <w:rPr>
          <w:color w:val="auto"/>
        </w:rPr>
        <w:sym w:font="Symbol" w:char="F02D"/>
      </w:r>
      <w:r w:rsidR="00CD7EC9">
        <w:rPr>
          <w:color w:val="auto"/>
        </w:rPr>
        <w:t xml:space="preserve">2028 jaanuarikuus, siis bensiiniaktsiisi muudetakse nimetatud aastatel maikuus. </w:t>
      </w:r>
    </w:p>
    <w:p w14:paraId="495FA7C7" w14:textId="77777777" w:rsidR="00872BE0" w:rsidRDefault="00872BE0" w:rsidP="00F31749">
      <w:pPr>
        <w:spacing w:after="0" w:line="240" w:lineRule="auto"/>
        <w:rPr>
          <w:rFonts w:ascii="Times New Roman" w:hAnsi="Times New Roman" w:cs="Times New Roman"/>
          <w:b/>
          <w:color w:val="000000" w:themeColor="text1"/>
          <w:sz w:val="24"/>
          <w:szCs w:val="24"/>
        </w:rPr>
      </w:pPr>
    </w:p>
    <w:p w14:paraId="5097718B" w14:textId="061E0983" w:rsidR="003A6BAA" w:rsidRDefault="003A6BAA" w:rsidP="00F31749">
      <w:pPr>
        <w:spacing w:after="0" w:line="240" w:lineRule="auto"/>
        <w:rPr>
          <w:rFonts w:ascii="Times New Roman" w:hAnsi="Times New Roman" w:cs="Times New Roman"/>
          <w:b/>
          <w:color w:val="000000" w:themeColor="text1"/>
          <w:sz w:val="24"/>
          <w:szCs w:val="24"/>
        </w:rPr>
      </w:pPr>
      <w:r w:rsidRPr="00FD0C93">
        <w:rPr>
          <w:rFonts w:ascii="Times New Roman" w:hAnsi="Times New Roman" w:cs="Times New Roman"/>
          <w:b/>
          <w:color w:val="000000" w:themeColor="text1"/>
          <w:sz w:val="24"/>
          <w:szCs w:val="24"/>
        </w:rPr>
        <w:t>10. Eelnõu kooskõlastamine, huvirühmade kaasamine ja avalik konsultatsioon</w:t>
      </w:r>
    </w:p>
    <w:p w14:paraId="4B73DE64" w14:textId="77777777" w:rsidR="00D45C57" w:rsidRPr="00E72E45" w:rsidRDefault="00D45C57" w:rsidP="00F31749">
      <w:pPr>
        <w:spacing w:after="0" w:line="240" w:lineRule="auto"/>
        <w:rPr>
          <w:rFonts w:ascii="Times New Roman" w:hAnsi="Times New Roman" w:cs="Times New Roman"/>
          <w:b/>
          <w:sz w:val="24"/>
          <w:szCs w:val="24"/>
        </w:rPr>
      </w:pPr>
    </w:p>
    <w:p w14:paraId="7003CA64" w14:textId="6B44335E" w:rsidR="00D45C57" w:rsidRPr="00153231" w:rsidRDefault="00D45C57" w:rsidP="00D45C57">
      <w:pPr>
        <w:spacing w:after="0" w:line="240" w:lineRule="auto"/>
        <w:contextualSpacing/>
        <w:jc w:val="both"/>
        <w:rPr>
          <w:rFonts w:ascii="Times New Roman" w:hAnsi="Times New Roman" w:cs="Times New Roman"/>
          <w:noProof/>
          <w:sz w:val="24"/>
          <w:szCs w:val="24"/>
          <w:lang w:eastAsia="et-EE"/>
        </w:rPr>
      </w:pPr>
      <w:r w:rsidRPr="00153231">
        <w:rPr>
          <w:rFonts w:ascii="Times New Roman" w:hAnsi="Times New Roman" w:cs="Times New Roman"/>
          <w:noProof/>
          <w:sz w:val="24"/>
          <w:szCs w:val="24"/>
          <w:lang w:eastAsia="et-EE"/>
        </w:rPr>
        <w:t>Eelnõu esitat</w:t>
      </w:r>
      <w:r w:rsidR="00A42E7B" w:rsidRPr="00153231">
        <w:rPr>
          <w:rFonts w:ascii="Times New Roman" w:hAnsi="Times New Roman" w:cs="Times New Roman"/>
          <w:noProof/>
          <w:sz w:val="24"/>
          <w:szCs w:val="24"/>
          <w:lang w:eastAsia="et-EE"/>
        </w:rPr>
        <w:t xml:space="preserve">akse </w:t>
      </w:r>
      <w:r w:rsidRPr="00153231">
        <w:rPr>
          <w:rFonts w:ascii="Times New Roman" w:hAnsi="Times New Roman" w:cs="Times New Roman"/>
          <w:noProof/>
          <w:sz w:val="24"/>
          <w:szCs w:val="24"/>
          <w:lang w:eastAsia="et-EE"/>
        </w:rPr>
        <w:t xml:space="preserve">kooskõlastamiseks ministeeriumidele ja arvamuse avaldamiseks Maksu- ja Tolliametile, Eesti Kaupmeeste Liidule, Eesti Kaubandus-Tööstuskojale, </w:t>
      </w:r>
      <w:r w:rsidRPr="00153231">
        <w:rPr>
          <w:rFonts w:ascii="Times New Roman" w:hAnsi="Times New Roman" w:cs="Times New Roman"/>
          <w:noProof/>
          <w:sz w:val="24"/>
          <w:szCs w:val="24"/>
        </w:rPr>
        <w:t xml:space="preserve">Eesti Maksumaksjate Liidule, </w:t>
      </w:r>
      <w:r w:rsidR="00420DBE" w:rsidRPr="00153231">
        <w:rPr>
          <w:rFonts w:ascii="Times New Roman" w:hAnsi="Times New Roman" w:cs="Times New Roman"/>
          <w:noProof/>
          <w:sz w:val="24"/>
          <w:szCs w:val="24"/>
        </w:rPr>
        <w:t xml:space="preserve">Eesti </w:t>
      </w:r>
      <w:r w:rsidR="00153231">
        <w:rPr>
          <w:rFonts w:ascii="Times New Roman" w:hAnsi="Times New Roman" w:cs="Times New Roman"/>
          <w:noProof/>
          <w:sz w:val="24"/>
          <w:szCs w:val="24"/>
        </w:rPr>
        <w:t>Transpordikütuse Ühingule, Eesti lennundusklastrile,</w:t>
      </w:r>
      <w:r w:rsidR="00420DBE" w:rsidRPr="00153231">
        <w:rPr>
          <w:rFonts w:ascii="Times New Roman" w:hAnsi="Times New Roman" w:cs="Times New Roman"/>
          <w:noProof/>
          <w:sz w:val="24"/>
          <w:szCs w:val="24"/>
        </w:rPr>
        <w:t xml:space="preserve"> Eesti Põllumajandus-Kaubanduskojale,</w:t>
      </w:r>
      <w:r w:rsidR="00AA6424" w:rsidRPr="00153231">
        <w:rPr>
          <w:rFonts w:ascii="Times New Roman" w:hAnsi="Times New Roman" w:cs="Times New Roman"/>
          <w:noProof/>
          <w:sz w:val="24"/>
          <w:szCs w:val="24"/>
        </w:rPr>
        <w:t xml:space="preserve"> </w:t>
      </w:r>
      <w:r w:rsidR="00AA6424" w:rsidRPr="00153231">
        <w:rPr>
          <w:rFonts w:ascii="Times New Roman" w:hAnsi="Times New Roman" w:cs="Times New Roman"/>
          <w:noProof/>
          <w:sz w:val="24"/>
          <w:szCs w:val="24"/>
          <w:lang w:eastAsia="et-EE"/>
        </w:rPr>
        <w:t xml:space="preserve">Alkoholitootjate ja Maaletoojate Liidule, </w:t>
      </w:r>
      <w:r w:rsidR="00AA6424" w:rsidRPr="00153231">
        <w:rPr>
          <w:rFonts w:ascii="Times New Roman" w:hAnsi="Times New Roman" w:cs="Times New Roman"/>
          <w:noProof/>
          <w:sz w:val="24"/>
          <w:szCs w:val="24"/>
        </w:rPr>
        <w:t xml:space="preserve">Eesti Õlletootjate Liidule, </w:t>
      </w:r>
      <w:r w:rsidRPr="00153231">
        <w:rPr>
          <w:rFonts w:ascii="Times New Roman" w:hAnsi="Times New Roman" w:cs="Times New Roman"/>
          <w:bCs/>
          <w:noProof/>
          <w:sz w:val="24"/>
          <w:szCs w:val="24"/>
        </w:rPr>
        <w:t xml:space="preserve">osaühingule </w:t>
      </w:r>
      <w:r w:rsidRPr="00153231">
        <w:rPr>
          <w:rFonts w:ascii="Times New Roman" w:hAnsi="Times New Roman" w:cs="Times New Roman"/>
          <w:noProof/>
          <w:sz w:val="24"/>
          <w:szCs w:val="24"/>
        </w:rPr>
        <w:t xml:space="preserve">Philip Morris Eesti, aktsiaseltsile British American Tobacco Estonia, Japan Tobacco International Baltic, </w:t>
      </w:r>
      <w:r w:rsidR="00AA6424" w:rsidRPr="00153231">
        <w:rPr>
          <w:rFonts w:ascii="Times New Roman" w:hAnsi="Times New Roman" w:cs="Times New Roman"/>
          <w:noProof/>
          <w:sz w:val="24"/>
          <w:szCs w:val="24"/>
        </w:rPr>
        <w:t>E</w:t>
      </w:r>
      <w:r w:rsidRPr="00153231">
        <w:rPr>
          <w:rFonts w:ascii="Times New Roman" w:hAnsi="Times New Roman" w:cs="Times New Roman"/>
          <w:noProof/>
          <w:sz w:val="24"/>
          <w:szCs w:val="24"/>
        </w:rPr>
        <w:t xml:space="preserve">-sigareti </w:t>
      </w:r>
      <w:r w:rsidR="002D37E8">
        <w:rPr>
          <w:rFonts w:ascii="Times New Roman" w:hAnsi="Times New Roman" w:cs="Times New Roman"/>
          <w:noProof/>
          <w:sz w:val="24"/>
          <w:szCs w:val="24"/>
        </w:rPr>
        <w:t>K</w:t>
      </w:r>
      <w:r w:rsidR="00AA6424" w:rsidRPr="00153231">
        <w:rPr>
          <w:rFonts w:ascii="Times New Roman" w:hAnsi="Times New Roman" w:cs="Times New Roman"/>
          <w:noProof/>
          <w:sz w:val="24"/>
          <w:szCs w:val="24"/>
        </w:rPr>
        <w:t xml:space="preserve">aupmeeste </w:t>
      </w:r>
      <w:r w:rsidR="002D37E8">
        <w:rPr>
          <w:rFonts w:ascii="Times New Roman" w:hAnsi="Times New Roman" w:cs="Times New Roman"/>
          <w:noProof/>
          <w:sz w:val="24"/>
          <w:szCs w:val="24"/>
        </w:rPr>
        <w:t>L</w:t>
      </w:r>
      <w:r w:rsidRPr="00153231">
        <w:rPr>
          <w:rFonts w:ascii="Times New Roman" w:hAnsi="Times New Roman" w:cs="Times New Roman"/>
          <w:noProof/>
          <w:sz w:val="24"/>
          <w:szCs w:val="24"/>
        </w:rPr>
        <w:t xml:space="preserve">iidule, </w:t>
      </w:r>
      <w:r w:rsidR="00AA6424" w:rsidRPr="00153231">
        <w:rPr>
          <w:rFonts w:ascii="Times New Roman" w:hAnsi="Times New Roman" w:cs="Times New Roman"/>
          <w:noProof/>
          <w:sz w:val="24"/>
          <w:szCs w:val="24"/>
          <w:lang w:eastAsia="et-EE"/>
        </w:rPr>
        <w:t xml:space="preserve">osaühingule Sigari Maja, aktsiaseltsile Rasa Trading Company, Dannemann Cigarrenfabrik GMBH, </w:t>
      </w:r>
      <w:r w:rsidR="005C42C4" w:rsidRPr="00153231">
        <w:rPr>
          <w:rFonts w:ascii="Times New Roman" w:hAnsi="Times New Roman" w:cs="Times New Roman"/>
          <w:noProof/>
          <w:sz w:val="24"/>
          <w:szCs w:val="24"/>
          <w:lang w:eastAsia="et-EE"/>
        </w:rPr>
        <w:t>aktsiaseltsile Eugesta Eesti ja Habanos Nordic Eesti filiaale.</w:t>
      </w:r>
      <w:r w:rsidR="00AA6424" w:rsidRPr="00153231">
        <w:rPr>
          <w:rFonts w:ascii="Times New Roman" w:hAnsi="Times New Roman" w:cs="Times New Roman"/>
          <w:noProof/>
          <w:sz w:val="24"/>
          <w:szCs w:val="24"/>
          <w:lang w:eastAsia="et-EE"/>
        </w:rPr>
        <w:t xml:space="preserve"> </w:t>
      </w:r>
    </w:p>
    <w:p w14:paraId="09FDD509" w14:textId="77777777" w:rsidR="00AA6424" w:rsidRPr="00153231" w:rsidRDefault="00AA6424" w:rsidP="00D45C57">
      <w:pPr>
        <w:spacing w:after="0" w:line="240" w:lineRule="auto"/>
        <w:contextualSpacing/>
        <w:jc w:val="both"/>
        <w:rPr>
          <w:rFonts w:ascii="Times New Roman" w:hAnsi="Times New Roman" w:cs="Times New Roman"/>
          <w:sz w:val="24"/>
          <w:szCs w:val="24"/>
          <w:lang w:eastAsia="et-EE"/>
        </w:rPr>
      </w:pPr>
    </w:p>
    <w:p w14:paraId="42A7BBE3" w14:textId="77777777" w:rsidR="00EE7787" w:rsidRDefault="00EE7787" w:rsidP="00EE7787">
      <w:pPr>
        <w:pBdr>
          <w:bottom w:val="single" w:sz="12" w:space="1" w:color="auto"/>
        </w:pBdr>
        <w:spacing w:after="0" w:line="240" w:lineRule="auto"/>
        <w:jc w:val="both"/>
        <w:rPr>
          <w:rFonts w:ascii="Times New Roman" w:hAnsi="Times New Roman" w:cs="Times New Roman"/>
          <w:spacing w:val="-3"/>
          <w:sz w:val="24"/>
          <w:szCs w:val="24"/>
          <w:lang w:eastAsia="et-EE"/>
        </w:rPr>
      </w:pPr>
    </w:p>
    <w:p w14:paraId="00CA34FC" w14:textId="77777777" w:rsidR="00EE7787" w:rsidRPr="00EE7787" w:rsidRDefault="00EE7787" w:rsidP="00EE7787">
      <w:pPr>
        <w:pBdr>
          <w:bottom w:val="single" w:sz="12" w:space="1" w:color="auto"/>
        </w:pBdr>
        <w:spacing w:after="0" w:line="240" w:lineRule="auto"/>
        <w:jc w:val="both"/>
        <w:rPr>
          <w:rFonts w:ascii="Times New Roman" w:hAnsi="Times New Roman" w:cs="Times New Roman"/>
          <w:spacing w:val="-3"/>
          <w:sz w:val="24"/>
          <w:szCs w:val="24"/>
          <w:lang w:eastAsia="et-EE"/>
        </w:rPr>
      </w:pPr>
    </w:p>
    <w:p w14:paraId="37DFCFDA" w14:textId="5FE34436" w:rsidR="00EE7787" w:rsidRPr="00EE7787" w:rsidRDefault="00EE7787" w:rsidP="00EE7787">
      <w:pPr>
        <w:spacing w:after="0" w:line="240" w:lineRule="auto"/>
        <w:rPr>
          <w:rFonts w:ascii="Times New Roman" w:hAnsi="Times New Roman" w:cs="Times New Roman"/>
          <w:sz w:val="24"/>
          <w:szCs w:val="24"/>
          <w:lang w:eastAsia="et-EE"/>
        </w:rPr>
      </w:pPr>
      <w:r w:rsidRPr="00EE7787">
        <w:rPr>
          <w:rFonts w:ascii="Times New Roman" w:hAnsi="Times New Roman" w:cs="Times New Roman"/>
          <w:sz w:val="24"/>
          <w:szCs w:val="24"/>
          <w:lang w:eastAsia="et-EE"/>
        </w:rPr>
        <w:t xml:space="preserve">Algatab Vabariigi Valitsus </w:t>
      </w:r>
      <w:r>
        <w:rPr>
          <w:rFonts w:ascii="Times New Roman" w:hAnsi="Times New Roman" w:cs="Times New Roman"/>
          <w:sz w:val="24"/>
          <w:szCs w:val="24"/>
          <w:lang w:eastAsia="et-EE"/>
        </w:rPr>
        <w:t>..</w:t>
      </w:r>
      <w:r w:rsidRPr="00EE7787">
        <w:rPr>
          <w:rFonts w:ascii="Times New Roman" w:hAnsi="Times New Roman" w:cs="Times New Roman"/>
          <w:sz w:val="24"/>
          <w:szCs w:val="24"/>
          <w:lang w:eastAsia="et-EE"/>
        </w:rPr>
        <w:t xml:space="preserve"> </w:t>
      </w:r>
      <w:r w:rsidR="00153231">
        <w:rPr>
          <w:rFonts w:ascii="Times New Roman" w:hAnsi="Times New Roman" w:cs="Times New Roman"/>
          <w:sz w:val="24"/>
          <w:szCs w:val="24"/>
          <w:lang w:eastAsia="et-EE"/>
        </w:rPr>
        <w:t xml:space="preserve">septembril </w:t>
      </w:r>
      <w:r w:rsidRPr="00EE7787">
        <w:rPr>
          <w:rFonts w:ascii="Times New Roman" w:hAnsi="Times New Roman" w:cs="Times New Roman"/>
          <w:sz w:val="24"/>
          <w:szCs w:val="24"/>
          <w:lang w:eastAsia="et-EE"/>
        </w:rPr>
        <w:t>202</w:t>
      </w:r>
      <w:r w:rsidR="00153231">
        <w:rPr>
          <w:rFonts w:ascii="Times New Roman" w:hAnsi="Times New Roman" w:cs="Times New Roman"/>
          <w:sz w:val="24"/>
          <w:szCs w:val="24"/>
          <w:lang w:eastAsia="et-EE"/>
        </w:rPr>
        <w:t>4</w:t>
      </w:r>
      <w:r w:rsidRPr="00EE7787">
        <w:rPr>
          <w:rFonts w:ascii="Times New Roman" w:hAnsi="Times New Roman" w:cs="Times New Roman"/>
          <w:sz w:val="24"/>
          <w:szCs w:val="24"/>
          <w:lang w:eastAsia="et-EE"/>
        </w:rPr>
        <w:t xml:space="preserve">. a </w:t>
      </w:r>
    </w:p>
    <w:p w14:paraId="2035B69D" w14:textId="77777777" w:rsidR="00EE7787" w:rsidRPr="00EE7787" w:rsidRDefault="00EE7787" w:rsidP="00EE7787">
      <w:pPr>
        <w:spacing w:after="0" w:line="240" w:lineRule="auto"/>
        <w:rPr>
          <w:rFonts w:ascii="Times New Roman" w:hAnsi="Times New Roman" w:cs="Times New Roman"/>
          <w:sz w:val="24"/>
          <w:szCs w:val="24"/>
          <w:lang w:eastAsia="et-EE"/>
        </w:rPr>
      </w:pPr>
    </w:p>
    <w:p w14:paraId="47AB6566" w14:textId="77777777" w:rsidR="00EE7787" w:rsidRPr="00EE7787" w:rsidRDefault="00EE7787" w:rsidP="00EE7787">
      <w:pPr>
        <w:spacing w:after="0" w:line="240" w:lineRule="auto"/>
        <w:rPr>
          <w:rFonts w:ascii="Times New Roman" w:hAnsi="Times New Roman" w:cs="Times New Roman"/>
          <w:sz w:val="24"/>
          <w:szCs w:val="24"/>
          <w:lang w:eastAsia="et-EE"/>
        </w:rPr>
      </w:pPr>
      <w:r w:rsidRPr="00EE7787">
        <w:rPr>
          <w:rFonts w:ascii="Times New Roman" w:hAnsi="Times New Roman" w:cs="Times New Roman"/>
          <w:sz w:val="24"/>
          <w:szCs w:val="24"/>
          <w:lang w:eastAsia="et-EE"/>
        </w:rPr>
        <w:t>Vabariigi Valitsuse nimel</w:t>
      </w:r>
    </w:p>
    <w:p w14:paraId="155DD505" w14:textId="77777777" w:rsidR="00EE7787" w:rsidRPr="00EE7787" w:rsidRDefault="00EE7787" w:rsidP="00EE7787">
      <w:pPr>
        <w:spacing w:after="0" w:line="240" w:lineRule="auto"/>
        <w:rPr>
          <w:rFonts w:ascii="Times New Roman" w:hAnsi="Times New Roman" w:cs="Times New Roman"/>
          <w:sz w:val="24"/>
          <w:szCs w:val="24"/>
          <w:lang w:eastAsia="et-EE"/>
        </w:rPr>
      </w:pPr>
    </w:p>
    <w:p w14:paraId="4BC1E7EC" w14:textId="77777777" w:rsidR="00EE7787" w:rsidRPr="00EE7787" w:rsidRDefault="00EE7787" w:rsidP="00EE7787">
      <w:pPr>
        <w:spacing w:after="0" w:line="240" w:lineRule="auto"/>
        <w:rPr>
          <w:rFonts w:ascii="Times New Roman" w:hAnsi="Times New Roman" w:cs="Times New Roman"/>
          <w:sz w:val="24"/>
          <w:szCs w:val="24"/>
          <w:lang w:eastAsia="et-EE"/>
        </w:rPr>
      </w:pPr>
      <w:r w:rsidRPr="00EE7787">
        <w:rPr>
          <w:rFonts w:ascii="Times New Roman" w:hAnsi="Times New Roman" w:cs="Times New Roman"/>
          <w:sz w:val="24"/>
          <w:szCs w:val="24"/>
          <w:lang w:eastAsia="et-EE"/>
        </w:rPr>
        <w:t>(allkirjastatud digitaalselt)</w:t>
      </w:r>
    </w:p>
    <w:p w14:paraId="68EB3108" w14:textId="77777777" w:rsidR="00EE7787" w:rsidRPr="00EE7787" w:rsidRDefault="00EE7787" w:rsidP="00EE7787">
      <w:pPr>
        <w:spacing w:after="0" w:line="240" w:lineRule="auto"/>
        <w:jc w:val="both"/>
        <w:rPr>
          <w:rFonts w:ascii="Times New Roman" w:hAnsi="Times New Roman" w:cs="Times New Roman"/>
          <w:sz w:val="24"/>
          <w:szCs w:val="24"/>
          <w:lang w:eastAsia="et-EE"/>
        </w:rPr>
      </w:pPr>
      <w:r w:rsidRPr="00EE7787">
        <w:rPr>
          <w:rFonts w:ascii="Times New Roman" w:hAnsi="Times New Roman" w:cs="Times New Roman"/>
          <w:sz w:val="24"/>
          <w:szCs w:val="24"/>
          <w:lang w:eastAsia="et-EE"/>
        </w:rPr>
        <w:t>Heili Tõnisson</w:t>
      </w:r>
    </w:p>
    <w:p w14:paraId="7FFC036E" w14:textId="0AF567D9" w:rsidR="00DF3FDD" w:rsidRPr="00D5455D" w:rsidRDefault="00EE7787" w:rsidP="002C543D">
      <w:pPr>
        <w:spacing w:after="0" w:line="240" w:lineRule="auto"/>
        <w:jc w:val="both"/>
        <w:rPr>
          <w:color w:val="000000" w:themeColor="text1"/>
        </w:rPr>
      </w:pPr>
      <w:r w:rsidRPr="00EE7787">
        <w:rPr>
          <w:rFonts w:ascii="Times New Roman" w:hAnsi="Times New Roman" w:cs="Times New Roman"/>
          <w:sz w:val="24"/>
          <w:szCs w:val="24"/>
          <w:lang w:eastAsia="et-EE"/>
        </w:rPr>
        <w:t>Valitsuse nõunik</w:t>
      </w:r>
      <w:bookmarkEnd w:id="0"/>
    </w:p>
    <w:sectPr w:rsidR="00DF3FDD" w:rsidRPr="00D5455D" w:rsidSect="00FD3E3B">
      <w:footerReference w:type="default" r:id="rId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kus Ühtigi" w:date="2024-09-16T09:06:00Z" w:initials="MÜ">
    <w:p w14:paraId="3A68557E" w14:textId="77777777" w:rsidR="00515E8A" w:rsidRDefault="00515E8A" w:rsidP="00515E8A">
      <w:pPr>
        <w:pStyle w:val="Kommentaaritekst"/>
      </w:pPr>
      <w:r>
        <w:rPr>
          <w:rStyle w:val="Kommentaariviide"/>
        </w:rPr>
        <w:annotationRef/>
      </w:r>
      <w:r>
        <w:t xml:space="preserve">Riigikogu juhatuse 2014. aasta 10. aprilli otsusega nr 70 kehtestatud eelnõu ja seletuskirja vormistamise juhendi kohaselt (lk 2) peaksid veerised olema vasakul 3 cm ning ülal, all, paremas 2 cm. </w:t>
      </w:r>
    </w:p>
  </w:comment>
  <w:comment w:id="5" w:author="Pilleriin Lindsalu" w:date="2024-09-17T15:45:00Z" w:initials="PL">
    <w:p w14:paraId="23ADBDD2" w14:textId="77777777" w:rsidR="006E4846" w:rsidRDefault="006E4846" w:rsidP="006E4846">
      <w:pPr>
        <w:pStyle w:val="Kommentaaritekst"/>
      </w:pPr>
      <w:r>
        <w:rPr>
          <w:rStyle w:val="Kommentaariviide"/>
        </w:rPr>
        <w:annotationRef/>
      </w:r>
      <w:r>
        <w:rPr>
          <w:color w:val="000000"/>
        </w:rPr>
        <w:t xml:space="preserve">Siin peaks vist olema 5 </w:t>
      </w:r>
      <w:r>
        <w:rPr>
          <w:i/>
          <w:iCs/>
          <w:color w:val="000000"/>
        </w:rPr>
        <w:t>protsendipunkti</w:t>
      </w:r>
      <w:r>
        <w:rPr>
          <w:color w:val="000000"/>
        </w:rPr>
        <w:t>.</w:t>
      </w:r>
    </w:p>
  </w:comment>
  <w:comment w:id="14" w:author="Pilleriin Lindsalu" w:date="2024-09-17T15:48:00Z" w:initials="PL">
    <w:p w14:paraId="57683A37" w14:textId="77777777" w:rsidR="006E4846" w:rsidRDefault="006E4846" w:rsidP="006E4846">
      <w:pPr>
        <w:pStyle w:val="Kommentaaritekst"/>
      </w:pPr>
      <w:r>
        <w:rPr>
          <w:rStyle w:val="Kommentaariviide"/>
        </w:rPr>
        <w:annotationRef/>
      </w:r>
      <w:r>
        <w:t xml:space="preserve">Ka siin on vist mõeldud </w:t>
      </w:r>
      <w:r>
        <w:rPr>
          <w:i/>
          <w:iCs/>
        </w:rPr>
        <w:t>protsendipunkte</w:t>
      </w:r>
      <w:r>
        <w:t>.</w:t>
      </w:r>
    </w:p>
  </w:comment>
  <w:comment w:id="21" w:author="Pilleriin Lindsalu" w:date="2024-09-17T15:50:00Z" w:initials="PL">
    <w:p w14:paraId="7BB6D421" w14:textId="77777777" w:rsidR="006E4846" w:rsidRDefault="006E4846" w:rsidP="006E4846">
      <w:pPr>
        <w:pStyle w:val="Kommentaaritekst"/>
      </w:pPr>
      <w:r>
        <w:rPr>
          <w:rStyle w:val="Kommentaariviide"/>
        </w:rPr>
        <w:annotationRef/>
      </w:r>
      <w:r>
        <w:rPr>
          <w:color w:val="000000"/>
        </w:rPr>
        <w:t xml:space="preserve">Kuna tarbijahinnaindeksi puhul peetakse üldjuhul silmas selle muutust võrreldes varasema ajahetkega, siis soovitame need laused ümber sõnastada: </w:t>
      </w:r>
    </w:p>
    <w:p w14:paraId="2FF4EE2D" w14:textId="77777777" w:rsidR="006E4846" w:rsidRDefault="006E4846" w:rsidP="006E4846">
      <w:pPr>
        <w:pStyle w:val="Kommentaaritekst"/>
      </w:pPr>
    </w:p>
    <w:p w14:paraId="2220DB88" w14:textId="77777777" w:rsidR="006E4846" w:rsidRDefault="006E4846" w:rsidP="006E4846">
      <w:pPr>
        <w:pStyle w:val="Kommentaaritekst"/>
      </w:pPr>
      <w:r>
        <w:rPr>
          <w:i/>
          <w:iCs/>
          <w:color w:val="000000"/>
        </w:rPr>
        <w:t>Tarbijahinnaindeks tõusis 2022. aastal võrreldes 2021. aastaga 19,4%, samas kui alkoholi puhul oli see näitaja 5,9%. 2023. aastal alkoholihinnad veidi tõusid ja kui üldine tarbijahinnaindeksi tõus oli 9,2%, siis alkoholi puhul oli see näitaja 7,5%.</w:t>
      </w:r>
    </w:p>
  </w:comment>
  <w:comment w:id="22" w:author="Pilleriin Lindsalu" w:date="2024-09-17T15:51:00Z" w:initials="PL">
    <w:p w14:paraId="389CEB53" w14:textId="77777777" w:rsidR="006E4846" w:rsidRDefault="006E4846" w:rsidP="006E4846">
      <w:pPr>
        <w:pStyle w:val="Kommentaaritekst"/>
      </w:pPr>
      <w:r>
        <w:rPr>
          <w:rStyle w:val="Kommentaariviide"/>
        </w:rPr>
        <w:annotationRef/>
      </w:r>
      <w:r>
        <w:rPr>
          <w:color w:val="000000"/>
        </w:rPr>
        <w:t>Juhime tähelepanu, et joonistel kasutatakse allkirju, tabelitel pealkirju.</w:t>
      </w:r>
    </w:p>
    <w:p w14:paraId="76FC9C66" w14:textId="77777777" w:rsidR="006E4846" w:rsidRDefault="006E4846" w:rsidP="006E4846">
      <w:pPr>
        <w:pStyle w:val="Kommentaaritekst"/>
      </w:pPr>
    </w:p>
    <w:p w14:paraId="7BC9CCDC" w14:textId="77777777" w:rsidR="006E4846" w:rsidRDefault="006E4846" w:rsidP="006E4846">
      <w:pPr>
        <w:pStyle w:val="Kommentaaritekst"/>
      </w:pPr>
      <w:r>
        <w:rPr>
          <w:color w:val="000000"/>
        </w:rPr>
        <w:t>Samuti on mõnel joonisel/tabelil puudu viide andmeallikale - palume need lisada.</w:t>
      </w:r>
    </w:p>
  </w:comment>
  <w:comment w:id="23" w:author="Pilleriin Lindsalu" w:date="2024-09-17T15:52:00Z" w:initials="PL">
    <w:p w14:paraId="279E1BB4" w14:textId="77777777" w:rsidR="006E4846" w:rsidRDefault="006E4846" w:rsidP="006E4846">
      <w:pPr>
        <w:pStyle w:val="Kommentaaritekst"/>
      </w:pPr>
      <w:r>
        <w:rPr>
          <w:rStyle w:val="Kommentaariviide"/>
        </w:rPr>
        <w:annotationRef/>
      </w:r>
      <w:r>
        <w:rPr>
          <w:color w:val="000000"/>
        </w:rPr>
        <w:t xml:space="preserve">Eelnevalt viidatud EKI uuringus hinnati muu hulgas, kui suur osa Eesti inimesi alkoholi tarbib. Mõjuanalüüsis võiks selle kohta andmed välja tuua, et iseloomustada, kui paljusid inimesi võib hinnatõus mõjutada (sihtgrupp). </w:t>
      </w:r>
    </w:p>
  </w:comment>
  <w:comment w:id="33" w:author="Pilleriin Lindsalu" w:date="2024-09-17T15:54:00Z" w:initials="PL">
    <w:p w14:paraId="3822FFC2" w14:textId="77777777" w:rsidR="006E4846" w:rsidRDefault="006E4846" w:rsidP="006E4846">
      <w:pPr>
        <w:pStyle w:val="Kommentaaritekst"/>
      </w:pPr>
      <w:r>
        <w:rPr>
          <w:rStyle w:val="Kommentaariviide"/>
        </w:rPr>
        <w:annotationRef/>
      </w:r>
      <w:r>
        <w:rPr>
          <w:color w:val="000000"/>
        </w:rPr>
        <w:t>reas</w:t>
      </w:r>
    </w:p>
  </w:comment>
  <w:comment w:id="35" w:author="Pilleriin Lindsalu" w:date="2024-09-17T15:55:00Z" w:initials="PL">
    <w:p w14:paraId="193B4B97" w14:textId="77777777" w:rsidR="006E4846" w:rsidRDefault="006E4846" w:rsidP="006E4846">
      <w:pPr>
        <w:pStyle w:val="Kommentaaritekst"/>
      </w:pPr>
      <w:r>
        <w:rPr>
          <w:rStyle w:val="Kommentaariviide"/>
        </w:rPr>
        <w:annotationRef/>
      </w:r>
      <w:r>
        <w:rPr>
          <w:color w:val="000000"/>
        </w:rPr>
        <w:t xml:space="preserve">Mõjuanalüüsis (või alternatiivselt seletuskirja seitsmendas osas) tuleks analüüsida, kuidas mõjutavad muudatused maksuhalduri (MTA) tegevust ning kas jõustamisel tuleb arvestada  infosüsteemide arendusvajadusega. </w:t>
      </w:r>
    </w:p>
  </w:comment>
  <w:comment w:id="38" w:author="Markus Ühtigi" w:date="2024-09-16T09:25:00Z" w:initials="MÜ">
    <w:p w14:paraId="3055DC15" w14:textId="3B3DF245" w:rsidR="00577343" w:rsidRDefault="00577343" w:rsidP="00577343">
      <w:pPr>
        <w:pStyle w:val="Kommentaaritekst"/>
      </w:pPr>
      <w:r>
        <w:rPr>
          <w:rStyle w:val="Kommentaariviide"/>
        </w:rPr>
        <w:annotationRef/>
      </w:r>
      <w:r>
        <w:t>Ülalviidatud juhendi kohaselt (lk 2) ei kasutata tekstis allajoonimist, rõhutamist tuleks näidata muul viisil. Sama märkus ka tekstis teiste allajoonimiste puhul, nt lk 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68557E" w15:done="0"/>
  <w15:commentEx w15:paraId="23ADBDD2" w15:done="0"/>
  <w15:commentEx w15:paraId="57683A37" w15:done="0"/>
  <w15:commentEx w15:paraId="2220DB88" w15:done="0"/>
  <w15:commentEx w15:paraId="7BC9CCDC" w15:done="0"/>
  <w15:commentEx w15:paraId="279E1BB4" w15:done="0"/>
  <w15:commentEx w15:paraId="3822FFC2" w15:done="0"/>
  <w15:commentEx w15:paraId="193B4B97" w15:done="0"/>
  <w15:commentEx w15:paraId="3055DC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273AF" w16cex:dateUtc="2024-09-16T06:06:00Z"/>
  <w16cex:commentExtensible w16cex:durableId="2A942298" w16cex:dateUtc="2024-09-17T12:45:00Z"/>
  <w16cex:commentExtensible w16cex:durableId="2A942351" w16cex:dateUtc="2024-09-17T12:48:00Z"/>
  <w16cex:commentExtensible w16cex:durableId="2A9423BC" w16cex:dateUtc="2024-09-17T12:50:00Z"/>
  <w16cex:commentExtensible w16cex:durableId="2A94241E" w16cex:dateUtc="2024-09-17T12:51:00Z"/>
  <w16cex:commentExtensible w16cex:durableId="2A94245B" w16cex:dateUtc="2024-09-17T12:52:00Z"/>
  <w16cex:commentExtensible w16cex:durableId="2A9424A3" w16cex:dateUtc="2024-09-17T12:54:00Z"/>
  <w16cex:commentExtensible w16cex:durableId="2A9424FA" w16cex:dateUtc="2024-09-17T12:55:00Z"/>
  <w16cex:commentExtensible w16cex:durableId="2A927804" w16cex:dateUtc="2024-09-16T06: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68557E" w16cid:durableId="2A9273AF"/>
  <w16cid:commentId w16cid:paraId="23ADBDD2" w16cid:durableId="2A942298"/>
  <w16cid:commentId w16cid:paraId="57683A37" w16cid:durableId="2A942351"/>
  <w16cid:commentId w16cid:paraId="2220DB88" w16cid:durableId="2A9423BC"/>
  <w16cid:commentId w16cid:paraId="7BC9CCDC" w16cid:durableId="2A94241E"/>
  <w16cid:commentId w16cid:paraId="279E1BB4" w16cid:durableId="2A94245B"/>
  <w16cid:commentId w16cid:paraId="3822FFC2" w16cid:durableId="2A9424A3"/>
  <w16cid:commentId w16cid:paraId="193B4B97" w16cid:durableId="2A9424FA"/>
  <w16cid:commentId w16cid:paraId="3055DC15" w16cid:durableId="2A9278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C9B2B" w14:textId="77777777" w:rsidR="004950AE" w:rsidRDefault="004950AE" w:rsidP="004C49CD">
      <w:pPr>
        <w:spacing w:after="0" w:line="240" w:lineRule="auto"/>
      </w:pPr>
      <w:r>
        <w:separator/>
      </w:r>
    </w:p>
  </w:endnote>
  <w:endnote w:type="continuationSeparator" w:id="0">
    <w:p w14:paraId="26D7E8C5" w14:textId="77777777" w:rsidR="004950AE" w:rsidRDefault="004950AE" w:rsidP="004C4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824242"/>
      <w:docPartObj>
        <w:docPartGallery w:val="Page Numbers (Bottom of Page)"/>
        <w:docPartUnique/>
      </w:docPartObj>
    </w:sdtPr>
    <w:sdtEndPr/>
    <w:sdtContent>
      <w:p w14:paraId="69BA8BCC" w14:textId="626AC9AA" w:rsidR="00FD1396" w:rsidRDefault="00FD1396">
        <w:pPr>
          <w:pStyle w:val="Jalus"/>
          <w:jc w:val="center"/>
        </w:pPr>
        <w:r>
          <w:fldChar w:fldCharType="begin"/>
        </w:r>
        <w:r>
          <w:instrText>PAGE   \* MERGEFORMAT</w:instrText>
        </w:r>
        <w:r>
          <w:fldChar w:fldCharType="separate"/>
        </w:r>
        <w:r w:rsidR="001B41B2">
          <w:rPr>
            <w:noProof/>
          </w:rPr>
          <w:t>16</w:t>
        </w:r>
        <w:r>
          <w:fldChar w:fldCharType="end"/>
        </w:r>
      </w:p>
    </w:sdtContent>
  </w:sdt>
  <w:p w14:paraId="34920CAB" w14:textId="77777777" w:rsidR="00FD1396" w:rsidRDefault="00FD139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E586" w14:textId="77777777" w:rsidR="004950AE" w:rsidRDefault="004950AE" w:rsidP="004C49CD">
      <w:pPr>
        <w:spacing w:after="0" w:line="240" w:lineRule="auto"/>
      </w:pPr>
      <w:r>
        <w:separator/>
      </w:r>
    </w:p>
  </w:footnote>
  <w:footnote w:type="continuationSeparator" w:id="0">
    <w:p w14:paraId="51CC0838" w14:textId="77777777" w:rsidR="004950AE" w:rsidRDefault="004950AE" w:rsidP="004C49CD">
      <w:pPr>
        <w:spacing w:after="0" w:line="240" w:lineRule="auto"/>
      </w:pPr>
      <w:r>
        <w:continuationSeparator/>
      </w:r>
    </w:p>
  </w:footnote>
  <w:footnote w:id="1">
    <w:p w14:paraId="555B935F" w14:textId="77777777" w:rsidR="003B79EF" w:rsidRPr="003B79EF" w:rsidRDefault="003B79EF" w:rsidP="003B79EF">
      <w:pPr>
        <w:shd w:val="clear" w:color="auto" w:fill="FFFFFF"/>
        <w:spacing w:after="300" w:line="240" w:lineRule="auto"/>
        <w:textAlignment w:val="baseline"/>
        <w:rPr>
          <w:rFonts w:ascii="Times New Roman" w:hAnsi="Times New Roman" w:cs="Times New Roman"/>
          <w:color w:val="000000"/>
          <w:sz w:val="24"/>
          <w:szCs w:val="24"/>
          <w:lang w:eastAsia="et-EE"/>
        </w:rPr>
      </w:pPr>
      <w:r>
        <w:rPr>
          <w:rStyle w:val="Allmrkuseviide"/>
        </w:rPr>
        <w:footnoteRef/>
      </w:r>
      <w:r>
        <w:t xml:space="preserve"> </w:t>
      </w:r>
      <w:hyperlink r:id="rId1" w:history="1">
        <w:r w:rsidRPr="003B79EF">
          <w:rPr>
            <w:rStyle w:val="Hperlink"/>
            <w:rFonts w:ascii="Times New Roman" w:hAnsi="Times New Roman"/>
            <w:sz w:val="24"/>
            <w:szCs w:val="24"/>
            <w:lang w:eastAsia="et-EE"/>
          </w:rPr>
          <w:t>https://www.tai.ee/et/uudised/tai-iga-neljas-taiskasvanu-tunneb-tavaparasest-suuremat-stressi</w:t>
        </w:r>
      </w:hyperlink>
    </w:p>
    <w:p w14:paraId="4C986DF8" w14:textId="3531842C" w:rsidR="003B79EF" w:rsidRDefault="003B79EF">
      <w:pPr>
        <w:pStyle w:val="Allmrkusetekst"/>
      </w:pPr>
    </w:p>
  </w:footnote>
  <w:footnote w:id="2">
    <w:p w14:paraId="018708A1" w14:textId="77777777" w:rsidR="001E0221" w:rsidRDefault="001E0221" w:rsidP="001E0221">
      <w:pPr>
        <w:pStyle w:val="Allmrkusetekst"/>
      </w:pPr>
      <w:r>
        <w:rPr>
          <w:rStyle w:val="Allmrkuseviide"/>
        </w:rPr>
        <w:footnoteRef/>
      </w:r>
      <w:r w:rsidRPr="00E4763F">
        <w:t>https://taxation-customs.ec.europa.eu/taxation-1/excise-duties/excise-duty-energy_en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C6527"/>
    <w:multiLevelType w:val="hybridMultilevel"/>
    <w:tmpl w:val="D1AE7E32"/>
    <w:lvl w:ilvl="0" w:tplc="DED65E6C">
      <w:start w:val="1"/>
      <w:numFmt w:val="bullet"/>
      <w:lvlText w:val="-"/>
      <w:lvlJc w:val="left"/>
      <w:pPr>
        <w:tabs>
          <w:tab w:val="num" w:pos="720"/>
        </w:tabs>
        <w:ind w:left="720" w:hanging="360"/>
      </w:pPr>
      <w:rPr>
        <w:rFonts w:ascii="Times New Roman" w:hAnsi="Times New Roman" w:hint="default"/>
      </w:rPr>
    </w:lvl>
    <w:lvl w:ilvl="1" w:tplc="D5907FDC" w:tentative="1">
      <w:start w:val="1"/>
      <w:numFmt w:val="bullet"/>
      <w:lvlText w:val="-"/>
      <w:lvlJc w:val="left"/>
      <w:pPr>
        <w:tabs>
          <w:tab w:val="num" w:pos="1440"/>
        </w:tabs>
        <w:ind w:left="1440" w:hanging="360"/>
      </w:pPr>
      <w:rPr>
        <w:rFonts w:ascii="Times New Roman" w:hAnsi="Times New Roman" w:hint="default"/>
      </w:rPr>
    </w:lvl>
    <w:lvl w:ilvl="2" w:tplc="B358B938" w:tentative="1">
      <w:start w:val="1"/>
      <w:numFmt w:val="bullet"/>
      <w:lvlText w:val="-"/>
      <w:lvlJc w:val="left"/>
      <w:pPr>
        <w:tabs>
          <w:tab w:val="num" w:pos="2160"/>
        </w:tabs>
        <w:ind w:left="2160" w:hanging="360"/>
      </w:pPr>
      <w:rPr>
        <w:rFonts w:ascii="Times New Roman" w:hAnsi="Times New Roman" w:hint="default"/>
      </w:rPr>
    </w:lvl>
    <w:lvl w:ilvl="3" w:tplc="2F3ED17C" w:tentative="1">
      <w:start w:val="1"/>
      <w:numFmt w:val="bullet"/>
      <w:lvlText w:val="-"/>
      <w:lvlJc w:val="left"/>
      <w:pPr>
        <w:tabs>
          <w:tab w:val="num" w:pos="2880"/>
        </w:tabs>
        <w:ind w:left="2880" w:hanging="360"/>
      </w:pPr>
      <w:rPr>
        <w:rFonts w:ascii="Times New Roman" w:hAnsi="Times New Roman" w:hint="default"/>
      </w:rPr>
    </w:lvl>
    <w:lvl w:ilvl="4" w:tplc="43847568" w:tentative="1">
      <w:start w:val="1"/>
      <w:numFmt w:val="bullet"/>
      <w:lvlText w:val="-"/>
      <w:lvlJc w:val="left"/>
      <w:pPr>
        <w:tabs>
          <w:tab w:val="num" w:pos="3600"/>
        </w:tabs>
        <w:ind w:left="3600" w:hanging="360"/>
      </w:pPr>
      <w:rPr>
        <w:rFonts w:ascii="Times New Roman" w:hAnsi="Times New Roman" w:hint="default"/>
      </w:rPr>
    </w:lvl>
    <w:lvl w:ilvl="5" w:tplc="B4CC7D0A" w:tentative="1">
      <w:start w:val="1"/>
      <w:numFmt w:val="bullet"/>
      <w:lvlText w:val="-"/>
      <w:lvlJc w:val="left"/>
      <w:pPr>
        <w:tabs>
          <w:tab w:val="num" w:pos="4320"/>
        </w:tabs>
        <w:ind w:left="4320" w:hanging="360"/>
      </w:pPr>
      <w:rPr>
        <w:rFonts w:ascii="Times New Roman" w:hAnsi="Times New Roman" w:hint="default"/>
      </w:rPr>
    </w:lvl>
    <w:lvl w:ilvl="6" w:tplc="4B4CF2A0" w:tentative="1">
      <w:start w:val="1"/>
      <w:numFmt w:val="bullet"/>
      <w:lvlText w:val="-"/>
      <w:lvlJc w:val="left"/>
      <w:pPr>
        <w:tabs>
          <w:tab w:val="num" w:pos="5040"/>
        </w:tabs>
        <w:ind w:left="5040" w:hanging="360"/>
      </w:pPr>
      <w:rPr>
        <w:rFonts w:ascii="Times New Roman" w:hAnsi="Times New Roman" w:hint="default"/>
      </w:rPr>
    </w:lvl>
    <w:lvl w:ilvl="7" w:tplc="634E014C" w:tentative="1">
      <w:start w:val="1"/>
      <w:numFmt w:val="bullet"/>
      <w:lvlText w:val="-"/>
      <w:lvlJc w:val="left"/>
      <w:pPr>
        <w:tabs>
          <w:tab w:val="num" w:pos="5760"/>
        </w:tabs>
        <w:ind w:left="5760" w:hanging="360"/>
      </w:pPr>
      <w:rPr>
        <w:rFonts w:ascii="Times New Roman" w:hAnsi="Times New Roman" w:hint="default"/>
      </w:rPr>
    </w:lvl>
    <w:lvl w:ilvl="8" w:tplc="2474D3C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804EE6"/>
    <w:multiLevelType w:val="hybridMultilevel"/>
    <w:tmpl w:val="4DCCF5B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BCD75EC"/>
    <w:multiLevelType w:val="hybridMultilevel"/>
    <w:tmpl w:val="BF1050BE"/>
    <w:lvl w:ilvl="0" w:tplc="1C040706">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0E0C265A"/>
    <w:multiLevelType w:val="hybridMultilevel"/>
    <w:tmpl w:val="585A08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0E60166"/>
    <w:multiLevelType w:val="hybridMultilevel"/>
    <w:tmpl w:val="3D7648F2"/>
    <w:lvl w:ilvl="0" w:tplc="C99636C8">
      <w:start w:val="1"/>
      <w:numFmt w:val="decimal"/>
      <w:lvlText w:val="%1."/>
      <w:lvlJc w:val="left"/>
      <w:pPr>
        <w:ind w:left="720" w:hanging="360"/>
      </w:pPr>
      <w:rPr>
        <w:b/>
        <w:i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11897292"/>
    <w:multiLevelType w:val="hybridMultilevel"/>
    <w:tmpl w:val="0BBA2DA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7374003"/>
    <w:multiLevelType w:val="hybridMultilevel"/>
    <w:tmpl w:val="32706784"/>
    <w:lvl w:ilvl="0" w:tplc="D33667DE">
      <w:numFmt w:val="bullet"/>
      <w:lvlText w:val="-"/>
      <w:lvlJc w:val="left"/>
      <w:pPr>
        <w:ind w:left="1080" w:hanging="360"/>
      </w:pPr>
      <w:rPr>
        <w:rFonts w:ascii="Arial" w:eastAsia="SimSun"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7" w15:restartNumberingAfterBreak="0">
    <w:nsid w:val="1CC141D1"/>
    <w:multiLevelType w:val="hybridMultilevel"/>
    <w:tmpl w:val="3948CB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5B0671"/>
    <w:multiLevelType w:val="multilevel"/>
    <w:tmpl w:val="B016CA3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9" w15:restartNumberingAfterBreak="0">
    <w:nsid w:val="244C3B80"/>
    <w:multiLevelType w:val="multilevel"/>
    <w:tmpl w:val="6CF0B5C2"/>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0" w15:restartNumberingAfterBreak="0">
    <w:nsid w:val="29B24028"/>
    <w:multiLevelType w:val="hybridMultilevel"/>
    <w:tmpl w:val="7C6CD0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5303A6B"/>
    <w:multiLevelType w:val="hybridMultilevel"/>
    <w:tmpl w:val="D9E84D9A"/>
    <w:lvl w:ilvl="0" w:tplc="9F76F96A">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35F53264"/>
    <w:multiLevelType w:val="hybridMultilevel"/>
    <w:tmpl w:val="4D8C444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367B4E06"/>
    <w:multiLevelType w:val="hybridMultilevel"/>
    <w:tmpl w:val="8BFA58B0"/>
    <w:lvl w:ilvl="0" w:tplc="C504B3DC">
      <w:numFmt w:val="bullet"/>
      <w:lvlText w:val="-"/>
      <w:lvlJc w:val="left"/>
      <w:pPr>
        <w:ind w:left="1080" w:hanging="360"/>
      </w:pPr>
      <w:rPr>
        <w:rFonts w:ascii="Arial" w:eastAsia="SimSun" w:hAnsi="Arial" w:cs="Arial" w:hint="default"/>
        <w:b/>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4" w15:restartNumberingAfterBreak="0">
    <w:nsid w:val="3B817B4E"/>
    <w:multiLevelType w:val="multilevel"/>
    <w:tmpl w:val="FFFFFFFF"/>
    <w:lvl w:ilvl="0">
      <w:start w:val="1"/>
      <w:numFmt w:val="decimal"/>
      <w:lvlText w:val="%1."/>
      <w:lvlJc w:val="left"/>
      <w:pPr>
        <w:tabs>
          <w:tab w:val="num" w:pos="501"/>
        </w:tabs>
        <w:ind w:left="501"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3C670926"/>
    <w:multiLevelType w:val="hybridMultilevel"/>
    <w:tmpl w:val="A0624A3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477A66FA"/>
    <w:multiLevelType w:val="hybridMultilevel"/>
    <w:tmpl w:val="A76664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7AE108D"/>
    <w:multiLevelType w:val="hybridMultilevel"/>
    <w:tmpl w:val="BF1050BE"/>
    <w:lvl w:ilvl="0" w:tplc="1C040706">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18" w15:restartNumberingAfterBreak="0">
    <w:nsid w:val="4A8F1599"/>
    <w:multiLevelType w:val="hybridMultilevel"/>
    <w:tmpl w:val="44B4FA72"/>
    <w:lvl w:ilvl="0" w:tplc="68A03DA4">
      <w:start w:val="1"/>
      <w:numFmt w:val="decimal"/>
      <w:lvlText w:val="(%1)"/>
      <w:lvlJc w:val="left"/>
      <w:pPr>
        <w:ind w:left="450" w:hanging="360"/>
      </w:pPr>
      <w:rPr>
        <w:rFonts w:cs="Times New Roman" w:hint="default"/>
      </w:rPr>
    </w:lvl>
    <w:lvl w:ilvl="1" w:tplc="04250019" w:tentative="1">
      <w:start w:val="1"/>
      <w:numFmt w:val="lowerLetter"/>
      <w:lvlText w:val="%2."/>
      <w:lvlJc w:val="left"/>
      <w:pPr>
        <w:ind w:left="1170" w:hanging="360"/>
      </w:pPr>
      <w:rPr>
        <w:rFonts w:cs="Times New Roman"/>
      </w:rPr>
    </w:lvl>
    <w:lvl w:ilvl="2" w:tplc="0425001B" w:tentative="1">
      <w:start w:val="1"/>
      <w:numFmt w:val="lowerRoman"/>
      <w:lvlText w:val="%3."/>
      <w:lvlJc w:val="right"/>
      <w:pPr>
        <w:ind w:left="1890" w:hanging="180"/>
      </w:pPr>
      <w:rPr>
        <w:rFonts w:cs="Times New Roman"/>
      </w:rPr>
    </w:lvl>
    <w:lvl w:ilvl="3" w:tplc="0425000F" w:tentative="1">
      <w:start w:val="1"/>
      <w:numFmt w:val="decimal"/>
      <w:lvlText w:val="%4."/>
      <w:lvlJc w:val="left"/>
      <w:pPr>
        <w:ind w:left="2610" w:hanging="360"/>
      </w:pPr>
      <w:rPr>
        <w:rFonts w:cs="Times New Roman"/>
      </w:rPr>
    </w:lvl>
    <w:lvl w:ilvl="4" w:tplc="04250019" w:tentative="1">
      <w:start w:val="1"/>
      <w:numFmt w:val="lowerLetter"/>
      <w:lvlText w:val="%5."/>
      <w:lvlJc w:val="left"/>
      <w:pPr>
        <w:ind w:left="3330" w:hanging="360"/>
      </w:pPr>
      <w:rPr>
        <w:rFonts w:cs="Times New Roman"/>
      </w:rPr>
    </w:lvl>
    <w:lvl w:ilvl="5" w:tplc="0425001B" w:tentative="1">
      <w:start w:val="1"/>
      <w:numFmt w:val="lowerRoman"/>
      <w:lvlText w:val="%6."/>
      <w:lvlJc w:val="right"/>
      <w:pPr>
        <w:ind w:left="4050" w:hanging="180"/>
      </w:pPr>
      <w:rPr>
        <w:rFonts w:cs="Times New Roman"/>
      </w:rPr>
    </w:lvl>
    <w:lvl w:ilvl="6" w:tplc="0425000F" w:tentative="1">
      <w:start w:val="1"/>
      <w:numFmt w:val="decimal"/>
      <w:lvlText w:val="%7."/>
      <w:lvlJc w:val="left"/>
      <w:pPr>
        <w:ind w:left="4770" w:hanging="360"/>
      </w:pPr>
      <w:rPr>
        <w:rFonts w:cs="Times New Roman"/>
      </w:rPr>
    </w:lvl>
    <w:lvl w:ilvl="7" w:tplc="04250019" w:tentative="1">
      <w:start w:val="1"/>
      <w:numFmt w:val="lowerLetter"/>
      <w:lvlText w:val="%8."/>
      <w:lvlJc w:val="left"/>
      <w:pPr>
        <w:ind w:left="5490" w:hanging="360"/>
      </w:pPr>
      <w:rPr>
        <w:rFonts w:cs="Times New Roman"/>
      </w:rPr>
    </w:lvl>
    <w:lvl w:ilvl="8" w:tplc="0425001B" w:tentative="1">
      <w:start w:val="1"/>
      <w:numFmt w:val="lowerRoman"/>
      <w:lvlText w:val="%9."/>
      <w:lvlJc w:val="right"/>
      <w:pPr>
        <w:ind w:left="6210" w:hanging="180"/>
      </w:pPr>
      <w:rPr>
        <w:rFonts w:cs="Times New Roman"/>
      </w:rPr>
    </w:lvl>
  </w:abstractNum>
  <w:abstractNum w:abstractNumId="19" w15:restartNumberingAfterBreak="0">
    <w:nsid w:val="4B890BBF"/>
    <w:multiLevelType w:val="hybridMultilevel"/>
    <w:tmpl w:val="502E6BB4"/>
    <w:lvl w:ilvl="0" w:tplc="3884A0AC">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20" w15:restartNumberingAfterBreak="0">
    <w:nsid w:val="4F8C7F71"/>
    <w:multiLevelType w:val="hybridMultilevel"/>
    <w:tmpl w:val="D0EA252E"/>
    <w:lvl w:ilvl="0" w:tplc="04250011">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1" w15:restartNumberingAfterBreak="0">
    <w:nsid w:val="50145C03"/>
    <w:multiLevelType w:val="multilevel"/>
    <w:tmpl w:val="329E4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890198"/>
    <w:multiLevelType w:val="hybridMultilevel"/>
    <w:tmpl w:val="A522B9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6693252"/>
    <w:multiLevelType w:val="hybridMultilevel"/>
    <w:tmpl w:val="0860838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75819D4"/>
    <w:multiLevelType w:val="hybridMultilevel"/>
    <w:tmpl w:val="DC1C99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80B755A"/>
    <w:multiLevelType w:val="hybridMultilevel"/>
    <w:tmpl w:val="C1F682B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5A484892"/>
    <w:multiLevelType w:val="hybridMultilevel"/>
    <w:tmpl w:val="7B9EFE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1C4A5F"/>
    <w:multiLevelType w:val="hybridMultilevel"/>
    <w:tmpl w:val="FAB2248C"/>
    <w:lvl w:ilvl="0" w:tplc="EAB27354">
      <w:start w:val="14"/>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EE0097B"/>
    <w:multiLevelType w:val="hybridMultilevel"/>
    <w:tmpl w:val="DF2E85D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12508B5"/>
    <w:multiLevelType w:val="multilevel"/>
    <w:tmpl w:val="6AEE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0E6F5A"/>
    <w:multiLevelType w:val="hybridMultilevel"/>
    <w:tmpl w:val="83A48ED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1" w15:restartNumberingAfterBreak="0">
    <w:nsid w:val="67E805CE"/>
    <w:multiLevelType w:val="hybridMultilevel"/>
    <w:tmpl w:val="B504D4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8EE4768"/>
    <w:multiLevelType w:val="hybridMultilevel"/>
    <w:tmpl w:val="BB7291FA"/>
    <w:lvl w:ilvl="0" w:tplc="04250001">
      <w:start w:val="2014"/>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AC018CE"/>
    <w:multiLevelType w:val="hybridMultilevel"/>
    <w:tmpl w:val="F9F83C78"/>
    <w:lvl w:ilvl="0" w:tplc="1C040706">
      <w:start w:val="1"/>
      <w:numFmt w:val="decimal"/>
      <w:lvlText w:val="(%1)"/>
      <w:lvlJc w:val="left"/>
      <w:pPr>
        <w:ind w:left="405" w:hanging="360"/>
      </w:pPr>
      <w:rPr>
        <w:rFonts w:cs="Times New Roman" w:hint="default"/>
      </w:rPr>
    </w:lvl>
    <w:lvl w:ilvl="1" w:tplc="04250019" w:tentative="1">
      <w:start w:val="1"/>
      <w:numFmt w:val="lowerLetter"/>
      <w:lvlText w:val="%2."/>
      <w:lvlJc w:val="left"/>
      <w:pPr>
        <w:ind w:left="1125" w:hanging="360"/>
      </w:pPr>
      <w:rPr>
        <w:rFonts w:cs="Times New Roman"/>
      </w:rPr>
    </w:lvl>
    <w:lvl w:ilvl="2" w:tplc="0425001B" w:tentative="1">
      <w:start w:val="1"/>
      <w:numFmt w:val="lowerRoman"/>
      <w:lvlText w:val="%3."/>
      <w:lvlJc w:val="right"/>
      <w:pPr>
        <w:ind w:left="1845" w:hanging="180"/>
      </w:pPr>
      <w:rPr>
        <w:rFonts w:cs="Times New Roman"/>
      </w:rPr>
    </w:lvl>
    <w:lvl w:ilvl="3" w:tplc="0425000F" w:tentative="1">
      <w:start w:val="1"/>
      <w:numFmt w:val="decimal"/>
      <w:lvlText w:val="%4."/>
      <w:lvlJc w:val="left"/>
      <w:pPr>
        <w:ind w:left="2565" w:hanging="360"/>
      </w:pPr>
      <w:rPr>
        <w:rFonts w:cs="Times New Roman"/>
      </w:rPr>
    </w:lvl>
    <w:lvl w:ilvl="4" w:tplc="04250019" w:tentative="1">
      <w:start w:val="1"/>
      <w:numFmt w:val="lowerLetter"/>
      <w:lvlText w:val="%5."/>
      <w:lvlJc w:val="left"/>
      <w:pPr>
        <w:ind w:left="3285" w:hanging="360"/>
      </w:pPr>
      <w:rPr>
        <w:rFonts w:cs="Times New Roman"/>
      </w:rPr>
    </w:lvl>
    <w:lvl w:ilvl="5" w:tplc="0425001B" w:tentative="1">
      <w:start w:val="1"/>
      <w:numFmt w:val="lowerRoman"/>
      <w:lvlText w:val="%6."/>
      <w:lvlJc w:val="right"/>
      <w:pPr>
        <w:ind w:left="4005" w:hanging="180"/>
      </w:pPr>
      <w:rPr>
        <w:rFonts w:cs="Times New Roman"/>
      </w:rPr>
    </w:lvl>
    <w:lvl w:ilvl="6" w:tplc="0425000F" w:tentative="1">
      <w:start w:val="1"/>
      <w:numFmt w:val="decimal"/>
      <w:lvlText w:val="%7."/>
      <w:lvlJc w:val="left"/>
      <w:pPr>
        <w:ind w:left="4725" w:hanging="360"/>
      </w:pPr>
      <w:rPr>
        <w:rFonts w:cs="Times New Roman"/>
      </w:rPr>
    </w:lvl>
    <w:lvl w:ilvl="7" w:tplc="04250019" w:tentative="1">
      <w:start w:val="1"/>
      <w:numFmt w:val="lowerLetter"/>
      <w:lvlText w:val="%8."/>
      <w:lvlJc w:val="left"/>
      <w:pPr>
        <w:ind w:left="5445" w:hanging="360"/>
      </w:pPr>
      <w:rPr>
        <w:rFonts w:cs="Times New Roman"/>
      </w:rPr>
    </w:lvl>
    <w:lvl w:ilvl="8" w:tplc="0425001B" w:tentative="1">
      <w:start w:val="1"/>
      <w:numFmt w:val="lowerRoman"/>
      <w:lvlText w:val="%9."/>
      <w:lvlJc w:val="right"/>
      <w:pPr>
        <w:ind w:left="6165" w:hanging="180"/>
      </w:pPr>
      <w:rPr>
        <w:rFonts w:cs="Times New Roman"/>
      </w:rPr>
    </w:lvl>
  </w:abstractNum>
  <w:abstractNum w:abstractNumId="34" w15:restartNumberingAfterBreak="0">
    <w:nsid w:val="6CF8310E"/>
    <w:multiLevelType w:val="hybridMultilevel"/>
    <w:tmpl w:val="9C1A002A"/>
    <w:lvl w:ilvl="0" w:tplc="451CD1F8">
      <w:start w:val="1"/>
      <w:numFmt w:val="decimal"/>
      <w:lvlText w:val="%1)"/>
      <w:lvlJc w:val="left"/>
      <w:pPr>
        <w:ind w:left="-207" w:hanging="360"/>
      </w:pPr>
      <w:rPr>
        <w:rFonts w:cs="Times New Roman" w:hint="default"/>
      </w:rPr>
    </w:lvl>
    <w:lvl w:ilvl="1" w:tplc="04250019" w:tentative="1">
      <w:start w:val="1"/>
      <w:numFmt w:val="lowerLetter"/>
      <w:lvlText w:val="%2."/>
      <w:lvlJc w:val="left"/>
      <w:pPr>
        <w:ind w:left="513" w:hanging="360"/>
      </w:pPr>
      <w:rPr>
        <w:rFonts w:cs="Times New Roman"/>
      </w:rPr>
    </w:lvl>
    <w:lvl w:ilvl="2" w:tplc="0425001B" w:tentative="1">
      <w:start w:val="1"/>
      <w:numFmt w:val="lowerRoman"/>
      <w:lvlText w:val="%3."/>
      <w:lvlJc w:val="right"/>
      <w:pPr>
        <w:ind w:left="1233" w:hanging="180"/>
      </w:pPr>
      <w:rPr>
        <w:rFonts w:cs="Times New Roman"/>
      </w:rPr>
    </w:lvl>
    <w:lvl w:ilvl="3" w:tplc="0425000F" w:tentative="1">
      <w:start w:val="1"/>
      <w:numFmt w:val="decimal"/>
      <w:lvlText w:val="%4."/>
      <w:lvlJc w:val="left"/>
      <w:pPr>
        <w:ind w:left="1953" w:hanging="360"/>
      </w:pPr>
      <w:rPr>
        <w:rFonts w:cs="Times New Roman"/>
      </w:rPr>
    </w:lvl>
    <w:lvl w:ilvl="4" w:tplc="04250019" w:tentative="1">
      <w:start w:val="1"/>
      <w:numFmt w:val="lowerLetter"/>
      <w:lvlText w:val="%5."/>
      <w:lvlJc w:val="left"/>
      <w:pPr>
        <w:ind w:left="2673" w:hanging="360"/>
      </w:pPr>
      <w:rPr>
        <w:rFonts w:cs="Times New Roman"/>
      </w:rPr>
    </w:lvl>
    <w:lvl w:ilvl="5" w:tplc="0425001B" w:tentative="1">
      <w:start w:val="1"/>
      <w:numFmt w:val="lowerRoman"/>
      <w:lvlText w:val="%6."/>
      <w:lvlJc w:val="right"/>
      <w:pPr>
        <w:ind w:left="3393" w:hanging="180"/>
      </w:pPr>
      <w:rPr>
        <w:rFonts w:cs="Times New Roman"/>
      </w:rPr>
    </w:lvl>
    <w:lvl w:ilvl="6" w:tplc="0425000F" w:tentative="1">
      <w:start w:val="1"/>
      <w:numFmt w:val="decimal"/>
      <w:lvlText w:val="%7."/>
      <w:lvlJc w:val="left"/>
      <w:pPr>
        <w:ind w:left="4113" w:hanging="360"/>
      </w:pPr>
      <w:rPr>
        <w:rFonts w:cs="Times New Roman"/>
      </w:rPr>
    </w:lvl>
    <w:lvl w:ilvl="7" w:tplc="04250019" w:tentative="1">
      <w:start w:val="1"/>
      <w:numFmt w:val="lowerLetter"/>
      <w:lvlText w:val="%8."/>
      <w:lvlJc w:val="left"/>
      <w:pPr>
        <w:ind w:left="4833" w:hanging="360"/>
      </w:pPr>
      <w:rPr>
        <w:rFonts w:cs="Times New Roman"/>
      </w:rPr>
    </w:lvl>
    <w:lvl w:ilvl="8" w:tplc="0425001B" w:tentative="1">
      <w:start w:val="1"/>
      <w:numFmt w:val="lowerRoman"/>
      <w:lvlText w:val="%9."/>
      <w:lvlJc w:val="right"/>
      <w:pPr>
        <w:ind w:left="5553" w:hanging="180"/>
      </w:pPr>
      <w:rPr>
        <w:rFonts w:cs="Times New Roman"/>
      </w:rPr>
    </w:lvl>
  </w:abstractNum>
  <w:abstractNum w:abstractNumId="35" w15:restartNumberingAfterBreak="0">
    <w:nsid w:val="717B58C4"/>
    <w:multiLevelType w:val="hybridMultilevel"/>
    <w:tmpl w:val="95CAD7EA"/>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6" w15:restartNumberingAfterBreak="0">
    <w:nsid w:val="71BD3DBA"/>
    <w:multiLevelType w:val="hybridMultilevel"/>
    <w:tmpl w:val="A970D534"/>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7" w15:restartNumberingAfterBreak="0">
    <w:nsid w:val="728949C3"/>
    <w:multiLevelType w:val="multilevel"/>
    <w:tmpl w:val="1FFC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7D7D80"/>
    <w:multiLevelType w:val="hybridMultilevel"/>
    <w:tmpl w:val="4E1ABC60"/>
    <w:lvl w:ilvl="0" w:tplc="764A5A28">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8813E92"/>
    <w:multiLevelType w:val="hybridMultilevel"/>
    <w:tmpl w:val="52BEB04E"/>
    <w:lvl w:ilvl="0" w:tplc="374CD638">
      <w:start w:val="1"/>
      <w:numFmt w:val="bullet"/>
      <w:lvlText w:val="-"/>
      <w:lvlJc w:val="left"/>
      <w:pPr>
        <w:tabs>
          <w:tab w:val="num" w:pos="720"/>
        </w:tabs>
        <w:ind w:left="720" w:hanging="360"/>
      </w:pPr>
      <w:rPr>
        <w:rFonts w:ascii="Times New Roman" w:hAnsi="Times New Roman" w:hint="default"/>
      </w:rPr>
    </w:lvl>
    <w:lvl w:ilvl="1" w:tplc="CB74C4EE" w:tentative="1">
      <w:start w:val="1"/>
      <w:numFmt w:val="bullet"/>
      <w:lvlText w:val="-"/>
      <w:lvlJc w:val="left"/>
      <w:pPr>
        <w:tabs>
          <w:tab w:val="num" w:pos="1440"/>
        </w:tabs>
        <w:ind w:left="1440" w:hanging="360"/>
      </w:pPr>
      <w:rPr>
        <w:rFonts w:ascii="Times New Roman" w:hAnsi="Times New Roman" w:hint="default"/>
      </w:rPr>
    </w:lvl>
    <w:lvl w:ilvl="2" w:tplc="9C3C3342" w:tentative="1">
      <w:start w:val="1"/>
      <w:numFmt w:val="bullet"/>
      <w:lvlText w:val="-"/>
      <w:lvlJc w:val="left"/>
      <w:pPr>
        <w:tabs>
          <w:tab w:val="num" w:pos="2160"/>
        </w:tabs>
        <w:ind w:left="2160" w:hanging="360"/>
      </w:pPr>
      <w:rPr>
        <w:rFonts w:ascii="Times New Roman" w:hAnsi="Times New Roman" w:hint="default"/>
      </w:rPr>
    </w:lvl>
    <w:lvl w:ilvl="3" w:tplc="B290C8C2" w:tentative="1">
      <w:start w:val="1"/>
      <w:numFmt w:val="bullet"/>
      <w:lvlText w:val="-"/>
      <w:lvlJc w:val="left"/>
      <w:pPr>
        <w:tabs>
          <w:tab w:val="num" w:pos="2880"/>
        </w:tabs>
        <w:ind w:left="2880" w:hanging="360"/>
      </w:pPr>
      <w:rPr>
        <w:rFonts w:ascii="Times New Roman" w:hAnsi="Times New Roman" w:hint="default"/>
      </w:rPr>
    </w:lvl>
    <w:lvl w:ilvl="4" w:tplc="2EF24BF8" w:tentative="1">
      <w:start w:val="1"/>
      <w:numFmt w:val="bullet"/>
      <w:lvlText w:val="-"/>
      <w:lvlJc w:val="left"/>
      <w:pPr>
        <w:tabs>
          <w:tab w:val="num" w:pos="3600"/>
        </w:tabs>
        <w:ind w:left="3600" w:hanging="360"/>
      </w:pPr>
      <w:rPr>
        <w:rFonts w:ascii="Times New Roman" w:hAnsi="Times New Roman" w:hint="default"/>
      </w:rPr>
    </w:lvl>
    <w:lvl w:ilvl="5" w:tplc="EB047ECA" w:tentative="1">
      <w:start w:val="1"/>
      <w:numFmt w:val="bullet"/>
      <w:lvlText w:val="-"/>
      <w:lvlJc w:val="left"/>
      <w:pPr>
        <w:tabs>
          <w:tab w:val="num" w:pos="4320"/>
        </w:tabs>
        <w:ind w:left="4320" w:hanging="360"/>
      </w:pPr>
      <w:rPr>
        <w:rFonts w:ascii="Times New Roman" w:hAnsi="Times New Roman" w:hint="default"/>
      </w:rPr>
    </w:lvl>
    <w:lvl w:ilvl="6" w:tplc="ACC2FC6C" w:tentative="1">
      <w:start w:val="1"/>
      <w:numFmt w:val="bullet"/>
      <w:lvlText w:val="-"/>
      <w:lvlJc w:val="left"/>
      <w:pPr>
        <w:tabs>
          <w:tab w:val="num" w:pos="5040"/>
        </w:tabs>
        <w:ind w:left="5040" w:hanging="360"/>
      </w:pPr>
      <w:rPr>
        <w:rFonts w:ascii="Times New Roman" w:hAnsi="Times New Roman" w:hint="default"/>
      </w:rPr>
    </w:lvl>
    <w:lvl w:ilvl="7" w:tplc="74E4C734" w:tentative="1">
      <w:start w:val="1"/>
      <w:numFmt w:val="bullet"/>
      <w:lvlText w:val="-"/>
      <w:lvlJc w:val="left"/>
      <w:pPr>
        <w:tabs>
          <w:tab w:val="num" w:pos="5760"/>
        </w:tabs>
        <w:ind w:left="5760" w:hanging="360"/>
      </w:pPr>
      <w:rPr>
        <w:rFonts w:ascii="Times New Roman" w:hAnsi="Times New Roman" w:hint="default"/>
      </w:rPr>
    </w:lvl>
    <w:lvl w:ilvl="8" w:tplc="8C366716"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B7168AD"/>
    <w:multiLevelType w:val="hybridMultilevel"/>
    <w:tmpl w:val="70E0D88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1" w15:restartNumberingAfterBreak="0">
    <w:nsid w:val="7F0652E6"/>
    <w:multiLevelType w:val="hybridMultilevel"/>
    <w:tmpl w:val="70E47B1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6416247">
    <w:abstractNumId w:val="19"/>
  </w:num>
  <w:num w:numId="2" w16cid:durableId="401368875">
    <w:abstractNumId w:val="18"/>
  </w:num>
  <w:num w:numId="3" w16cid:durableId="1657175783">
    <w:abstractNumId w:val="17"/>
  </w:num>
  <w:num w:numId="4" w16cid:durableId="1681732134">
    <w:abstractNumId w:val="2"/>
  </w:num>
  <w:num w:numId="5" w16cid:durableId="1036468160">
    <w:abstractNumId w:val="33"/>
  </w:num>
  <w:num w:numId="6" w16cid:durableId="1013993985">
    <w:abstractNumId w:val="31"/>
  </w:num>
  <w:num w:numId="7" w16cid:durableId="1688674824">
    <w:abstractNumId w:val="28"/>
  </w:num>
  <w:num w:numId="8" w16cid:durableId="560947968">
    <w:abstractNumId w:val="1"/>
  </w:num>
  <w:num w:numId="9" w16cid:durableId="241427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8843739">
    <w:abstractNumId w:val="3"/>
  </w:num>
  <w:num w:numId="11" w16cid:durableId="1174883950">
    <w:abstractNumId w:val="20"/>
  </w:num>
  <w:num w:numId="12" w16cid:durableId="1832788722">
    <w:abstractNumId w:val="24"/>
  </w:num>
  <w:num w:numId="13" w16cid:durableId="1784574388">
    <w:abstractNumId w:val="38"/>
  </w:num>
  <w:num w:numId="14" w16cid:durableId="1816800268">
    <w:abstractNumId w:val="11"/>
  </w:num>
  <w:num w:numId="15" w16cid:durableId="1421412507">
    <w:abstractNumId w:val="5"/>
  </w:num>
  <w:num w:numId="16" w16cid:durableId="1735228115">
    <w:abstractNumId w:val="35"/>
  </w:num>
  <w:num w:numId="17" w16cid:durableId="1017540067">
    <w:abstractNumId w:val="40"/>
  </w:num>
  <w:num w:numId="18" w16cid:durableId="457258840">
    <w:abstractNumId w:val="12"/>
  </w:num>
  <w:num w:numId="19" w16cid:durableId="987130028">
    <w:abstractNumId w:val="27"/>
  </w:num>
  <w:num w:numId="20" w16cid:durableId="1018971899">
    <w:abstractNumId w:val="29"/>
  </w:num>
  <w:num w:numId="21" w16cid:durableId="100299812">
    <w:abstractNumId w:val="15"/>
  </w:num>
  <w:num w:numId="22" w16cid:durableId="362823650">
    <w:abstractNumId w:val="25"/>
  </w:num>
  <w:num w:numId="23" w16cid:durableId="1205824138">
    <w:abstractNumId w:val="23"/>
  </w:num>
  <w:num w:numId="24" w16cid:durableId="2115978332">
    <w:abstractNumId w:val="30"/>
  </w:num>
  <w:num w:numId="25" w16cid:durableId="1243105703">
    <w:abstractNumId w:val="39"/>
  </w:num>
  <w:num w:numId="26" w16cid:durableId="1746495220">
    <w:abstractNumId w:val="0"/>
  </w:num>
  <w:num w:numId="27" w16cid:durableId="1594971042">
    <w:abstractNumId w:val="7"/>
  </w:num>
  <w:num w:numId="28" w16cid:durableId="477722160">
    <w:abstractNumId w:val="9"/>
  </w:num>
  <w:num w:numId="29" w16cid:durableId="1241864661">
    <w:abstractNumId w:val="22"/>
  </w:num>
  <w:num w:numId="30" w16cid:durableId="901719149">
    <w:abstractNumId w:val="26"/>
  </w:num>
  <w:num w:numId="31" w16cid:durableId="2027708288">
    <w:abstractNumId w:val="10"/>
  </w:num>
  <w:num w:numId="32" w16cid:durableId="346758624">
    <w:abstractNumId w:val="34"/>
  </w:num>
  <w:num w:numId="33" w16cid:durableId="873687047">
    <w:abstractNumId w:val="6"/>
  </w:num>
  <w:num w:numId="34" w16cid:durableId="19584878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24209791">
    <w:abstractNumId w:val="13"/>
  </w:num>
  <w:num w:numId="36" w16cid:durableId="457993730">
    <w:abstractNumId w:val="13"/>
  </w:num>
  <w:num w:numId="37" w16cid:durableId="1045178105">
    <w:abstractNumId w:val="21"/>
  </w:num>
  <w:num w:numId="38" w16cid:durableId="248003584">
    <w:abstractNumId w:val="32"/>
  </w:num>
  <w:num w:numId="39" w16cid:durableId="747268066">
    <w:abstractNumId w:val="36"/>
  </w:num>
  <w:num w:numId="40" w16cid:durableId="177787170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67663275">
    <w:abstractNumId w:val="16"/>
  </w:num>
  <w:num w:numId="42" w16cid:durableId="18430866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29597559">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Pilleriin Lindsalu">
    <w15:presenceInfo w15:providerId="AD" w15:userId="S-1-5-21-23267018-1296325175-649218145-78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580"/>
    <w:rsid w:val="000003C1"/>
    <w:rsid w:val="00000DC7"/>
    <w:rsid w:val="000018E0"/>
    <w:rsid w:val="00001B51"/>
    <w:rsid w:val="00002059"/>
    <w:rsid w:val="000022FB"/>
    <w:rsid w:val="00002695"/>
    <w:rsid w:val="0000297F"/>
    <w:rsid w:val="00003F5F"/>
    <w:rsid w:val="00004300"/>
    <w:rsid w:val="0000615B"/>
    <w:rsid w:val="000065D6"/>
    <w:rsid w:val="0000691F"/>
    <w:rsid w:val="00006E21"/>
    <w:rsid w:val="000071C8"/>
    <w:rsid w:val="00007483"/>
    <w:rsid w:val="0001058E"/>
    <w:rsid w:val="00010F9C"/>
    <w:rsid w:val="000114CC"/>
    <w:rsid w:val="0001173E"/>
    <w:rsid w:val="00013EF7"/>
    <w:rsid w:val="0001512D"/>
    <w:rsid w:val="00015534"/>
    <w:rsid w:val="00016927"/>
    <w:rsid w:val="000203A6"/>
    <w:rsid w:val="00020629"/>
    <w:rsid w:val="00023104"/>
    <w:rsid w:val="00023905"/>
    <w:rsid w:val="00023A3B"/>
    <w:rsid w:val="00024CF3"/>
    <w:rsid w:val="00026C8A"/>
    <w:rsid w:val="00026D23"/>
    <w:rsid w:val="000275F7"/>
    <w:rsid w:val="0003154B"/>
    <w:rsid w:val="00031596"/>
    <w:rsid w:val="0003165C"/>
    <w:rsid w:val="000328FE"/>
    <w:rsid w:val="00032ED9"/>
    <w:rsid w:val="00033DA4"/>
    <w:rsid w:val="00034E36"/>
    <w:rsid w:val="000352A7"/>
    <w:rsid w:val="00036EFA"/>
    <w:rsid w:val="00037187"/>
    <w:rsid w:val="00037507"/>
    <w:rsid w:val="00040747"/>
    <w:rsid w:val="00041324"/>
    <w:rsid w:val="00042043"/>
    <w:rsid w:val="00042319"/>
    <w:rsid w:val="00042390"/>
    <w:rsid w:val="000426A1"/>
    <w:rsid w:val="00042C04"/>
    <w:rsid w:val="00042CD5"/>
    <w:rsid w:val="000438BE"/>
    <w:rsid w:val="00043AA6"/>
    <w:rsid w:val="00043D0B"/>
    <w:rsid w:val="00045366"/>
    <w:rsid w:val="00045AE5"/>
    <w:rsid w:val="00045B86"/>
    <w:rsid w:val="00045F7B"/>
    <w:rsid w:val="000465CC"/>
    <w:rsid w:val="00050CAE"/>
    <w:rsid w:val="00050E46"/>
    <w:rsid w:val="000519CD"/>
    <w:rsid w:val="00052584"/>
    <w:rsid w:val="000533DE"/>
    <w:rsid w:val="000534F5"/>
    <w:rsid w:val="00053676"/>
    <w:rsid w:val="000538A1"/>
    <w:rsid w:val="000538D6"/>
    <w:rsid w:val="0005400F"/>
    <w:rsid w:val="00054474"/>
    <w:rsid w:val="00054D6A"/>
    <w:rsid w:val="00054F9B"/>
    <w:rsid w:val="000551A2"/>
    <w:rsid w:val="00055316"/>
    <w:rsid w:val="0005696A"/>
    <w:rsid w:val="00057A54"/>
    <w:rsid w:val="00060898"/>
    <w:rsid w:val="00061551"/>
    <w:rsid w:val="000622ED"/>
    <w:rsid w:val="000634F6"/>
    <w:rsid w:val="00063FFF"/>
    <w:rsid w:val="00064D70"/>
    <w:rsid w:val="00066595"/>
    <w:rsid w:val="000668A2"/>
    <w:rsid w:val="00066F7C"/>
    <w:rsid w:val="00067FFD"/>
    <w:rsid w:val="00071FCE"/>
    <w:rsid w:val="00072262"/>
    <w:rsid w:val="000726E2"/>
    <w:rsid w:val="00072D33"/>
    <w:rsid w:val="00073517"/>
    <w:rsid w:val="00075FC4"/>
    <w:rsid w:val="00077458"/>
    <w:rsid w:val="00077A08"/>
    <w:rsid w:val="000806AA"/>
    <w:rsid w:val="00081365"/>
    <w:rsid w:val="00081535"/>
    <w:rsid w:val="000815B5"/>
    <w:rsid w:val="00081AD9"/>
    <w:rsid w:val="000827A5"/>
    <w:rsid w:val="000843BD"/>
    <w:rsid w:val="00086929"/>
    <w:rsid w:val="00090D10"/>
    <w:rsid w:val="00090D7B"/>
    <w:rsid w:val="00090E70"/>
    <w:rsid w:val="0009208F"/>
    <w:rsid w:val="000921E3"/>
    <w:rsid w:val="00092AE8"/>
    <w:rsid w:val="00092DBB"/>
    <w:rsid w:val="000931D4"/>
    <w:rsid w:val="00093349"/>
    <w:rsid w:val="000940D8"/>
    <w:rsid w:val="00096108"/>
    <w:rsid w:val="000969A4"/>
    <w:rsid w:val="000A0331"/>
    <w:rsid w:val="000A1254"/>
    <w:rsid w:val="000A1A32"/>
    <w:rsid w:val="000A1DC8"/>
    <w:rsid w:val="000A1F80"/>
    <w:rsid w:val="000A24A2"/>
    <w:rsid w:val="000A2E2E"/>
    <w:rsid w:val="000A2FC5"/>
    <w:rsid w:val="000A441D"/>
    <w:rsid w:val="000A4DE7"/>
    <w:rsid w:val="000A6F99"/>
    <w:rsid w:val="000A75E7"/>
    <w:rsid w:val="000A799C"/>
    <w:rsid w:val="000B0043"/>
    <w:rsid w:val="000B2BD7"/>
    <w:rsid w:val="000B2D5D"/>
    <w:rsid w:val="000B37DD"/>
    <w:rsid w:val="000B48E2"/>
    <w:rsid w:val="000B4B8B"/>
    <w:rsid w:val="000B4B92"/>
    <w:rsid w:val="000B5899"/>
    <w:rsid w:val="000B6B2D"/>
    <w:rsid w:val="000B7544"/>
    <w:rsid w:val="000C157D"/>
    <w:rsid w:val="000C1A27"/>
    <w:rsid w:val="000C1B4B"/>
    <w:rsid w:val="000C34A7"/>
    <w:rsid w:val="000C39D5"/>
    <w:rsid w:val="000C5068"/>
    <w:rsid w:val="000C7144"/>
    <w:rsid w:val="000D02E7"/>
    <w:rsid w:val="000D0D9F"/>
    <w:rsid w:val="000D0FBB"/>
    <w:rsid w:val="000D5A20"/>
    <w:rsid w:val="000D70AF"/>
    <w:rsid w:val="000D7F54"/>
    <w:rsid w:val="000E0118"/>
    <w:rsid w:val="000E1150"/>
    <w:rsid w:val="000E16F8"/>
    <w:rsid w:val="000E21A5"/>
    <w:rsid w:val="000E250E"/>
    <w:rsid w:val="000E5240"/>
    <w:rsid w:val="000E5A3C"/>
    <w:rsid w:val="000E720C"/>
    <w:rsid w:val="000F0D4A"/>
    <w:rsid w:val="000F1654"/>
    <w:rsid w:val="000F229F"/>
    <w:rsid w:val="000F386A"/>
    <w:rsid w:val="000F39EA"/>
    <w:rsid w:val="000F62A7"/>
    <w:rsid w:val="000F6A99"/>
    <w:rsid w:val="000F6DA3"/>
    <w:rsid w:val="000F6EF2"/>
    <w:rsid w:val="000F7A92"/>
    <w:rsid w:val="0010052C"/>
    <w:rsid w:val="001013CC"/>
    <w:rsid w:val="00104CD6"/>
    <w:rsid w:val="00104E74"/>
    <w:rsid w:val="0010653A"/>
    <w:rsid w:val="001127C0"/>
    <w:rsid w:val="00112F9B"/>
    <w:rsid w:val="00113045"/>
    <w:rsid w:val="001131B8"/>
    <w:rsid w:val="001138D2"/>
    <w:rsid w:val="001139D0"/>
    <w:rsid w:val="00115844"/>
    <w:rsid w:val="00115C08"/>
    <w:rsid w:val="00121572"/>
    <w:rsid w:val="00122A00"/>
    <w:rsid w:val="00122AC2"/>
    <w:rsid w:val="00123315"/>
    <w:rsid w:val="001243D6"/>
    <w:rsid w:val="00124D3C"/>
    <w:rsid w:val="00125328"/>
    <w:rsid w:val="00125398"/>
    <w:rsid w:val="00126A2A"/>
    <w:rsid w:val="00127261"/>
    <w:rsid w:val="001274EF"/>
    <w:rsid w:val="001300AE"/>
    <w:rsid w:val="001320E2"/>
    <w:rsid w:val="00134819"/>
    <w:rsid w:val="00134DA5"/>
    <w:rsid w:val="001362A2"/>
    <w:rsid w:val="001366AD"/>
    <w:rsid w:val="0013765D"/>
    <w:rsid w:val="00137B66"/>
    <w:rsid w:val="001408BD"/>
    <w:rsid w:val="00140A73"/>
    <w:rsid w:val="00140AC6"/>
    <w:rsid w:val="00144476"/>
    <w:rsid w:val="00144AB2"/>
    <w:rsid w:val="00144ADD"/>
    <w:rsid w:val="00144B48"/>
    <w:rsid w:val="00145EF1"/>
    <w:rsid w:val="00145F76"/>
    <w:rsid w:val="00147B54"/>
    <w:rsid w:val="00147EA4"/>
    <w:rsid w:val="00147F4C"/>
    <w:rsid w:val="001500CF"/>
    <w:rsid w:val="001500F3"/>
    <w:rsid w:val="001509C4"/>
    <w:rsid w:val="00151A7F"/>
    <w:rsid w:val="00152120"/>
    <w:rsid w:val="00153231"/>
    <w:rsid w:val="00153293"/>
    <w:rsid w:val="00153AFF"/>
    <w:rsid w:val="0015522B"/>
    <w:rsid w:val="00155B0E"/>
    <w:rsid w:val="00155B18"/>
    <w:rsid w:val="00156ABC"/>
    <w:rsid w:val="00162AA7"/>
    <w:rsid w:val="00162DDF"/>
    <w:rsid w:val="00163691"/>
    <w:rsid w:val="00164A85"/>
    <w:rsid w:val="00165E05"/>
    <w:rsid w:val="00166F0E"/>
    <w:rsid w:val="001673BE"/>
    <w:rsid w:val="00167AE2"/>
    <w:rsid w:val="00173566"/>
    <w:rsid w:val="00175C09"/>
    <w:rsid w:val="00175FE1"/>
    <w:rsid w:val="001761E3"/>
    <w:rsid w:val="001764C1"/>
    <w:rsid w:val="00180B31"/>
    <w:rsid w:val="0018475F"/>
    <w:rsid w:val="00184D6A"/>
    <w:rsid w:val="00186A75"/>
    <w:rsid w:val="00186B2B"/>
    <w:rsid w:val="00190F2D"/>
    <w:rsid w:val="00192849"/>
    <w:rsid w:val="00194B51"/>
    <w:rsid w:val="00195580"/>
    <w:rsid w:val="00195817"/>
    <w:rsid w:val="0019678D"/>
    <w:rsid w:val="001A04A5"/>
    <w:rsid w:val="001A2579"/>
    <w:rsid w:val="001A2D2E"/>
    <w:rsid w:val="001A421A"/>
    <w:rsid w:val="001A44C7"/>
    <w:rsid w:val="001A624D"/>
    <w:rsid w:val="001A6292"/>
    <w:rsid w:val="001A67E2"/>
    <w:rsid w:val="001A744A"/>
    <w:rsid w:val="001A7E41"/>
    <w:rsid w:val="001A7F2C"/>
    <w:rsid w:val="001B0A51"/>
    <w:rsid w:val="001B0CC4"/>
    <w:rsid w:val="001B213B"/>
    <w:rsid w:val="001B21DE"/>
    <w:rsid w:val="001B24FD"/>
    <w:rsid w:val="001B41B2"/>
    <w:rsid w:val="001B48EA"/>
    <w:rsid w:val="001B5475"/>
    <w:rsid w:val="001B6815"/>
    <w:rsid w:val="001B6F92"/>
    <w:rsid w:val="001B7D8D"/>
    <w:rsid w:val="001C0483"/>
    <w:rsid w:val="001C05DE"/>
    <w:rsid w:val="001C0771"/>
    <w:rsid w:val="001C1C39"/>
    <w:rsid w:val="001C22DF"/>
    <w:rsid w:val="001C3876"/>
    <w:rsid w:val="001C4284"/>
    <w:rsid w:val="001C4689"/>
    <w:rsid w:val="001C4842"/>
    <w:rsid w:val="001C4EE9"/>
    <w:rsid w:val="001C5193"/>
    <w:rsid w:val="001C55B0"/>
    <w:rsid w:val="001C6340"/>
    <w:rsid w:val="001D0320"/>
    <w:rsid w:val="001D04C6"/>
    <w:rsid w:val="001D0DD0"/>
    <w:rsid w:val="001D15CD"/>
    <w:rsid w:val="001D2FC4"/>
    <w:rsid w:val="001D3EE1"/>
    <w:rsid w:val="001D4399"/>
    <w:rsid w:val="001D4E97"/>
    <w:rsid w:val="001D612D"/>
    <w:rsid w:val="001E0221"/>
    <w:rsid w:val="001E05E4"/>
    <w:rsid w:val="001E0898"/>
    <w:rsid w:val="001E1F62"/>
    <w:rsid w:val="001E3731"/>
    <w:rsid w:val="001E3C91"/>
    <w:rsid w:val="001E48A6"/>
    <w:rsid w:val="001E5A7A"/>
    <w:rsid w:val="001E60F1"/>
    <w:rsid w:val="001E628B"/>
    <w:rsid w:val="001E6F81"/>
    <w:rsid w:val="001E7B8D"/>
    <w:rsid w:val="001F0455"/>
    <w:rsid w:val="001F0C0E"/>
    <w:rsid w:val="001F1B02"/>
    <w:rsid w:val="001F34FF"/>
    <w:rsid w:val="001F351F"/>
    <w:rsid w:val="001F3915"/>
    <w:rsid w:val="001F3AC6"/>
    <w:rsid w:val="001F3D47"/>
    <w:rsid w:val="001F3E93"/>
    <w:rsid w:val="001F5EBC"/>
    <w:rsid w:val="001F7AC4"/>
    <w:rsid w:val="0020125A"/>
    <w:rsid w:val="00201978"/>
    <w:rsid w:val="00201A4D"/>
    <w:rsid w:val="00201B4F"/>
    <w:rsid w:val="00203A2A"/>
    <w:rsid w:val="00203B9D"/>
    <w:rsid w:val="00204939"/>
    <w:rsid w:val="0020501D"/>
    <w:rsid w:val="00205DEE"/>
    <w:rsid w:val="002060D7"/>
    <w:rsid w:val="00206137"/>
    <w:rsid w:val="00207ECB"/>
    <w:rsid w:val="002102D1"/>
    <w:rsid w:val="00210FE7"/>
    <w:rsid w:val="002165E4"/>
    <w:rsid w:val="00216D09"/>
    <w:rsid w:val="0021781D"/>
    <w:rsid w:val="0022083F"/>
    <w:rsid w:val="00220B00"/>
    <w:rsid w:val="0022115F"/>
    <w:rsid w:val="00222C12"/>
    <w:rsid w:val="00222DD6"/>
    <w:rsid w:val="002234BB"/>
    <w:rsid w:val="002237A8"/>
    <w:rsid w:val="00224456"/>
    <w:rsid w:val="00225FFC"/>
    <w:rsid w:val="002266ED"/>
    <w:rsid w:val="00230B9E"/>
    <w:rsid w:val="00230C80"/>
    <w:rsid w:val="00232CE0"/>
    <w:rsid w:val="00233037"/>
    <w:rsid w:val="0023328B"/>
    <w:rsid w:val="002339B4"/>
    <w:rsid w:val="00233D48"/>
    <w:rsid w:val="00235CB0"/>
    <w:rsid w:val="00237B6B"/>
    <w:rsid w:val="0024008B"/>
    <w:rsid w:val="002402CA"/>
    <w:rsid w:val="00240689"/>
    <w:rsid w:val="00241708"/>
    <w:rsid w:val="002436AC"/>
    <w:rsid w:val="002442A8"/>
    <w:rsid w:val="00244348"/>
    <w:rsid w:val="002445D8"/>
    <w:rsid w:val="00245D2B"/>
    <w:rsid w:val="00245D5B"/>
    <w:rsid w:val="00245EE7"/>
    <w:rsid w:val="002471DF"/>
    <w:rsid w:val="00247200"/>
    <w:rsid w:val="0024745A"/>
    <w:rsid w:val="00247CBD"/>
    <w:rsid w:val="00251C5B"/>
    <w:rsid w:val="00253C70"/>
    <w:rsid w:val="00254264"/>
    <w:rsid w:val="00254452"/>
    <w:rsid w:val="00254723"/>
    <w:rsid w:val="002550CF"/>
    <w:rsid w:val="00255ECE"/>
    <w:rsid w:val="00257B69"/>
    <w:rsid w:val="00257EAD"/>
    <w:rsid w:val="00260A6B"/>
    <w:rsid w:val="002620C0"/>
    <w:rsid w:val="00262A3E"/>
    <w:rsid w:val="0026636D"/>
    <w:rsid w:val="0026651F"/>
    <w:rsid w:val="00267F6D"/>
    <w:rsid w:val="00271608"/>
    <w:rsid w:val="00271E20"/>
    <w:rsid w:val="00271FEB"/>
    <w:rsid w:val="002722FE"/>
    <w:rsid w:val="00273244"/>
    <w:rsid w:val="00274663"/>
    <w:rsid w:val="0027471F"/>
    <w:rsid w:val="00274AE2"/>
    <w:rsid w:val="002756D1"/>
    <w:rsid w:val="0027582F"/>
    <w:rsid w:val="00275AC9"/>
    <w:rsid w:val="00276432"/>
    <w:rsid w:val="00281EC6"/>
    <w:rsid w:val="00281FF8"/>
    <w:rsid w:val="0028284C"/>
    <w:rsid w:val="00284402"/>
    <w:rsid w:val="002845A4"/>
    <w:rsid w:val="002855D6"/>
    <w:rsid w:val="00285BEA"/>
    <w:rsid w:val="00285C43"/>
    <w:rsid w:val="0028731E"/>
    <w:rsid w:val="00290689"/>
    <w:rsid w:val="00290A4A"/>
    <w:rsid w:val="00291CAE"/>
    <w:rsid w:val="00292524"/>
    <w:rsid w:val="002930D1"/>
    <w:rsid w:val="00293D91"/>
    <w:rsid w:val="00293DB1"/>
    <w:rsid w:val="00294D45"/>
    <w:rsid w:val="00294D6C"/>
    <w:rsid w:val="00296C1E"/>
    <w:rsid w:val="00297205"/>
    <w:rsid w:val="0029753A"/>
    <w:rsid w:val="002A1AAB"/>
    <w:rsid w:val="002A1D83"/>
    <w:rsid w:val="002A272B"/>
    <w:rsid w:val="002A43C2"/>
    <w:rsid w:val="002A48D4"/>
    <w:rsid w:val="002A4A44"/>
    <w:rsid w:val="002A4BB4"/>
    <w:rsid w:val="002A5D0F"/>
    <w:rsid w:val="002A615B"/>
    <w:rsid w:val="002A6634"/>
    <w:rsid w:val="002A665C"/>
    <w:rsid w:val="002A7891"/>
    <w:rsid w:val="002B0743"/>
    <w:rsid w:val="002B1229"/>
    <w:rsid w:val="002B2B20"/>
    <w:rsid w:val="002B3C0A"/>
    <w:rsid w:val="002B3C66"/>
    <w:rsid w:val="002B41EC"/>
    <w:rsid w:val="002B5B33"/>
    <w:rsid w:val="002B5C44"/>
    <w:rsid w:val="002B5F66"/>
    <w:rsid w:val="002B6449"/>
    <w:rsid w:val="002C029B"/>
    <w:rsid w:val="002C233F"/>
    <w:rsid w:val="002C23B9"/>
    <w:rsid w:val="002C2900"/>
    <w:rsid w:val="002C2DB1"/>
    <w:rsid w:val="002C305C"/>
    <w:rsid w:val="002C3983"/>
    <w:rsid w:val="002C39A2"/>
    <w:rsid w:val="002C4369"/>
    <w:rsid w:val="002C4DAE"/>
    <w:rsid w:val="002C543D"/>
    <w:rsid w:val="002D0365"/>
    <w:rsid w:val="002D13DE"/>
    <w:rsid w:val="002D29A5"/>
    <w:rsid w:val="002D37E8"/>
    <w:rsid w:val="002D434F"/>
    <w:rsid w:val="002D4B2F"/>
    <w:rsid w:val="002D655D"/>
    <w:rsid w:val="002D6850"/>
    <w:rsid w:val="002D768A"/>
    <w:rsid w:val="002D7BF0"/>
    <w:rsid w:val="002E0F56"/>
    <w:rsid w:val="002E1876"/>
    <w:rsid w:val="002E1D3B"/>
    <w:rsid w:val="002E1FA5"/>
    <w:rsid w:val="002E2CC2"/>
    <w:rsid w:val="002E2CE4"/>
    <w:rsid w:val="002E33AC"/>
    <w:rsid w:val="002E353D"/>
    <w:rsid w:val="002E36BC"/>
    <w:rsid w:val="002E4465"/>
    <w:rsid w:val="002E4770"/>
    <w:rsid w:val="002F1A06"/>
    <w:rsid w:val="002F2427"/>
    <w:rsid w:val="002F3552"/>
    <w:rsid w:val="002F391C"/>
    <w:rsid w:val="002F3DA5"/>
    <w:rsid w:val="002F5246"/>
    <w:rsid w:val="002F5527"/>
    <w:rsid w:val="002F6A0F"/>
    <w:rsid w:val="002F713C"/>
    <w:rsid w:val="003008CF"/>
    <w:rsid w:val="00300BA3"/>
    <w:rsid w:val="00302CDD"/>
    <w:rsid w:val="00305A1D"/>
    <w:rsid w:val="00306BA6"/>
    <w:rsid w:val="00307EED"/>
    <w:rsid w:val="00311878"/>
    <w:rsid w:val="00311987"/>
    <w:rsid w:val="00314D31"/>
    <w:rsid w:val="00317352"/>
    <w:rsid w:val="0032013C"/>
    <w:rsid w:val="00320275"/>
    <w:rsid w:val="00323CE3"/>
    <w:rsid w:val="003255F8"/>
    <w:rsid w:val="00325C1D"/>
    <w:rsid w:val="003301A7"/>
    <w:rsid w:val="0033051F"/>
    <w:rsid w:val="00331EA6"/>
    <w:rsid w:val="00331F01"/>
    <w:rsid w:val="00332256"/>
    <w:rsid w:val="003324A5"/>
    <w:rsid w:val="003337A4"/>
    <w:rsid w:val="0033445C"/>
    <w:rsid w:val="0033476A"/>
    <w:rsid w:val="003360EF"/>
    <w:rsid w:val="003366AC"/>
    <w:rsid w:val="00336A3A"/>
    <w:rsid w:val="00336B5F"/>
    <w:rsid w:val="00336E42"/>
    <w:rsid w:val="003373F9"/>
    <w:rsid w:val="0034133A"/>
    <w:rsid w:val="003421C7"/>
    <w:rsid w:val="003424B8"/>
    <w:rsid w:val="003431F0"/>
    <w:rsid w:val="00343370"/>
    <w:rsid w:val="00344B6E"/>
    <w:rsid w:val="00344EC9"/>
    <w:rsid w:val="003468CB"/>
    <w:rsid w:val="0034730D"/>
    <w:rsid w:val="00347A19"/>
    <w:rsid w:val="00347F9D"/>
    <w:rsid w:val="00350D64"/>
    <w:rsid w:val="0035341B"/>
    <w:rsid w:val="00353B99"/>
    <w:rsid w:val="00353D56"/>
    <w:rsid w:val="00353FB8"/>
    <w:rsid w:val="00354B75"/>
    <w:rsid w:val="00354D62"/>
    <w:rsid w:val="00355049"/>
    <w:rsid w:val="00355810"/>
    <w:rsid w:val="0035729A"/>
    <w:rsid w:val="003573F4"/>
    <w:rsid w:val="00357A92"/>
    <w:rsid w:val="00357B82"/>
    <w:rsid w:val="00357B9A"/>
    <w:rsid w:val="00357E3C"/>
    <w:rsid w:val="003606FD"/>
    <w:rsid w:val="00360DF1"/>
    <w:rsid w:val="00360F98"/>
    <w:rsid w:val="00361566"/>
    <w:rsid w:val="00363BA8"/>
    <w:rsid w:val="00363DBB"/>
    <w:rsid w:val="00364145"/>
    <w:rsid w:val="0036425C"/>
    <w:rsid w:val="00366866"/>
    <w:rsid w:val="003671A7"/>
    <w:rsid w:val="003673CC"/>
    <w:rsid w:val="003706B9"/>
    <w:rsid w:val="00371C26"/>
    <w:rsid w:val="0037312D"/>
    <w:rsid w:val="00374B76"/>
    <w:rsid w:val="0037533A"/>
    <w:rsid w:val="003763A9"/>
    <w:rsid w:val="00376C88"/>
    <w:rsid w:val="00376E73"/>
    <w:rsid w:val="00377045"/>
    <w:rsid w:val="0037747C"/>
    <w:rsid w:val="0038068D"/>
    <w:rsid w:val="0038089C"/>
    <w:rsid w:val="00381938"/>
    <w:rsid w:val="00381FB8"/>
    <w:rsid w:val="00382333"/>
    <w:rsid w:val="00383620"/>
    <w:rsid w:val="003852DC"/>
    <w:rsid w:val="0038565E"/>
    <w:rsid w:val="00385E44"/>
    <w:rsid w:val="00390B2E"/>
    <w:rsid w:val="003912D9"/>
    <w:rsid w:val="00391C6C"/>
    <w:rsid w:val="003922F2"/>
    <w:rsid w:val="00392B9F"/>
    <w:rsid w:val="00393C32"/>
    <w:rsid w:val="003940FB"/>
    <w:rsid w:val="003949A9"/>
    <w:rsid w:val="003952E3"/>
    <w:rsid w:val="00396451"/>
    <w:rsid w:val="003964E7"/>
    <w:rsid w:val="0039715F"/>
    <w:rsid w:val="003A1032"/>
    <w:rsid w:val="003A13AC"/>
    <w:rsid w:val="003A19D3"/>
    <w:rsid w:val="003A1B71"/>
    <w:rsid w:val="003A221F"/>
    <w:rsid w:val="003A2727"/>
    <w:rsid w:val="003A37B1"/>
    <w:rsid w:val="003A4448"/>
    <w:rsid w:val="003A6BAA"/>
    <w:rsid w:val="003A70A4"/>
    <w:rsid w:val="003A7EA9"/>
    <w:rsid w:val="003B0EE4"/>
    <w:rsid w:val="003B1944"/>
    <w:rsid w:val="003B2848"/>
    <w:rsid w:val="003B3380"/>
    <w:rsid w:val="003B4084"/>
    <w:rsid w:val="003B4EAB"/>
    <w:rsid w:val="003B6683"/>
    <w:rsid w:val="003B77CF"/>
    <w:rsid w:val="003B79EF"/>
    <w:rsid w:val="003B7B44"/>
    <w:rsid w:val="003C048A"/>
    <w:rsid w:val="003C2439"/>
    <w:rsid w:val="003C249B"/>
    <w:rsid w:val="003C2900"/>
    <w:rsid w:val="003C4BFC"/>
    <w:rsid w:val="003C4DED"/>
    <w:rsid w:val="003C7B62"/>
    <w:rsid w:val="003D1C96"/>
    <w:rsid w:val="003D2DFE"/>
    <w:rsid w:val="003D3294"/>
    <w:rsid w:val="003D3A49"/>
    <w:rsid w:val="003D40DC"/>
    <w:rsid w:val="003D4394"/>
    <w:rsid w:val="003D490E"/>
    <w:rsid w:val="003D5047"/>
    <w:rsid w:val="003D67B3"/>
    <w:rsid w:val="003D6F37"/>
    <w:rsid w:val="003E09B0"/>
    <w:rsid w:val="003E17EB"/>
    <w:rsid w:val="003E4EB5"/>
    <w:rsid w:val="003E554E"/>
    <w:rsid w:val="003E5B5A"/>
    <w:rsid w:val="003E5D8D"/>
    <w:rsid w:val="003E7879"/>
    <w:rsid w:val="003F374C"/>
    <w:rsid w:val="003F3D9A"/>
    <w:rsid w:val="003F66D9"/>
    <w:rsid w:val="003F7094"/>
    <w:rsid w:val="003F729C"/>
    <w:rsid w:val="003F7956"/>
    <w:rsid w:val="00400B8E"/>
    <w:rsid w:val="00401A73"/>
    <w:rsid w:val="00401E35"/>
    <w:rsid w:val="00402FA5"/>
    <w:rsid w:val="004037C5"/>
    <w:rsid w:val="00403B10"/>
    <w:rsid w:val="00404901"/>
    <w:rsid w:val="00405CAC"/>
    <w:rsid w:val="00405FEF"/>
    <w:rsid w:val="0040745B"/>
    <w:rsid w:val="00407C45"/>
    <w:rsid w:val="0041049E"/>
    <w:rsid w:val="00412260"/>
    <w:rsid w:val="004137A5"/>
    <w:rsid w:val="00413999"/>
    <w:rsid w:val="00415124"/>
    <w:rsid w:val="00420DBE"/>
    <w:rsid w:val="00421829"/>
    <w:rsid w:val="004253CD"/>
    <w:rsid w:val="00426780"/>
    <w:rsid w:val="004268AE"/>
    <w:rsid w:val="004269B6"/>
    <w:rsid w:val="00426FC8"/>
    <w:rsid w:val="00427494"/>
    <w:rsid w:val="004274C4"/>
    <w:rsid w:val="00427C2A"/>
    <w:rsid w:val="00430615"/>
    <w:rsid w:val="004318E1"/>
    <w:rsid w:val="004329EA"/>
    <w:rsid w:val="00432DCB"/>
    <w:rsid w:val="00432DF8"/>
    <w:rsid w:val="0043334B"/>
    <w:rsid w:val="00435719"/>
    <w:rsid w:val="00435CCB"/>
    <w:rsid w:val="00435D70"/>
    <w:rsid w:val="0043611E"/>
    <w:rsid w:val="00436A1D"/>
    <w:rsid w:val="004402B6"/>
    <w:rsid w:val="00441C20"/>
    <w:rsid w:val="00441C40"/>
    <w:rsid w:val="00441CB5"/>
    <w:rsid w:val="00444274"/>
    <w:rsid w:val="00445CCE"/>
    <w:rsid w:val="004466E0"/>
    <w:rsid w:val="00451B4E"/>
    <w:rsid w:val="00451D80"/>
    <w:rsid w:val="0045210C"/>
    <w:rsid w:val="004523DB"/>
    <w:rsid w:val="00453454"/>
    <w:rsid w:val="00455717"/>
    <w:rsid w:val="00455A90"/>
    <w:rsid w:val="0045649A"/>
    <w:rsid w:val="00456C72"/>
    <w:rsid w:val="00457133"/>
    <w:rsid w:val="004574D0"/>
    <w:rsid w:val="00457540"/>
    <w:rsid w:val="00460A3C"/>
    <w:rsid w:val="00462E25"/>
    <w:rsid w:val="00464502"/>
    <w:rsid w:val="00464C12"/>
    <w:rsid w:val="004660F3"/>
    <w:rsid w:val="004663D2"/>
    <w:rsid w:val="00470E54"/>
    <w:rsid w:val="00472572"/>
    <w:rsid w:val="004726E2"/>
    <w:rsid w:val="00472991"/>
    <w:rsid w:val="00472FAB"/>
    <w:rsid w:val="004744F5"/>
    <w:rsid w:val="00474A38"/>
    <w:rsid w:val="00476522"/>
    <w:rsid w:val="00476C5D"/>
    <w:rsid w:val="0047710A"/>
    <w:rsid w:val="00477A5A"/>
    <w:rsid w:val="00477D19"/>
    <w:rsid w:val="00480402"/>
    <w:rsid w:val="00480843"/>
    <w:rsid w:val="00480FA1"/>
    <w:rsid w:val="00481BFF"/>
    <w:rsid w:val="00483644"/>
    <w:rsid w:val="00483BDD"/>
    <w:rsid w:val="00484495"/>
    <w:rsid w:val="0048461D"/>
    <w:rsid w:val="00484A68"/>
    <w:rsid w:val="004858A7"/>
    <w:rsid w:val="00490900"/>
    <w:rsid w:val="00494B19"/>
    <w:rsid w:val="00494E6D"/>
    <w:rsid w:val="004950AE"/>
    <w:rsid w:val="004953C4"/>
    <w:rsid w:val="00495DF5"/>
    <w:rsid w:val="004971C3"/>
    <w:rsid w:val="004A028A"/>
    <w:rsid w:val="004A0BB3"/>
    <w:rsid w:val="004A1030"/>
    <w:rsid w:val="004A2D92"/>
    <w:rsid w:val="004A3034"/>
    <w:rsid w:val="004A31D7"/>
    <w:rsid w:val="004A32E3"/>
    <w:rsid w:val="004A4444"/>
    <w:rsid w:val="004A5A88"/>
    <w:rsid w:val="004A7759"/>
    <w:rsid w:val="004A7B3E"/>
    <w:rsid w:val="004A7CFE"/>
    <w:rsid w:val="004B15D1"/>
    <w:rsid w:val="004B4D8E"/>
    <w:rsid w:val="004B5C7C"/>
    <w:rsid w:val="004B640D"/>
    <w:rsid w:val="004B674C"/>
    <w:rsid w:val="004B6CC6"/>
    <w:rsid w:val="004B7BE5"/>
    <w:rsid w:val="004C0333"/>
    <w:rsid w:val="004C0D96"/>
    <w:rsid w:val="004C23FC"/>
    <w:rsid w:val="004C30B8"/>
    <w:rsid w:val="004C3363"/>
    <w:rsid w:val="004C382D"/>
    <w:rsid w:val="004C49CD"/>
    <w:rsid w:val="004C6401"/>
    <w:rsid w:val="004C7159"/>
    <w:rsid w:val="004D01F2"/>
    <w:rsid w:val="004D04CA"/>
    <w:rsid w:val="004D0724"/>
    <w:rsid w:val="004D0980"/>
    <w:rsid w:val="004D1805"/>
    <w:rsid w:val="004D2F30"/>
    <w:rsid w:val="004D30FD"/>
    <w:rsid w:val="004D3E69"/>
    <w:rsid w:val="004D5116"/>
    <w:rsid w:val="004D5805"/>
    <w:rsid w:val="004D6111"/>
    <w:rsid w:val="004D6D34"/>
    <w:rsid w:val="004E0285"/>
    <w:rsid w:val="004E3DE1"/>
    <w:rsid w:val="004E44B7"/>
    <w:rsid w:val="004E4B18"/>
    <w:rsid w:val="004E4F56"/>
    <w:rsid w:val="004E64AA"/>
    <w:rsid w:val="004F343F"/>
    <w:rsid w:val="004F3BAB"/>
    <w:rsid w:val="004F4596"/>
    <w:rsid w:val="004F45E9"/>
    <w:rsid w:val="004F50C2"/>
    <w:rsid w:val="004F5718"/>
    <w:rsid w:val="004F6F53"/>
    <w:rsid w:val="004F71D4"/>
    <w:rsid w:val="004F7B08"/>
    <w:rsid w:val="005008D5"/>
    <w:rsid w:val="00504085"/>
    <w:rsid w:val="0050478E"/>
    <w:rsid w:val="00504996"/>
    <w:rsid w:val="00504F18"/>
    <w:rsid w:val="00505CB1"/>
    <w:rsid w:val="005069B2"/>
    <w:rsid w:val="0050759F"/>
    <w:rsid w:val="0050760F"/>
    <w:rsid w:val="005077A0"/>
    <w:rsid w:val="00507B43"/>
    <w:rsid w:val="00507EE2"/>
    <w:rsid w:val="0051076E"/>
    <w:rsid w:val="00510B54"/>
    <w:rsid w:val="005118BA"/>
    <w:rsid w:val="00511D43"/>
    <w:rsid w:val="005122DC"/>
    <w:rsid w:val="005133F3"/>
    <w:rsid w:val="005134EB"/>
    <w:rsid w:val="00513E4F"/>
    <w:rsid w:val="005142E4"/>
    <w:rsid w:val="005148C8"/>
    <w:rsid w:val="00514E3F"/>
    <w:rsid w:val="00514EF5"/>
    <w:rsid w:val="005155DA"/>
    <w:rsid w:val="00515787"/>
    <w:rsid w:val="00515E8A"/>
    <w:rsid w:val="0051621D"/>
    <w:rsid w:val="00516CB3"/>
    <w:rsid w:val="005177A2"/>
    <w:rsid w:val="00517CBE"/>
    <w:rsid w:val="005226AE"/>
    <w:rsid w:val="00523527"/>
    <w:rsid w:val="00523FE0"/>
    <w:rsid w:val="005243C9"/>
    <w:rsid w:val="0052554B"/>
    <w:rsid w:val="00525AD0"/>
    <w:rsid w:val="00527B89"/>
    <w:rsid w:val="00527BBA"/>
    <w:rsid w:val="00530076"/>
    <w:rsid w:val="005305E6"/>
    <w:rsid w:val="00531692"/>
    <w:rsid w:val="005340FE"/>
    <w:rsid w:val="0053461D"/>
    <w:rsid w:val="00535B17"/>
    <w:rsid w:val="005363B6"/>
    <w:rsid w:val="00536727"/>
    <w:rsid w:val="00537DA2"/>
    <w:rsid w:val="00537EFB"/>
    <w:rsid w:val="0054035D"/>
    <w:rsid w:val="00540D6C"/>
    <w:rsid w:val="00541C4C"/>
    <w:rsid w:val="0054308B"/>
    <w:rsid w:val="00543182"/>
    <w:rsid w:val="00543636"/>
    <w:rsid w:val="00543994"/>
    <w:rsid w:val="00543B41"/>
    <w:rsid w:val="00544C68"/>
    <w:rsid w:val="00544E0A"/>
    <w:rsid w:val="00546477"/>
    <w:rsid w:val="005465A3"/>
    <w:rsid w:val="005476AE"/>
    <w:rsid w:val="00547943"/>
    <w:rsid w:val="005479D8"/>
    <w:rsid w:val="00550094"/>
    <w:rsid w:val="00551187"/>
    <w:rsid w:val="00551698"/>
    <w:rsid w:val="005519BF"/>
    <w:rsid w:val="0055205A"/>
    <w:rsid w:val="00554F96"/>
    <w:rsid w:val="00555D45"/>
    <w:rsid w:val="00555F97"/>
    <w:rsid w:val="00556252"/>
    <w:rsid w:val="00556322"/>
    <w:rsid w:val="00557040"/>
    <w:rsid w:val="0055796A"/>
    <w:rsid w:val="00557EE2"/>
    <w:rsid w:val="005607AD"/>
    <w:rsid w:val="0056080F"/>
    <w:rsid w:val="00560B91"/>
    <w:rsid w:val="005618CB"/>
    <w:rsid w:val="00561D59"/>
    <w:rsid w:val="005620CB"/>
    <w:rsid w:val="00562C37"/>
    <w:rsid w:val="00562C9B"/>
    <w:rsid w:val="005645E7"/>
    <w:rsid w:val="00564BD9"/>
    <w:rsid w:val="00565B80"/>
    <w:rsid w:val="00565FF2"/>
    <w:rsid w:val="005722C9"/>
    <w:rsid w:val="00572662"/>
    <w:rsid w:val="00572C2D"/>
    <w:rsid w:val="00574AFB"/>
    <w:rsid w:val="00575BCF"/>
    <w:rsid w:val="005760DE"/>
    <w:rsid w:val="005762A1"/>
    <w:rsid w:val="0057652A"/>
    <w:rsid w:val="00576605"/>
    <w:rsid w:val="00577343"/>
    <w:rsid w:val="00577E79"/>
    <w:rsid w:val="005801E4"/>
    <w:rsid w:val="0058178E"/>
    <w:rsid w:val="005819BC"/>
    <w:rsid w:val="0058243A"/>
    <w:rsid w:val="00584255"/>
    <w:rsid w:val="005856D5"/>
    <w:rsid w:val="00585C68"/>
    <w:rsid w:val="00585D67"/>
    <w:rsid w:val="00586AE5"/>
    <w:rsid w:val="0058700C"/>
    <w:rsid w:val="00587E3F"/>
    <w:rsid w:val="00592274"/>
    <w:rsid w:val="00592530"/>
    <w:rsid w:val="0059411A"/>
    <w:rsid w:val="005978C2"/>
    <w:rsid w:val="005A0D64"/>
    <w:rsid w:val="005A2350"/>
    <w:rsid w:val="005A2FB6"/>
    <w:rsid w:val="005A35BF"/>
    <w:rsid w:val="005A3B1B"/>
    <w:rsid w:val="005A53EB"/>
    <w:rsid w:val="005A5A91"/>
    <w:rsid w:val="005A633B"/>
    <w:rsid w:val="005B1939"/>
    <w:rsid w:val="005B30FD"/>
    <w:rsid w:val="005B4960"/>
    <w:rsid w:val="005B5B6B"/>
    <w:rsid w:val="005B683B"/>
    <w:rsid w:val="005B6EB3"/>
    <w:rsid w:val="005C014F"/>
    <w:rsid w:val="005C1103"/>
    <w:rsid w:val="005C12A1"/>
    <w:rsid w:val="005C1939"/>
    <w:rsid w:val="005C2439"/>
    <w:rsid w:val="005C3CCB"/>
    <w:rsid w:val="005C42C4"/>
    <w:rsid w:val="005C4EEA"/>
    <w:rsid w:val="005C57D6"/>
    <w:rsid w:val="005C5BD8"/>
    <w:rsid w:val="005C6128"/>
    <w:rsid w:val="005C624B"/>
    <w:rsid w:val="005C630C"/>
    <w:rsid w:val="005C7252"/>
    <w:rsid w:val="005C73B8"/>
    <w:rsid w:val="005C7F7A"/>
    <w:rsid w:val="005D019F"/>
    <w:rsid w:val="005D1605"/>
    <w:rsid w:val="005D3CBA"/>
    <w:rsid w:val="005D570B"/>
    <w:rsid w:val="005D609D"/>
    <w:rsid w:val="005D6451"/>
    <w:rsid w:val="005D7A13"/>
    <w:rsid w:val="005E10DA"/>
    <w:rsid w:val="005E1A60"/>
    <w:rsid w:val="005E1D2C"/>
    <w:rsid w:val="005E23CB"/>
    <w:rsid w:val="005E3BD0"/>
    <w:rsid w:val="005E4E82"/>
    <w:rsid w:val="005E4FE9"/>
    <w:rsid w:val="005E5CE1"/>
    <w:rsid w:val="005E62C9"/>
    <w:rsid w:val="005E7716"/>
    <w:rsid w:val="005E78D3"/>
    <w:rsid w:val="005E7B96"/>
    <w:rsid w:val="005F067A"/>
    <w:rsid w:val="005F2CE3"/>
    <w:rsid w:val="005F2D36"/>
    <w:rsid w:val="005F37C2"/>
    <w:rsid w:val="005F3A0E"/>
    <w:rsid w:val="005F5646"/>
    <w:rsid w:val="005F738B"/>
    <w:rsid w:val="00600365"/>
    <w:rsid w:val="00600CBD"/>
    <w:rsid w:val="006020BC"/>
    <w:rsid w:val="00602558"/>
    <w:rsid w:val="00604712"/>
    <w:rsid w:val="00604C85"/>
    <w:rsid w:val="00604CB7"/>
    <w:rsid w:val="00605281"/>
    <w:rsid w:val="00605842"/>
    <w:rsid w:val="006059A1"/>
    <w:rsid w:val="00610928"/>
    <w:rsid w:val="00610BF0"/>
    <w:rsid w:val="006110E7"/>
    <w:rsid w:val="0061161A"/>
    <w:rsid w:val="00612F45"/>
    <w:rsid w:val="00613F68"/>
    <w:rsid w:val="00613FF4"/>
    <w:rsid w:val="00614401"/>
    <w:rsid w:val="006153B9"/>
    <w:rsid w:val="006153D8"/>
    <w:rsid w:val="0061582C"/>
    <w:rsid w:val="00615EB6"/>
    <w:rsid w:val="00620680"/>
    <w:rsid w:val="00620984"/>
    <w:rsid w:val="006218B3"/>
    <w:rsid w:val="006223A5"/>
    <w:rsid w:val="0062612C"/>
    <w:rsid w:val="0062705A"/>
    <w:rsid w:val="00627569"/>
    <w:rsid w:val="00630AD9"/>
    <w:rsid w:val="006312F5"/>
    <w:rsid w:val="006318D1"/>
    <w:rsid w:val="00631B7F"/>
    <w:rsid w:val="00633329"/>
    <w:rsid w:val="00633F22"/>
    <w:rsid w:val="006346E0"/>
    <w:rsid w:val="00635FD6"/>
    <w:rsid w:val="00636121"/>
    <w:rsid w:val="00637161"/>
    <w:rsid w:val="00637978"/>
    <w:rsid w:val="00637D6E"/>
    <w:rsid w:val="00643C7F"/>
    <w:rsid w:val="00643E8B"/>
    <w:rsid w:val="0064567E"/>
    <w:rsid w:val="00645CFA"/>
    <w:rsid w:val="00646B70"/>
    <w:rsid w:val="00650420"/>
    <w:rsid w:val="00651887"/>
    <w:rsid w:val="00651D0B"/>
    <w:rsid w:val="006520D6"/>
    <w:rsid w:val="0065360D"/>
    <w:rsid w:val="00653E85"/>
    <w:rsid w:val="00654405"/>
    <w:rsid w:val="006558E5"/>
    <w:rsid w:val="00655A1C"/>
    <w:rsid w:val="00655E83"/>
    <w:rsid w:val="00656769"/>
    <w:rsid w:val="00656A24"/>
    <w:rsid w:val="00660824"/>
    <w:rsid w:val="00662B70"/>
    <w:rsid w:val="00662CFF"/>
    <w:rsid w:val="00663C92"/>
    <w:rsid w:val="006650DA"/>
    <w:rsid w:val="0066551F"/>
    <w:rsid w:val="006657D3"/>
    <w:rsid w:val="00666535"/>
    <w:rsid w:val="00666BCE"/>
    <w:rsid w:val="0067162B"/>
    <w:rsid w:val="0067188B"/>
    <w:rsid w:val="0067248B"/>
    <w:rsid w:val="006739D9"/>
    <w:rsid w:val="0067407F"/>
    <w:rsid w:val="0067411D"/>
    <w:rsid w:val="0067554F"/>
    <w:rsid w:val="00676C56"/>
    <w:rsid w:val="00680516"/>
    <w:rsid w:val="0068140F"/>
    <w:rsid w:val="006823DE"/>
    <w:rsid w:val="00682E93"/>
    <w:rsid w:val="00684465"/>
    <w:rsid w:val="006844FF"/>
    <w:rsid w:val="006849F6"/>
    <w:rsid w:val="00684CA9"/>
    <w:rsid w:val="00685716"/>
    <w:rsid w:val="00685DC5"/>
    <w:rsid w:val="00686010"/>
    <w:rsid w:val="0069151B"/>
    <w:rsid w:val="00691E6C"/>
    <w:rsid w:val="00693687"/>
    <w:rsid w:val="0069378B"/>
    <w:rsid w:val="00693AC1"/>
    <w:rsid w:val="00693CE2"/>
    <w:rsid w:val="006940CF"/>
    <w:rsid w:val="00695BE8"/>
    <w:rsid w:val="00695F84"/>
    <w:rsid w:val="00696A12"/>
    <w:rsid w:val="006978DC"/>
    <w:rsid w:val="006A108C"/>
    <w:rsid w:val="006A2233"/>
    <w:rsid w:val="006A2641"/>
    <w:rsid w:val="006A3E86"/>
    <w:rsid w:val="006A47FF"/>
    <w:rsid w:val="006A5B58"/>
    <w:rsid w:val="006A5CAE"/>
    <w:rsid w:val="006A6CBF"/>
    <w:rsid w:val="006B10A8"/>
    <w:rsid w:val="006B4F68"/>
    <w:rsid w:val="006B5E8D"/>
    <w:rsid w:val="006B7E50"/>
    <w:rsid w:val="006C0191"/>
    <w:rsid w:val="006C065B"/>
    <w:rsid w:val="006C15C7"/>
    <w:rsid w:val="006C18D2"/>
    <w:rsid w:val="006C1E7B"/>
    <w:rsid w:val="006C221E"/>
    <w:rsid w:val="006C3693"/>
    <w:rsid w:val="006C4A73"/>
    <w:rsid w:val="006C7189"/>
    <w:rsid w:val="006D049F"/>
    <w:rsid w:val="006D3128"/>
    <w:rsid w:val="006D359E"/>
    <w:rsid w:val="006D3AF2"/>
    <w:rsid w:val="006D59E0"/>
    <w:rsid w:val="006D7CDD"/>
    <w:rsid w:val="006E0017"/>
    <w:rsid w:val="006E01FA"/>
    <w:rsid w:val="006E03E2"/>
    <w:rsid w:val="006E45F6"/>
    <w:rsid w:val="006E4846"/>
    <w:rsid w:val="006E4FEC"/>
    <w:rsid w:val="006E518D"/>
    <w:rsid w:val="006E5754"/>
    <w:rsid w:val="006E6042"/>
    <w:rsid w:val="006E623B"/>
    <w:rsid w:val="006E6CEB"/>
    <w:rsid w:val="006E7BC7"/>
    <w:rsid w:val="006F0CF6"/>
    <w:rsid w:val="006F125A"/>
    <w:rsid w:val="006F1298"/>
    <w:rsid w:val="006F1A91"/>
    <w:rsid w:val="006F1B52"/>
    <w:rsid w:val="006F3321"/>
    <w:rsid w:val="006F4A06"/>
    <w:rsid w:val="006F5249"/>
    <w:rsid w:val="006F551A"/>
    <w:rsid w:val="006F6542"/>
    <w:rsid w:val="006F67B4"/>
    <w:rsid w:val="006F6A2E"/>
    <w:rsid w:val="006F6B39"/>
    <w:rsid w:val="006F6D70"/>
    <w:rsid w:val="006F7047"/>
    <w:rsid w:val="006F76D4"/>
    <w:rsid w:val="006F7CE9"/>
    <w:rsid w:val="00700537"/>
    <w:rsid w:val="00700C6C"/>
    <w:rsid w:val="00701597"/>
    <w:rsid w:val="007016C7"/>
    <w:rsid w:val="00703D56"/>
    <w:rsid w:val="0070490C"/>
    <w:rsid w:val="00707589"/>
    <w:rsid w:val="007110A9"/>
    <w:rsid w:val="00713ACE"/>
    <w:rsid w:val="00713BC7"/>
    <w:rsid w:val="00713EB9"/>
    <w:rsid w:val="00714F65"/>
    <w:rsid w:val="00715729"/>
    <w:rsid w:val="00716C28"/>
    <w:rsid w:val="00716C8A"/>
    <w:rsid w:val="00716D71"/>
    <w:rsid w:val="0072029C"/>
    <w:rsid w:val="007203B9"/>
    <w:rsid w:val="007204D5"/>
    <w:rsid w:val="007207A8"/>
    <w:rsid w:val="007208B6"/>
    <w:rsid w:val="0072142F"/>
    <w:rsid w:val="0072286E"/>
    <w:rsid w:val="00722F3A"/>
    <w:rsid w:val="00727044"/>
    <w:rsid w:val="00727D9F"/>
    <w:rsid w:val="007300B9"/>
    <w:rsid w:val="00733D90"/>
    <w:rsid w:val="007349D0"/>
    <w:rsid w:val="00734CC8"/>
    <w:rsid w:val="00734E1B"/>
    <w:rsid w:val="00735A44"/>
    <w:rsid w:val="00736E25"/>
    <w:rsid w:val="00736FB5"/>
    <w:rsid w:val="007373AB"/>
    <w:rsid w:val="00737CBB"/>
    <w:rsid w:val="00741F71"/>
    <w:rsid w:val="00742BD8"/>
    <w:rsid w:val="00743455"/>
    <w:rsid w:val="00743D4F"/>
    <w:rsid w:val="00743FC4"/>
    <w:rsid w:val="00744361"/>
    <w:rsid w:val="00745427"/>
    <w:rsid w:val="00747600"/>
    <w:rsid w:val="00750536"/>
    <w:rsid w:val="00751B80"/>
    <w:rsid w:val="007522AC"/>
    <w:rsid w:val="00753407"/>
    <w:rsid w:val="00753D54"/>
    <w:rsid w:val="00754712"/>
    <w:rsid w:val="0075490D"/>
    <w:rsid w:val="00754D6B"/>
    <w:rsid w:val="0075518E"/>
    <w:rsid w:val="00755543"/>
    <w:rsid w:val="00755C9B"/>
    <w:rsid w:val="00757195"/>
    <w:rsid w:val="007577BD"/>
    <w:rsid w:val="00760956"/>
    <w:rsid w:val="007609DF"/>
    <w:rsid w:val="0076284D"/>
    <w:rsid w:val="00762E6D"/>
    <w:rsid w:val="00766E6D"/>
    <w:rsid w:val="007706DE"/>
    <w:rsid w:val="00772568"/>
    <w:rsid w:val="00772B43"/>
    <w:rsid w:val="00773B09"/>
    <w:rsid w:val="007752C1"/>
    <w:rsid w:val="0077565C"/>
    <w:rsid w:val="00776FCE"/>
    <w:rsid w:val="00777E72"/>
    <w:rsid w:val="0078139B"/>
    <w:rsid w:val="00784040"/>
    <w:rsid w:val="007851C5"/>
    <w:rsid w:val="007860FD"/>
    <w:rsid w:val="007916BD"/>
    <w:rsid w:val="00792294"/>
    <w:rsid w:val="00792A9C"/>
    <w:rsid w:val="007933E2"/>
    <w:rsid w:val="00796161"/>
    <w:rsid w:val="00797454"/>
    <w:rsid w:val="00797D73"/>
    <w:rsid w:val="007A0993"/>
    <w:rsid w:val="007A1572"/>
    <w:rsid w:val="007A1F4B"/>
    <w:rsid w:val="007A2A21"/>
    <w:rsid w:val="007A40D7"/>
    <w:rsid w:val="007A789B"/>
    <w:rsid w:val="007A7E01"/>
    <w:rsid w:val="007B027A"/>
    <w:rsid w:val="007B09E8"/>
    <w:rsid w:val="007B2E08"/>
    <w:rsid w:val="007B3CBB"/>
    <w:rsid w:val="007B4164"/>
    <w:rsid w:val="007B5508"/>
    <w:rsid w:val="007B5BD4"/>
    <w:rsid w:val="007B6B64"/>
    <w:rsid w:val="007B7DFA"/>
    <w:rsid w:val="007C00A0"/>
    <w:rsid w:val="007C0267"/>
    <w:rsid w:val="007C0428"/>
    <w:rsid w:val="007C04E4"/>
    <w:rsid w:val="007C117D"/>
    <w:rsid w:val="007C12CC"/>
    <w:rsid w:val="007C133B"/>
    <w:rsid w:val="007C361F"/>
    <w:rsid w:val="007C39E7"/>
    <w:rsid w:val="007C3F49"/>
    <w:rsid w:val="007C4C91"/>
    <w:rsid w:val="007C7932"/>
    <w:rsid w:val="007D1A0A"/>
    <w:rsid w:val="007D2113"/>
    <w:rsid w:val="007D21B9"/>
    <w:rsid w:val="007D3E01"/>
    <w:rsid w:val="007D58BD"/>
    <w:rsid w:val="007D5AA6"/>
    <w:rsid w:val="007D716D"/>
    <w:rsid w:val="007D7302"/>
    <w:rsid w:val="007E10F6"/>
    <w:rsid w:val="007E1598"/>
    <w:rsid w:val="007E2523"/>
    <w:rsid w:val="007E2A80"/>
    <w:rsid w:val="007E31C7"/>
    <w:rsid w:val="007E4D36"/>
    <w:rsid w:val="007E7104"/>
    <w:rsid w:val="007E7177"/>
    <w:rsid w:val="007E7E3E"/>
    <w:rsid w:val="007F0DE2"/>
    <w:rsid w:val="007F19DA"/>
    <w:rsid w:val="007F2285"/>
    <w:rsid w:val="007F236F"/>
    <w:rsid w:val="007F308F"/>
    <w:rsid w:val="007F415A"/>
    <w:rsid w:val="007F44BE"/>
    <w:rsid w:val="007F4EB6"/>
    <w:rsid w:val="007F5C5F"/>
    <w:rsid w:val="007F7A6C"/>
    <w:rsid w:val="00801743"/>
    <w:rsid w:val="00804C73"/>
    <w:rsid w:val="00805360"/>
    <w:rsid w:val="008054C4"/>
    <w:rsid w:val="008055DD"/>
    <w:rsid w:val="008058AE"/>
    <w:rsid w:val="008059EB"/>
    <w:rsid w:val="0080624D"/>
    <w:rsid w:val="00807586"/>
    <w:rsid w:val="00807BC4"/>
    <w:rsid w:val="00811B05"/>
    <w:rsid w:val="00812C20"/>
    <w:rsid w:val="0081369A"/>
    <w:rsid w:val="008140A1"/>
    <w:rsid w:val="008145D3"/>
    <w:rsid w:val="00816AD6"/>
    <w:rsid w:val="00816DD7"/>
    <w:rsid w:val="00816F13"/>
    <w:rsid w:val="00817191"/>
    <w:rsid w:val="008232D9"/>
    <w:rsid w:val="00825354"/>
    <w:rsid w:val="008257E5"/>
    <w:rsid w:val="008258C2"/>
    <w:rsid w:val="00826AF8"/>
    <w:rsid w:val="00830567"/>
    <w:rsid w:val="00831841"/>
    <w:rsid w:val="00832429"/>
    <w:rsid w:val="00835B6F"/>
    <w:rsid w:val="00836783"/>
    <w:rsid w:val="00840D02"/>
    <w:rsid w:val="008428AD"/>
    <w:rsid w:val="008441CA"/>
    <w:rsid w:val="0084481C"/>
    <w:rsid w:val="00844A26"/>
    <w:rsid w:val="008454D7"/>
    <w:rsid w:val="00845B5E"/>
    <w:rsid w:val="00847602"/>
    <w:rsid w:val="00851238"/>
    <w:rsid w:val="00851437"/>
    <w:rsid w:val="0085286C"/>
    <w:rsid w:val="00852AD0"/>
    <w:rsid w:val="0085322C"/>
    <w:rsid w:val="0085324A"/>
    <w:rsid w:val="008555C0"/>
    <w:rsid w:val="00855BD2"/>
    <w:rsid w:val="00856EA2"/>
    <w:rsid w:val="00857A2E"/>
    <w:rsid w:val="008600AD"/>
    <w:rsid w:val="008612EE"/>
    <w:rsid w:val="008617B9"/>
    <w:rsid w:val="008621A1"/>
    <w:rsid w:val="008624E7"/>
    <w:rsid w:val="00862D90"/>
    <w:rsid w:val="00863338"/>
    <w:rsid w:val="00864674"/>
    <w:rsid w:val="008655B0"/>
    <w:rsid w:val="00865B63"/>
    <w:rsid w:val="008678E5"/>
    <w:rsid w:val="00867DC5"/>
    <w:rsid w:val="008707EB"/>
    <w:rsid w:val="0087096D"/>
    <w:rsid w:val="008709F2"/>
    <w:rsid w:val="00872352"/>
    <w:rsid w:val="00872BE0"/>
    <w:rsid w:val="00872FCB"/>
    <w:rsid w:val="00873301"/>
    <w:rsid w:val="008735FD"/>
    <w:rsid w:val="00873F24"/>
    <w:rsid w:val="008742EC"/>
    <w:rsid w:val="008758C2"/>
    <w:rsid w:val="00876158"/>
    <w:rsid w:val="00876384"/>
    <w:rsid w:val="008773F7"/>
    <w:rsid w:val="00877A0A"/>
    <w:rsid w:val="0088070E"/>
    <w:rsid w:val="0088104E"/>
    <w:rsid w:val="00881065"/>
    <w:rsid w:val="00881CE0"/>
    <w:rsid w:val="00882A75"/>
    <w:rsid w:val="00883DAC"/>
    <w:rsid w:val="008843F8"/>
    <w:rsid w:val="00884A32"/>
    <w:rsid w:val="00886CBC"/>
    <w:rsid w:val="0088740A"/>
    <w:rsid w:val="0088752D"/>
    <w:rsid w:val="008877F3"/>
    <w:rsid w:val="00887DB0"/>
    <w:rsid w:val="008917AA"/>
    <w:rsid w:val="00892BD5"/>
    <w:rsid w:val="00893A27"/>
    <w:rsid w:val="00895B48"/>
    <w:rsid w:val="008961C9"/>
    <w:rsid w:val="008962CE"/>
    <w:rsid w:val="00897854"/>
    <w:rsid w:val="00897A35"/>
    <w:rsid w:val="00897E00"/>
    <w:rsid w:val="008A1E3A"/>
    <w:rsid w:val="008A2F21"/>
    <w:rsid w:val="008A3736"/>
    <w:rsid w:val="008A3E06"/>
    <w:rsid w:val="008A4195"/>
    <w:rsid w:val="008A4974"/>
    <w:rsid w:val="008A4F0C"/>
    <w:rsid w:val="008A570F"/>
    <w:rsid w:val="008A5B4B"/>
    <w:rsid w:val="008A6424"/>
    <w:rsid w:val="008A7C5C"/>
    <w:rsid w:val="008A7E4C"/>
    <w:rsid w:val="008B0175"/>
    <w:rsid w:val="008B018F"/>
    <w:rsid w:val="008B049F"/>
    <w:rsid w:val="008B0F7E"/>
    <w:rsid w:val="008B2B40"/>
    <w:rsid w:val="008B3D3A"/>
    <w:rsid w:val="008B3DE5"/>
    <w:rsid w:val="008B40CE"/>
    <w:rsid w:val="008B4232"/>
    <w:rsid w:val="008B4746"/>
    <w:rsid w:val="008B51F2"/>
    <w:rsid w:val="008B5AE3"/>
    <w:rsid w:val="008B6F55"/>
    <w:rsid w:val="008B7075"/>
    <w:rsid w:val="008B7DA6"/>
    <w:rsid w:val="008C4C27"/>
    <w:rsid w:val="008C4DA9"/>
    <w:rsid w:val="008C5AC8"/>
    <w:rsid w:val="008C6B5E"/>
    <w:rsid w:val="008C6BD9"/>
    <w:rsid w:val="008C6E88"/>
    <w:rsid w:val="008C71FC"/>
    <w:rsid w:val="008D0882"/>
    <w:rsid w:val="008D2380"/>
    <w:rsid w:val="008D698A"/>
    <w:rsid w:val="008E2197"/>
    <w:rsid w:val="008E3103"/>
    <w:rsid w:val="008E37E8"/>
    <w:rsid w:val="008E3944"/>
    <w:rsid w:val="008E394C"/>
    <w:rsid w:val="008E51EC"/>
    <w:rsid w:val="008E5777"/>
    <w:rsid w:val="008E60BD"/>
    <w:rsid w:val="008E69FC"/>
    <w:rsid w:val="008F0585"/>
    <w:rsid w:val="008F1F09"/>
    <w:rsid w:val="008F1F8E"/>
    <w:rsid w:val="008F228B"/>
    <w:rsid w:val="008F29C4"/>
    <w:rsid w:val="008F39E6"/>
    <w:rsid w:val="008F4B9F"/>
    <w:rsid w:val="008F519D"/>
    <w:rsid w:val="008F62BF"/>
    <w:rsid w:val="008F6689"/>
    <w:rsid w:val="008F6E56"/>
    <w:rsid w:val="00900B81"/>
    <w:rsid w:val="00900EF6"/>
    <w:rsid w:val="00901167"/>
    <w:rsid w:val="00901D6C"/>
    <w:rsid w:val="00902626"/>
    <w:rsid w:val="00903177"/>
    <w:rsid w:val="0090357C"/>
    <w:rsid w:val="0090370D"/>
    <w:rsid w:val="00903B7B"/>
    <w:rsid w:val="00903D38"/>
    <w:rsid w:val="00904659"/>
    <w:rsid w:val="00904E51"/>
    <w:rsid w:val="00906336"/>
    <w:rsid w:val="009065F2"/>
    <w:rsid w:val="00906DE1"/>
    <w:rsid w:val="0090716A"/>
    <w:rsid w:val="00907FBE"/>
    <w:rsid w:val="00910EE4"/>
    <w:rsid w:val="00910F95"/>
    <w:rsid w:val="00912C68"/>
    <w:rsid w:val="0091444D"/>
    <w:rsid w:val="0091604A"/>
    <w:rsid w:val="009202EB"/>
    <w:rsid w:val="00921075"/>
    <w:rsid w:val="009212E4"/>
    <w:rsid w:val="00921B45"/>
    <w:rsid w:val="00921B53"/>
    <w:rsid w:val="009236C9"/>
    <w:rsid w:val="009242E2"/>
    <w:rsid w:val="009248AB"/>
    <w:rsid w:val="00925F02"/>
    <w:rsid w:val="00927F69"/>
    <w:rsid w:val="00930FB2"/>
    <w:rsid w:val="00931CAA"/>
    <w:rsid w:val="00932BDE"/>
    <w:rsid w:val="009331A9"/>
    <w:rsid w:val="00934B70"/>
    <w:rsid w:val="009367F4"/>
    <w:rsid w:val="00936B35"/>
    <w:rsid w:val="009375F4"/>
    <w:rsid w:val="009430D0"/>
    <w:rsid w:val="009445EC"/>
    <w:rsid w:val="00945A96"/>
    <w:rsid w:val="00946A81"/>
    <w:rsid w:val="00946B15"/>
    <w:rsid w:val="00946EC5"/>
    <w:rsid w:val="00947D65"/>
    <w:rsid w:val="00950068"/>
    <w:rsid w:val="00953E75"/>
    <w:rsid w:val="009548DF"/>
    <w:rsid w:val="00956A4E"/>
    <w:rsid w:val="00956ECF"/>
    <w:rsid w:val="009606EA"/>
    <w:rsid w:val="009608EA"/>
    <w:rsid w:val="00961030"/>
    <w:rsid w:val="009624A8"/>
    <w:rsid w:val="009633A0"/>
    <w:rsid w:val="00963B7B"/>
    <w:rsid w:val="00964ECA"/>
    <w:rsid w:val="00964F13"/>
    <w:rsid w:val="009655DF"/>
    <w:rsid w:val="00967F24"/>
    <w:rsid w:val="00970431"/>
    <w:rsid w:val="00970CA6"/>
    <w:rsid w:val="00971549"/>
    <w:rsid w:val="00973B42"/>
    <w:rsid w:val="00973C1D"/>
    <w:rsid w:val="00974D70"/>
    <w:rsid w:val="00975737"/>
    <w:rsid w:val="00976408"/>
    <w:rsid w:val="00976E19"/>
    <w:rsid w:val="00976E9A"/>
    <w:rsid w:val="00976FD6"/>
    <w:rsid w:val="0098086D"/>
    <w:rsid w:val="0098160C"/>
    <w:rsid w:val="0098165D"/>
    <w:rsid w:val="00981D54"/>
    <w:rsid w:val="009823A2"/>
    <w:rsid w:val="00982D32"/>
    <w:rsid w:val="00983EA6"/>
    <w:rsid w:val="009865FF"/>
    <w:rsid w:val="009870F7"/>
    <w:rsid w:val="00987E26"/>
    <w:rsid w:val="009928A2"/>
    <w:rsid w:val="009928BD"/>
    <w:rsid w:val="00992906"/>
    <w:rsid w:val="00992F56"/>
    <w:rsid w:val="0099366F"/>
    <w:rsid w:val="00993E27"/>
    <w:rsid w:val="00994D5E"/>
    <w:rsid w:val="0099641F"/>
    <w:rsid w:val="009964D5"/>
    <w:rsid w:val="0099694C"/>
    <w:rsid w:val="00997BDA"/>
    <w:rsid w:val="009A063F"/>
    <w:rsid w:val="009A0C1F"/>
    <w:rsid w:val="009A3853"/>
    <w:rsid w:val="009A5A45"/>
    <w:rsid w:val="009A5FC3"/>
    <w:rsid w:val="009A7496"/>
    <w:rsid w:val="009B023B"/>
    <w:rsid w:val="009B0777"/>
    <w:rsid w:val="009B157A"/>
    <w:rsid w:val="009B1B20"/>
    <w:rsid w:val="009B2A35"/>
    <w:rsid w:val="009B4BE2"/>
    <w:rsid w:val="009B51FC"/>
    <w:rsid w:val="009C0700"/>
    <w:rsid w:val="009C0C5A"/>
    <w:rsid w:val="009C0E3C"/>
    <w:rsid w:val="009C1231"/>
    <w:rsid w:val="009C1488"/>
    <w:rsid w:val="009C36FA"/>
    <w:rsid w:val="009C3A13"/>
    <w:rsid w:val="009C3CD4"/>
    <w:rsid w:val="009C42B7"/>
    <w:rsid w:val="009C42C3"/>
    <w:rsid w:val="009C4CCB"/>
    <w:rsid w:val="009C56E7"/>
    <w:rsid w:val="009C58C3"/>
    <w:rsid w:val="009C5D3B"/>
    <w:rsid w:val="009D0821"/>
    <w:rsid w:val="009D10E4"/>
    <w:rsid w:val="009D18A0"/>
    <w:rsid w:val="009D210E"/>
    <w:rsid w:val="009D26D7"/>
    <w:rsid w:val="009D2879"/>
    <w:rsid w:val="009D29CD"/>
    <w:rsid w:val="009D466C"/>
    <w:rsid w:val="009D4AE2"/>
    <w:rsid w:val="009D5E69"/>
    <w:rsid w:val="009D5EE5"/>
    <w:rsid w:val="009D6521"/>
    <w:rsid w:val="009D7FE3"/>
    <w:rsid w:val="009E30A6"/>
    <w:rsid w:val="009E3511"/>
    <w:rsid w:val="009E3F44"/>
    <w:rsid w:val="009E46FC"/>
    <w:rsid w:val="009E4C16"/>
    <w:rsid w:val="009E4DCB"/>
    <w:rsid w:val="009E657A"/>
    <w:rsid w:val="009E65D6"/>
    <w:rsid w:val="009E6961"/>
    <w:rsid w:val="009E6DDD"/>
    <w:rsid w:val="009E7752"/>
    <w:rsid w:val="009E7D6F"/>
    <w:rsid w:val="009F0156"/>
    <w:rsid w:val="009F040A"/>
    <w:rsid w:val="009F061A"/>
    <w:rsid w:val="009F0A67"/>
    <w:rsid w:val="009F309E"/>
    <w:rsid w:val="009F42C9"/>
    <w:rsid w:val="009F5801"/>
    <w:rsid w:val="009F590C"/>
    <w:rsid w:val="009F679F"/>
    <w:rsid w:val="009F6AD8"/>
    <w:rsid w:val="009F7D80"/>
    <w:rsid w:val="00A00B2B"/>
    <w:rsid w:val="00A00D80"/>
    <w:rsid w:val="00A01192"/>
    <w:rsid w:val="00A012A9"/>
    <w:rsid w:val="00A01456"/>
    <w:rsid w:val="00A0175A"/>
    <w:rsid w:val="00A01768"/>
    <w:rsid w:val="00A01918"/>
    <w:rsid w:val="00A01CAD"/>
    <w:rsid w:val="00A027BE"/>
    <w:rsid w:val="00A03BA7"/>
    <w:rsid w:val="00A03E5C"/>
    <w:rsid w:val="00A04A44"/>
    <w:rsid w:val="00A05006"/>
    <w:rsid w:val="00A050C4"/>
    <w:rsid w:val="00A06CEE"/>
    <w:rsid w:val="00A10371"/>
    <w:rsid w:val="00A10CA3"/>
    <w:rsid w:val="00A113D1"/>
    <w:rsid w:val="00A11415"/>
    <w:rsid w:val="00A11C08"/>
    <w:rsid w:val="00A13687"/>
    <w:rsid w:val="00A14A20"/>
    <w:rsid w:val="00A1500D"/>
    <w:rsid w:val="00A15725"/>
    <w:rsid w:val="00A15A7C"/>
    <w:rsid w:val="00A1633B"/>
    <w:rsid w:val="00A16433"/>
    <w:rsid w:val="00A1706E"/>
    <w:rsid w:val="00A1710E"/>
    <w:rsid w:val="00A17B64"/>
    <w:rsid w:val="00A2010B"/>
    <w:rsid w:val="00A21223"/>
    <w:rsid w:val="00A21411"/>
    <w:rsid w:val="00A226AE"/>
    <w:rsid w:val="00A230F5"/>
    <w:rsid w:val="00A236FD"/>
    <w:rsid w:val="00A2474B"/>
    <w:rsid w:val="00A251FF"/>
    <w:rsid w:val="00A26DAC"/>
    <w:rsid w:val="00A3070D"/>
    <w:rsid w:val="00A3077D"/>
    <w:rsid w:val="00A3209A"/>
    <w:rsid w:val="00A32AB3"/>
    <w:rsid w:val="00A32BC3"/>
    <w:rsid w:val="00A32BE5"/>
    <w:rsid w:val="00A3349C"/>
    <w:rsid w:val="00A33A1B"/>
    <w:rsid w:val="00A33A45"/>
    <w:rsid w:val="00A35048"/>
    <w:rsid w:val="00A36218"/>
    <w:rsid w:val="00A37ADA"/>
    <w:rsid w:val="00A406B1"/>
    <w:rsid w:val="00A40DA6"/>
    <w:rsid w:val="00A428C9"/>
    <w:rsid w:val="00A42E7B"/>
    <w:rsid w:val="00A45912"/>
    <w:rsid w:val="00A469B6"/>
    <w:rsid w:val="00A5078E"/>
    <w:rsid w:val="00A513B6"/>
    <w:rsid w:val="00A518C5"/>
    <w:rsid w:val="00A51952"/>
    <w:rsid w:val="00A51E3D"/>
    <w:rsid w:val="00A525D7"/>
    <w:rsid w:val="00A532D4"/>
    <w:rsid w:val="00A53595"/>
    <w:rsid w:val="00A53DB9"/>
    <w:rsid w:val="00A54094"/>
    <w:rsid w:val="00A54A76"/>
    <w:rsid w:val="00A54C35"/>
    <w:rsid w:val="00A54DF6"/>
    <w:rsid w:val="00A558C5"/>
    <w:rsid w:val="00A56B7C"/>
    <w:rsid w:val="00A57AB6"/>
    <w:rsid w:val="00A65623"/>
    <w:rsid w:val="00A657DA"/>
    <w:rsid w:val="00A667C5"/>
    <w:rsid w:val="00A67517"/>
    <w:rsid w:val="00A70D0E"/>
    <w:rsid w:val="00A70FB7"/>
    <w:rsid w:val="00A71839"/>
    <w:rsid w:val="00A71B81"/>
    <w:rsid w:val="00A71FAC"/>
    <w:rsid w:val="00A71FE9"/>
    <w:rsid w:val="00A7328D"/>
    <w:rsid w:val="00A73611"/>
    <w:rsid w:val="00A7373A"/>
    <w:rsid w:val="00A739FE"/>
    <w:rsid w:val="00A73B86"/>
    <w:rsid w:val="00A75AFC"/>
    <w:rsid w:val="00A75C1B"/>
    <w:rsid w:val="00A77BB2"/>
    <w:rsid w:val="00A80889"/>
    <w:rsid w:val="00A80948"/>
    <w:rsid w:val="00A80A85"/>
    <w:rsid w:val="00A80BBA"/>
    <w:rsid w:val="00A80DE7"/>
    <w:rsid w:val="00A80FCD"/>
    <w:rsid w:val="00A811AC"/>
    <w:rsid w:val="00A81DE4"/>
    <w:rsid w:val="00A82594"/>
    <w:rsid w:val="00A82FD7"/>
    <w:rsid w:val="00A8553B"/>
    <w:rsid w:val="00A90D33"/>
    <w:rsid w:val="00A91411"/>
    <w:rsid w:val="00A91A1B"/>
    <w:rsid w:val="00A91FEE"/>
    <w:rsid w:val="00A93290"/>
    <w:rsid w:val="00A94CA2"/>
    <w:rsid w:val="00A956D2"/>
    <w:rsid w:val="00A95D9A"/>
    <w:rsid w:val="00A96000"/>
    <w:rsid w:val="00A96927"/>
    <w:rsid w:val="00A9774D"/>
    <w:rsid w:val="00AA00CE"/>
    <w:rsid w:val="00AA045B"/>
    <w:rsid w:val="00AA1FD4"/>
    <w:rsid w:val="00AA28CE"/>
    <w:rsid w:val="00AA2AEA"/>
    <w:rsid w:val="00AA2AEB"/>
    <w:rsid w:val="00AA323D"/>
    <w:rsid w:val="00AA3295"/>
    <w:rsid w:val="00AA3354"/>
    <w:rsid w:val="00AA4315"/>
    <w:rsid w:val="00AA491F"/>
    <w:rsid w:val="00AA4F28"/>
    <w:rsid w:val="00AA6424"/>
    <w:rsid w:val="00AA6FB1"/>
    <w:rsid w:val="00AB0026"/>
    <w:rsid w:val="00AB03AE"/>
    <w:rsid w:val="00AB094E"/>
    <w:rsid w:val="00AB34F7"/>
    <w:rsid w:val="00AB421C"/>
    <w:rsid w:val="00AB4C70"/>
    <w:rsid w:val="00AB5D14"/>
    <w:rsid w:val="00AB6159"/>
    <w:rsid w:val="00AB62C0"/>
    <w:rsid w:val="00AB7BB6"/>
    <w:rsid w:val="00AB7E22"/>
    <w:rsid w:val="00AB7FF0"/>
    <w:rsid w:val="00AC07B1"/>
    <w:rsid w:val="00AC0881"/>
    <w:rsid w:val="00AC2450"/>
    <w:rsid w:val="00AC29EC"/>
    <w:rsid w:val="00AC2DA5"/>
    <w:rsid w:val="00AC3548"/>
    <w:rsid w:val="00AC3A5F"/>
    <w:rsid w:val="00AC3F0F"/>
    <w:rsid w:val="00AC47D0"/>
    <w:rsid w:val="00AC677A"/>
    <w:rsid w:val="00AD00DB"/>
    <w:rsid w:val="00AD0333"/>
    <w:rsid w:val="00AD051E"/>
    <w:rsid w:val="00AD0909"/>
    <w:rsid w:val="00AD0F52"/>
    <w:rsid w:val="00AD136F"/>
    <w:rsid w:val="00AD2B7B"/>
    <w:rsid w:val="00AD30EA"/>
    <w:rsid w:val="00AD4CB7"/>
    <w:rsid w:val="00AD523B"/>
    <w:rsid w:val="00AD58BF"/>
    <w:rsid w:val="00AE01AE"/>
    <w:rsid w:val="00AE1581"/>
    <w:rsid w:val="00AE23F2"/>
    <w:rsid w:val="00AE257D"/>
    <w:rsid w:val="00AE288D"/>
    <w:rsid w:val="00AE3741"/>
    <w:rsid w:val="00AE3EF8"/>
    <w:rsid w:val="00AE563D"/>
    <w:rsid w:val="00AE691A"/>
    <w:rsid w:val="00AE7FEB"/>
    <w:rsid w:val="00AF21A4"/>
    <w:rsid w:val="00AF21F5"/>
    <w:rsid w:val="00AF26D1"/>
    <w:rsid w:val="00AF3173"/>
    <w:rsid w:val="00AF326C"/>
    <w:rsid w:val="00AF5591"/>
    <w:rsid w:val="00AF567B"/>
    <w:rsid w:val="00AF585B"/>
    <w:rsid w:val="00AF5A57"/>
    <w:rsid w:val="00AF5E2F"/>
    <w:rsid w:val="00AF6A35"/>
    <w:rsid w:val="00AF7E4F"/>
    <w:rsid w:val="00B00819"/>
    <w:rsid w:val="00B00A07"/>
    <w:rsid w:val="00B00E85"/>
    <w:rsid w:val="00B04AA5"/>
    <w:rsid w:val="00B0508B"/>
    <w:rsid w:val="00B05208"/>
    <w:rsid w:val="00B0524B"/>
    <w:rsid w:val="00B05D1F"/>
    <w:rsid w:val="00B06219"/>
    <w:rsid w:val="00B06277"/>
    <w:rsid w:val="00B06864"/>
    <w:rsid w:val="00B07654"/>
    <w:rsid w:val="00B076BD"/>
    <w:rsid w:val="00B078CB"/>
    <w:rsid w:val="00B07FAF"/>
    <w:rsid w:val="00B13678"/>
    <w:rsid w:val="00B1431F"/>
    <w:rsid w:val="00B15398"/>
    <w:rsid w:val="00B155AA"/>
    <w:rsid w:val="00B17838"/>
    <w:rsid w:val="00B20718"/>
    <w:rsid w:val="00B20845"/>
    <w:rsid w:val="00B20BE5"/>
    <w:rsid w:val="00B214B7"/>
    <w:rsid w:val="00B21C9A"/>
    <w:rsid w:val="00B23C63"/>
    <w:rsid w:val="00B245EF"/>
    <w:rsid w:val="00B25B90"/>
    <w:rsid w:val="00B2663D"/>
    <w:rsid w:val="00B26D82"/>
    <w:rsid w:val="00B27879"/>
    <w:rsid w:val="00B3018F"/>
    <w:rsid w:val="00B30568"/>
    <w:rsid w:val="00B3058D"/>
    <w:rsid w:val="00B315A7"/>
    <w:rsid w:val="00B31697"/>
    <w:rsid w:val="00B31DBD"/>
    <w:rsid w:val="00B33359"/>
    <w:rsid w:val="00B334F0"/>
    <w:rsid w:val="00B335F8"/>
    <w:rsid w:val="00B34260"/>
    <w:rsid w:val="00B35CA1"/>
    <w:rsid w:val="00B35EB9"/>
    <w:rsid w:val="00B35FF1"/>
    <w:rsid w:val="00B36B53"/>
    <w:rsid w:val="00B4062D"/>
    <w:rsid w:val="00B4218F"/>
    <w:rsid w:val="00B424CB"/>
    <w:rsid w:val="00B43542"/>
    <w:rsid w:val="00B46125"/>
    <w:rsid w:val="00B4668D"/>
    <w:rsid w:val="00B47967"/>
    <w:rsid w:val="00B51266"/>
    <w:rsid w:val="00B528AD"/>
    <w:rsid w:val="00B53670"/>
    <w:rsid w:val="00B57119"/>
    <w:rsid w:val="00B57AD5"/>
    <w:rsid w:val="00B60FC4"/>
    <w:rsid w:val="00B61A1D"/>
    <w:rsid w:val="00B628C0"/>
    <w:rsid w:val="00B65B68"/>
    <w:rsid w:val="00B66738"/>
    <w:rsid w:val="00B6681C"/>
    <w:rsid w:val="00B669BF"/>
    <w:rsid w:val="00B66CA3"/>
    <w:rsid w:val="00B6743E"/>
    <w:rsid w:val="00B6765B"/>
    <w:rsid w:val="00B70F9C"/>
    <w:rsid w:val="00B7119F"/>
    <w:rsid w:val="00B7200D"/>
    <w:rsid w:val="00B7441C"/>
    <w:rsid w:val="00B7543B"/>
    <w:rsid w:val="00B76CA5"/>
    <w:rsid w:val="00B77F51"/>
    <w:rsid w:val="00B800CC"/>
    <w:rsid w:val="00B80801"/>
    <w:rsid w:val="00B819C3"/>
    <w:rsid w:val="00B81A2E"/>
    <w:rsid w:val="00B831F5"/>
    <w:rsid w:val="00B8566C"/>
    <w:rsid w:val="00B8636F"/>
    <w:rsid w:val="00B86710"/>
    <w:rsid w:val="00B86D44"/>
    <w:rsid w:val="00B87BFA"/>
    <w:rsid w:val="00B87F40"/>
    <w:rsid w:val="00B9072F"/>
    <w:rsid w:val="00B90EDD"/>
    <w:rsid w:val="00B92C0D"/>
    <w:rsid w:val="00B95300"/>
    <w:rsid w:val="00B95D80"/>
    <w:rsid w:val="00B95EC3"/>
    <w:rsid w:val="00B95F82"/>
    <w:rsid w:val="00B96222"/>
    <w:rsid w:val="00BA0690"/>
    <w:rsid w:val="00BA0E51"/>
    <w:rsid w:val="00BA1A9A"/>
    <w:rsid w:val="00BA1B72"/>
    <w:rsid w:val="00BA2039"/>
    <w:rsid w:val="00BA260C"/>
    <w:rsid w:val="00BA2694"/>
    <w:rsid w:val="00BA295A"/>
    <w:rsid w:val="00BA29DC"/>
    <w:rsid w:val="00BA3186"/>
    <w:rsid w:val="00BA349C"/>
    <w:rsid w:val="00BA3EFE"/>
    <w:rsid w:val="00BA40F9"/>
    <w:rsid w:val="00BA42AD"/>
    <w:rsid w:val="00BA4D4E"/>
    <w:rsid w:val="00BA6040"/>
    <w:rsid w:val="00BB06D0"/>
    <w:rsid w:val="00BB096B"/>
    <w:rsid w:val="00BB0C27"/>
    <w:rsid w:val="00BB114A"/>
    <w:rsid w:val="00BB1513"/>
    <w:rsid w:val="00BB17A8"/>
    <w:rsid w:val="00BB465A"/>
    <w:rsid w:val="00BB5545"/>
    <w:rsid w:val="00BB56DE"/>
    <w:rsid w:val="00BB58EE"/>
    <w:rsid w:val="00BC0278"/>
    <w:rsid w:val="00BC048C"/>
    <w:rsid w:val="00BC256E"/>
    <w:rsid w:val="00BC2683"/>
    <w:rsid w:val="00BC38D6"/>
    <w:rsid w:val="00BC4149"/>
    <w:rsid w:val="00BC4163"/>
    <w:rsid w:val="00BC4B4E"/>
    <w:rsid w:val="00BC4CFB"/>
    <w:rsid w:val="00BC4DE6"/>
    <w:rsid w:val="00BC6499"/>
    <w:rsid w:val="00BC649C"/>
    <w:rsid w:val="00BC6576"/>
    <w:rsid w:val="00BC71D6"/>
    <w:rsid w:val="00BC7E44"/>
    <w:rsid w:val="00BC7F2D"/>
    <w:rsid w:val="00BD0881"/>
    <w:rsid w:val="00BD0B27"/>
    <w:rsid w:val="00BD17BB"/>
    <w:rsid w:val="00BD20EF"/>
    <w:rsid w:val="00BD4253"/>
    <w:rsid w:val="00BD4940"/>
    <w:rsid w:val="00BD4A9B"/>
    <w:rsid w:val="00BD5D99"/>
    <w:rsid w:val="00BD61CB"/>
    <w:rsid w:val="00BE06A1"/>
    <w:rsid w:val="00BE3211"/>
    <w:rsid w:val="00BE5E7A"/>
    <w:rsid w:val="00BE6818"/>
    <w:rsid w:val="00BE6DF7"/>
    <w:rsid w:val="00BE72BB"/>
    <w:rsid w:val="00BE75CA"/>
    <w:rsid w:val="00BE788F"/>
    <w:rsid w:val="00BF11D4"/>
    <w:rsid w:val="00BF1D9F"/>
    <w:rsid w:val="00BF212B"/>
    <w:rsid w:val="00BF2149"/>
    <w:rsid w:val="00BF2ADA"/>
    <w:rsid w:val="00BF4D3C"/>
    <w:rsid w:val="00BF4FC2"/>
    <w:rsid w:val="00BF522F"/>
    <w:rsid w:val="00BF523E"/>
    <w:rsid w:val="00BF5EE5"/>
    <w:rsid w:val="00BF6D1E"/>
    <w:rsid w:val="00BF7539"/>
    <w:rsid w:val="00C03C33"/>
    <w:rsid w:val="00C048A5"/>
    <w:rsid w:val="00C05DA1"/>
    <w:rsid w:val="00C06EBB"/>
    <w:rsid w:val="00C06F71"/>
    <w:rsid w:val="00C0710E"/>
    <w:rsid w:val="00C077FE"/>
    <w:rsid w:val="00C07A9B"/>
    <w:rsid w:val="00C07AD5"/>
    <w:rsid w:val="00C07C91"/>
    <w:rsid w:val="00C07E80"/>
    <w:rsid w:val="00C112CC"/>
    <w:rsid w:val="00C11360"/>
    <w:rsid w:val="00C12137"/>
    <w:rsid w:val="00C13798"/>
    <w:rsid w:val="00C138F9"/>
    <w:rsid w:val="00C15627"/>
    <w:rsid w:val="00C1600C"/>
    <w:rsid w:val="00C16713"/>
    <w:rsid w:val="00C203ED"/>
    <w:rsid w:val="00C2056B"/>
    <w:rsid w:val="00C20CD5"/>
    <w:rsid w:val="00C2134C"/>
    <w:rsid w:val="00C21A71"/>
    <w:rsid w:val="00C2263C"/>
    <w:rsid w:val="00C22D12"/>
    <w:rsid w:val="00C23573"/>
    <w:rsid w:val="00C24234"/>
    <w:rsid w:val="00C2426A"/>
    <w:rsid w:val="00C26C37"/>
    <w:rsid w:val="00C3010D"/>
    <w:rsid w:val="00C30372"/>
    <w:rsid w:val="00C30B9E"/>
    <w:rsid w:val="00C310A8"/>
    <w:rsid w:val="00C3166F"/>
    <w:rsid w:val="00C3257A"/>
    <w:rsid w:val="00C32F74"/>
    <w:rsid w:val="00C338D4"/>
    <w:rsid w:val="00C33E12"/>
    <w:rsid w:val="00C3443A"/>
    <w:rsid w:val="00C34475"/>
    <w:rsid w:val="00C3507C"/>
    <w:rsid w:val="00C367A8"/>
    <w:rsid w:val="00C36840"/>
    <w:rsid w:val="00C40C17"/>
    <w:rsid w:val="00C435C3"/>
    <w:rsid w:val="00C4409C"/>
    <w:rsid w:val="00C44DEC"/>
    <w:rsid w:val="00C46056"/>
    <w:rsid w:val="00C463ED"/>
    <w:rsid w:val="00C52570"/>
    <w:rsid w:val="00C52EA6"/>
    <w:rsid w:val="00C536B1"/>
    <w:rsid w:val="00C53BB7"/>
    <w:rsid w:val="00C53F41"/>
    <w:rsid w:val="00C55CA1"/>
    <w:rsid w:val="00C55E4A"/>
    <w:rsid w:val="00C560E1"/>
    <w:rsid w:val="00C56547"/>
    <w:rsid w:val="00C56A9E"/>
    <w:rsid w:val="00C5760E"/>
    <w:rsid w:val="00C57AB3"/>
    <w:rsid w:val="00C57B87"/>
    <w:rsid w:val="00C604AB"/>
    <w:rsid w:val="00C61FD5"/>
    <w:rsid w:val="00C62A7F"/>
    <w:rsid w:val="00C639D4"/>
    <w:rsid w:val="00C64AA8"/>
    <w:rsid w:val="00C64CC2"/>
    <w:rsid w:val="00C70C82"/>
    <w:rsid w:val="00C70ED1"/>
    <w:rsid w:val="00C713BE"/>
    <w:rsid w:val="00C72CB4"/>
    <w:rsid w:val="00C731DF"/>
    <w:rsid w:val="00C73323"/>
    <w:rsid w:val="00C76D7A"/>
    <w:rsid w:val="00C76E3C"/>
    <w:rsid w:val="00C77F78"/>
    <w:rsid w:val="00C8049E"/>
    <w:rsid w:val="00C80952"/>
    <w:rsid w:val="00C810BA"/>
    <w:rsid w:val="00C811AB"/>
    <w:rsid w:val="00C82201"/>
    <w:rsid w:val="00C844CA"/>
    <w:rsid w:val="00C8599B"/>
    <w:rsid w:val="00C85D3B"/>
    <w:rsid w:val="00C861F4"/>
    <w:rsid w:val="00C91530"/>
    <w:rsid w:val="00C92F40"/>
    <w:rsid w:val="00C93140"/>
    <w:rsid w:val="00C93CB2"/>
    <w:rsid w:val="00C96476"/>
    <w:rsid w:val="00C96A19"/>
    <w:rsid w:val="00C97813"/>
    <w:rsid w:val="00CA0E46"/>
    <w:rsid w:val="00CA2708"/>
    <w:rsid w:val="00CA27EF"/>
    <w:rsid w:val="00CA2C09"/>
    <w:rsid w:val="00CA3478"/>
    <w:rsid w:val="00CA3E50"/>
    <w:rsid w:val="00CA6843"/>
    <w:rsid w:val="00CB1E7D"/>
    <w:rsid w:val="00CB3E95"/>
    <w:rsid w:val="00CB4872"/>
    <w:rsid w:val="00CB63EF"/>
    <w:rsid w:val="00CB6BC5"/>
    <w:rsid w:val="00CB6D7C"/>
    <w:rsid w:val="00CB6EA6"/>
    <w:rsid w:val="00CC082E"/>
    <w:rsid w:val="00CC1B6E"/>
    <w:rsid w:val="00CC2227"/>
    <w:rsid w:val="00CC2B11"/>
    <w:rsid w:val="00CC3185"/>
    <w:rsid w:val="00CC3757"/>
    <w:rsid w:val="00CC42BA"/>
    <w:rsid w:val="00CC43F4"/>
    <w:rsid w:val="00CC5460"/>
    <w:rsid w:val="00CC6582"/>
    <w:rsid w:val="00CC755A"/>
    <w:rsid w:val="00CD10FD"/>
    <w:rsid w:val="00CD1C84"/>
    <w:rsid w:val="00CD259E"/>
    <w:rsid w:val="00CD2726"/>
    <w:rsid w:val="00CD3930"/>
    <w:rsid w:val="00CD39C3"/>
    <w:rsid w:val="00CD39EC"/>
    <w:rsid w:val="00CD4AD7"/>
    <w:rsid w:val="00CD530A"/>
    <w:rsid w:val="00CD7BC6"/>
    <w:rsid w:val="00CD7EC9"/>
    <w:rsid w:val="00CE20DC"/>
    <w:rsid w:val="00CE2B43"/>
    <w:rsid w:val="00CE3827"/>
    <w:rsid w:val="00CE4248"/>
    <w:rsid w:val="00CE4AEA"/>
    <w:rsid w:val="00CE6C47"/>
    <w:rsid w:val="00CF0205"/>
    <w:rsid w:val="00CF0B69"/>
    <w:rsid w:val="00CF18A5"/>
    <w:rsid w:val="00CF278B"/>
    <w:rsid w:val="00CF29A3"/>
    <w:rsid w:val="00CF341E"/>
    <w:rsid w:val="00CF3B52"/>
    <w:rsid w:val="00CF4F49"/>
    <w:rsid w:val="00CF55DC"/>
    <w:rsid w:val="00D004E8"/>
    <w:rsid w:val="00D01128"/>
    <w:rsid w:val="00D018E4"/>
    <w:rsid w:val="00D1372E"/>
    <w:rsid w:val="00D14100"/>
    <w:rsid w:val="00D142D9"/>
    <w:rsid w:val="00D144D6"/>
    <w:rsid w:val="00D151B9"/>
    <w:rsid w:val="00D1529A"/>
    <w:rsid w:val="00D17416"/>
    <w:rsid w:val="00D17DD7"/>
    <w:rsid w:val="00D20AF8"/>
    <w:rsid w:val="00D2130B"/>
    <w:rsid w:val="00D24B3F"/>
    <w:rsid w:val="00D275D9"/>
    <w:rsid w:val="00D278FB"/>
    <w:rsid w:val="00D32774"/>
    <w:rsid w:val="00D33868"/>
    <w:rsid w:val="00D33CFD"/>
    <w:rsid w:val="00D34DC5"/>
    <w:rsid w:val="00D3561F"/>
    <w:rsid w:val="00D35858"/>
    <w:rsid w:val="00D360DA"/>
    <w:rsid w:val="00D36E87"/>
    <w:rsid w:val="00D375B4"/>
    <w:rsid w:val="00D37B81"/>
    <w:rsid w:val="00D402CB"/>
    <w:rsid w:val="00D444C9"/>
    <w:rsid w:val="00D44DC0"/>
    <w:rsid w:val="00D4542F"/>
    <w:rsid w:val="00D45C57"/>
    <w:rsid w:val="00D46B03"/>
    <w:rsid w:val="00D47E24"/>
    <w:rsid w:val="00D47E30"/>
    <w:rsid w:val="00D52DB1"/>
    <w:rsid w:val="00D53468"/>
    <w:rsid w:val="00D5455D"/>
    <w:rsid w:val="00D5598B"/>
    <w:rsid w:val="00D55B2F"/>
    <w:rsid w:val="00D564C2"/>
    <w:rsid w:val="00D5652A"/>
    <w:rsid w:val="00D60860"/>
    <w:rsid w:val="00D60C70"/>
    <w:rsid w:val="00D6350A"/>
    <w:rsid w:val="00D63936"/>
    <w:rsid w:val="00D65832"/>
    <w:rsid w:val="00D66054"/>
    <w:rsid w:val="00D66BC2"/>
    <w:rsid w:val="00D66C32"/>
    <w:rsid w:val="00D673A1"/>
    <w:rsid w:val="00D67500"/>
    <w:rsid w:val="00D67AD7"/>
    <w:rsid w:val="00D73E1D"/>
    <w:rsid w:val="00D74370"/>
    <w:rsid w:val="00D75035"/>
    <w:rsid w:val="00D755B6"/>
    <w:rsid w:val="00D8021E"/>
    <w:rsid w:val="00D82434"/>
    <w:rsid w:val="00D82C87"/>
    <w:rsid w:val="00D82DEF"/>
    <w:rsid w:val="00D8438C"/>
    <w:rsid w:val="00D85811"/>
    <w:rsid w:val="00D8654C"/>
    <w:rsid w:val="00D869EE"/>
    <w:rsid w:val="00D90C70"/>
    <w:rsid w:val="00D90D65"/>
    <w:rsid w:val="00D90FA5"/>
    <w:rsid w:val="00D91CDB"/>
    <w:rsid w:val="00D925CC"/>
    <w:rsid w:val="00D93514"/>
    <w:rsid w:val="00D93C28"/>
    <w:rsid w:val="00D956D7"/>
    <w:rsid w:val="00D95DAD"/>
    <w:rsid w:val="00D95E66"/>
    <w:rsid w:val="00D96570"/>
    <w:rsid w:val="00DA0098"/>
    <w:rsid w:val="00DA0880"/>
    <w:rsid w:val="00DA0D96"/>
    <w:rsid w:val="00DA10D3"/>
    <w:rsid w:val="00DA2AFC"/>
    <w:rsid w:val="00DA35D5"/>
    <w:rsid w:val="00DA56E1"/>
    <w:rsid w:val="00DA62E9"/>
    <w:rsid w:val="00DA6DC4"/>
    <w:rsid w:val="00DB0124"/>
    <w:rsid w:val="00DB1372"/>
    <w:rsid w:val="00DB1BE0"/>
    <w:rsid w:val="00DB1DD8"/>
    <w:rsid w:val="00DB356C"/>
    <w:rsid w:val="00DB49DF"/>
    <w:rsid w:val="00DB578E"/>
    <w:rsid w:val="00DB60DC"/>
    <w:rsid w:val="00DB65C2"/>
    <w:rsid w:val="00DB6FC5"/>
    <w:rsid w:val="00DB792E"/>
    <w:rsid w:val="00DC0611"/>
    <w:rsid w:val="00DC0D83"/>
    <w:rsid w:val="00DC16BC"/>
    <w:rsid w:val="00DC1F6F"/>
    <w:rsid w:val="00DC22B1"/>
    <w:rsid w:val="00DC4349"/>
    <w:rsid w:val="00DC43C7"/>
    <w:rsid w:val="00DC4705"/>
    <w:rsid w:val="00DC47B7"/>
    <w:rsid w:val="00DC49AC"/>
    <w:rsid w:val="00DC5041"/>
    <w:rsid w:val="00DC649F"/>
    <w:rsid w:val="00DC659E"/>
    <w:rsid w:val="00DC66A9"/>
    <w:rsid w:val="00DC72F6"/>
    <w:rsid w:val="00DC7DA1"/>
    <w:rsid w:val="00DD06B3"/>
    <w:rsid w:val="00DD10EC"/>
    <w:rsid w:val="00DD11DB"/>
    <w:rsid w:val="00DD1498"/>
    <w:rsid w:val="00DD260C"/>
    <w:rsid w:val="00DD2E19"/>
    <w:rsid w:val="00DD410E"/>
    <w:rsid w:val="00DD4622"/>
    <w:rsid w:val="00DD46DC"/>
    <w:rsid w:val="00DD4E2A"/>
    <w:rsid w:val="00DD67B7"/>
    <w:rsid w:val="00DD6C68"/>
    <w:rsid w:val="00DE0248"/>
    <w:rsid w:val="00DE06E6"/>
    <w:rsid w:val="00DE116D"/>
    <w:rsid w:val="00DE1311"/>
    <w:rsid w:val="00DE1B8B"/>
    <w:rsid w:val="00DE1F84"/>
    <w:rsid w:val="00DE4FCC"/>
    <w:rsid w:val="00DE5278"/>
    <w:rsid w:val="00DE5878"/>
    <w:rsid w:val="00DE5C34"/>
    <w:rsid w:val="00DE6D14"/>
    <w:rsid w:val="00DE75AF"/>
    <w:rsid w:val="00DE7B05"/>
    <w:rsid w:val="00DF16C4"/>
    <w:rsid w:val="00DF3FDD"/>
    <w:rsid w:val="00DF5240"/>
    <w:rsid w:val="00DF575B"/>
    <w:rsid w:val="00DF5962"/>
    <w:rsid w:val="00DF5B77"/>
    <w:rsid w:val="00DF5C43"/>
    <w:rsid w:val="00E003A6"/>
    <w:rsid w:val="00E004C5"/>
    <w:rsid w:val="00E004E9"/>
    <w:rsid w:val="00E004F8"/>
    <w:rsid w:val="00E01317"/>
    <w:rsid w:val="00E01B66"/>
    <w:rsid w:val="00E01C4C"/>
    <w:rsid w:val="00E02808"/>
    <w:rsid w:val="00E03819"/>
    <w:rsid w:val="00E059DE"/>
    <w:rsid w:val="00E0658F"/>
    <w:rsid w:val="00E07567"/>
    <w:rsid w:val="00E079AC"/>
    <w:rsid w:val="00E10429"/>
    <w:rsid w:val="00E1293C"/>
    <w:rsid w:val="00E12C57"/>
    <w:rsid w:val="00E13562"/>
    <w:rsid w:val="00E13872"/>
    <w:rsid w:val="00E16760"/>
    <w:rsid w:val="00E207E4"/>
    <w:rsid w:val="00E219F5"/>
    <w:rsid w:val="00E22A24"/>
    <w:rsid w:val="00E22BBE"/>
    <w:rsid w:val="00E23F4B"/>
    <w:rsid w:val="00E24EF2"/>
    <w:rsid w:val="00E2624F"/>
    <w:rsid w:val="00E26812"/>
    <w:rsid w:val="00E26BCE"/>
    <w:rsid w:val="00E310BE"/>
    <w:rsid w:val="00E325BF"/>
    <w:rsid w:val="00E33EBC"/>
    <w:rsid w:val="00E340E4"/>
    <w:rsid w:val="00E342ED"/>
    <w:rsid w:val="00E3433C"/>
    <w:rsid w:val="00E355CA"/>
    <w:rsid w:val="00E360CD"/>
    <w:rsid w:val="00E363BF"/>
    <w:rsid w:val="00E3655A"/>
    <w:rsid w:val="00E40634"/>
    <w:rsid w:val="00E40D2E"/>
    <w:rsid w:val="00E415AE"/>
    <w:rsid w:val="00E4222F"/>
    <w:rsid w:val="00E44070"/>
    <w:rsid w:val="00E444C5"/>
    <w:rsid w:val="00E45437"/>
    <w:rsid w:val="00E45610"/>
    <w:rsid w:val="00E45AB3"/>
    <w:rsid w:val="00E46616"/>
    <w:rsid w:val="00E46623"/>
    <w:rsid w:val="00E47240"/>
    <w:rsid w:val="00E4726B"/>
    <w:rsid w:val="00E51790"/>
    <w:rsid w:val="00E517D3"/>
    <w:rsid w:val="00E52A49"/>
    <w:rsid w:val="00E53605"/>
    <w:rsid w:val="00E537CB"/>
    <w:rsid w:val="00E54929"/>
    <w:rsid w:val="00E54B11"/>
    <w:rsid w:val="00E55197"/>
    <w:rsid w:val="00E555D2"/>
    <w:rsid w:val="00E57371"/>
    <w:rsid w:val="00E578DA"/>
    <w:rsid w:val="00E57DDC"/>
    <w:rsid w:val="00E6074D"/>
    <w:rsid w:val="00E60B8B"/>
    <w:rsid w:val="00E62A19"/>
    <w:rsid w:val="00E63FA7"/>
    <w:rsid w:val="00E6534E"/>
    <w:rsid w:val="00E65DBA"/>
    <w:rsid w:val="00E6670B"/>
    <w:rsid w:val="00E71260"/>
    <w:rsid w:val="00E71FE4"/>
    <w:rsid w:val="00E72E45"/>
    <w:rsid w:val="00E74409"/>
    <w:rsid w:val="00E74F21"/>
    <w:rsid w:val="00E7557E"/>
    <w:rsid w:val="00E75A7C"/>
    <w:rsid w:val="00E76426"/>
    <w:rsid w:val="00E77BF2"/>
    <w:rsid w:val="00E80D88"/>
    <w:rsid w:val="00E81264"/>
    <w:rsid w:val="00E815F4"/>
    <w:rsid w:val="00E82D56"/>
    <w:rsid w:val="00E83982"/>
    <w:rsid w:val="00E83DE7"/>
    <w:rsid w:val="00E85647"/>
    <w:rsid w:val="00E86D57"/>
    <w:rsid w:val="00E9052A"/>
    <w:rsid w:val="00E90C09"/>
    <w:rsid w:val="00E921FE"/>
    <w:rsid w:val="00E924F5"/>
    <w:rsid w:val="00E939B1"/>
    <w:rsid w:val="00E939E9"/>
    <w:rsid w:val="00E94226"/>
    <w:rsid w:val="00E94812"/>
    <w:rsid w:val="00E94BC7"/>
    <w:rsid w:val="00E94F4F"/>
    <w:rsid w:val="00E9522E"/>
    <w:rsid w:val="00E961BE"/>
    <w:rsid w:val="00E97901"/>
    <w:rsid w:val="00E97CAF"/>
    <w:rsid w:val="00E97F51"/>
    <w:rsid w:val="00EA1FE4"/>
    <w:rsid w:val="00EA26C0"/>
    <w:rsid w:val="00EA2DD9"/>
    <w:rsid w:val="00EA3258"/>
    <w:rsid w:val="00EA51BA"/>
    <w:rsid w:val="00EA5944"/>
    <w:rsid w:val="00EA7B21"/>
    <w:rsid w:val="00EB2ADB"/>
    <w:rsid w:val="00EB2C67"/>
    <w:rsid w:val="00EB5910"/>
    <w:rsid w:val="00EB5A4A"/>
    <w:rsid w:val="00EB5FF1"/>
    <w:rsid w:val="00EB7ABE"/>
    <w:rsid w:val="00EC09E9"/>
    <w:rsid w:val="00EC25DD"/>
    <w:rsid w:val="00EC5230"/>
    <w:rsid w:val="00EC6189"/>
    <w:rsid w:val="00EC6C16"/>
    <w:rsid w:val="00EC6EB8"/>
    <w:rsid w:val="00EC729A"/>
    <w:rsid w:val="00EC7A5B"/>
    <w:rsid w:val="00ED14CC"/>
    <w:rsid w:val="00ED3795"/>
    <w:rsid w:val="00ED4238"/>
    <w:rsid w:val="00ED4306"/>
    <w:rsid w:val="00ED447D"/>
    <w:rsid w:val="00ED508B"/>
    <w:rsid w:val="00ED58AE"/>
    <w:rsid w:val="00ED5E30"/>
    <w:rsid w:val="00ED66B2"/>
    <w:rsid w:val="00EE0B73"/>
    <w:rsid w:val="00EE0D9F"/>
    <w:rsid w:val="00EE1CFA"/>
    <w:rsid w:val="00EE20C1"/>
    <w:rsid w:val="00EE3361"/>
    <w:rsid w:val="00EE33D5"/>
    <w:rsid w:val="00EE45EE"/>
    <w:rsid w:val="00EE53D8"/>
    <w:rsid w:val="00EE6342"/>
    <w:rsid w:val="00EE766E"/>
    <w:rsid w:val="00EE776B"/>
    <w:rsid w:val="00EE7787"/>
    <w:rsid w:val="00EF0B56"/>
    <w:rsid w:val="00EF0BB5"/>
    <w:rsid w:val="00EF1585"/>
    <w:rsid w:val="00EF231D"/>
    <w:rsid w:val="00EF4A40"/>
    <w:rsid w:val="00EF6C2B"/>
    <w:rsid w:val="00EF7424"/>
    <w:rsid w:val="00F00840"/>
    <w:rsid w:val="00F012A9"/>
    <w:rsid w:val="00F01DE2"/>
    <w:rsid w:val="00F023B1"/>
    <w:rsid w:val="00F02B70"/>
    <w:rsid w:val="00F0320C"/>
    <w:rsid w:val="00F0424A"/>
    <w:rsid w:val="00F04584"/>
    <w:rsid w:val="00F05BCE"/>
    <w:rsid w:val="00F06C1A"/>
    <w:rsid w:val="00F0749D"/>
    <w:rsid w:val="00F12801"/>
    <w:rsid w:val="00F140FD"/>
    <w:rsid w:val="00F14364"/>
    <w:rsid w:val="00F156F8"/>
    <w:rsid w:val="00F15CDD"/>
    <w:rsid w:val="00F15DA7"/>
    <w:rsid w:val="00F1642E"/>
    <w:rsid w:val="00F16897"/>
    <w:rsid w:val="00F1693D"/>
    <w:rsid w:val="00F17581"/>
    <w:rsid w:val="00F177B8"/>
    <w:rsid w:val="00F17A9F"/>
    <w:rsid w:val="00F205D9"/>
    <w:rsid w:val="00F20A73"/>
    <w:rsid w:val="00F20D1A"/>
    <w:rsid w:val="00F20DEA"/>
    <w:rsid w:val="00F21C4D"/>
    <w:rsid w:val="00F22131"/>
    <w:rsid w:val="00F2299F"/>
    <w:rsid w:val="00F22BD1"/>
    <w:rsid w:val="00F22C90"/>
    <w:rsid w:val="00F230AA"/>
    <w:rsid w:val="00F24792"/>
    <w:rsid w:val="00F25E1E"/>
    <w:rsid w:val="00F27E68"/>
    <w:rsid w:val="00F3058C"/>
    <w:rsid w:val="00F3096A"/>
    <w:rsid w:val="00F31749"/>
    <w:rsid w:val="00F317D5"/>
    <w:rsid w:val="00F3209D"/>
    <w:rsid w:val="00F32111"/>
    <w:rsid w:val="00F3234E"/>
    <w:rsid w:val="00F3335D"/>
    <w:rsid w:val="00F33820"/>
    <w:rsid w:val="00F35521"/>
    <w:rsid w:val="00F36C01"/>
    <w:rsid w:val="00F3785B"/>
    <w:rsid w:val="00F421D8"/>
    <w:rsid w:val="00F4306C"/>
    <w:rsid w:val="00F44B5F"/>
    <w:rsid w:val="00F45596"/>
    <w:rsid w:val="00F45E61"/>
    <w:rsid w:val="00F46B6D"/>
    <w:rsid w:val="00F46F4E"/>
    <w:rsid w:val="00F47D4A"/>
    <w:rsid w:val="00F505B5"/>
    <w:rsid w:val="00F5228F"/>
    <w:rsid w:val="00F54099"/>
    <w:rsid w:val="00F543F4"/>
    <w:rsid w:val="00F5555C"/>
    <w:rsid w:val="00F55900"/>
    <w:rsid w:val="00F55BE5"/>
    <w:rsid w:val="00F56317"/>
    <w:rsid w:val="00F60CCE"/>
    <w:rsid w:val="00F6159C"/>
    <w:rsid w:val="00F6185F"/>
    <w:rsid w:val="00F61A6F"/>
    <w:rsid w:val="00F61D84"/>
    <w:rsid w:val="00F62565"/>
    <w:rsid w:val="00F627B8"/>
    <w:rsid w:val="00F627C8"/>
    <w:rsid w:val="00F62C1E"/>
    <w:rsid w:val="00F6436C"/>
    <w:rsid w:val="00F6632F"/>
    <w:rsid w:val="00F663CE"/>
    <w:rsid w:val="00F66797"/>
    <w:rsid w:val="00F67A37"/>
    <w:rsid w:val="00F67AB2"/>
    <w:rsid w:val="00F67ED3"/>
    <w:rsid w:val="00F70358"/>
    <w:rsid w:val="00F7182B"/>
    <w:rsid w:val="00F719E4"/>
    <w:rsid w:val="00F73C2D"/>
    <w:rsid w:val="00F73CC0"/>
    <w:rsid w:val="00F74BA7"/>
    <w:rsid w:val="00F75EBA"/>
    <w:rsid w:val="00F7611D"/>
    <w:rsid w:val="00F76598"/>
    <w:rsid w:val="00F77E2D"/>
    <w:rsid w:val="00F848F5"/>
    <w:rsid w:val="00F84E7A"/>
    <w:rsid w:val="00F852BD"/>
    <w:rsid w:val="00F85BE6"/>
    <w:rsid w:val="00F86294"/>
    <w:rsid w:val="00F8639E"/>
    <w:rsid w:val="00F8664F"/>
    <w:rsid w:val="00F87B99"/>
    <w:rsid w:val="00F907AA"/>
    <w:rsid w:val="00F90C0F"/>
    <w:rsid w:val="00F90FC1"/>
    <w:rsid w:val="00F92508"/>
    <w:rsid w:val="00F93D3C"/>
    <w:rsid w:val="00F93FBC"/>
    <w:rsid w:val="00F95146"/>
    <w:rsid w:val="00F95D23"/>
    <w:rsid w:val="00F974A3"/>
    <w:rsid w:val="00F976A3"/>
    <w:rsid w:val="00F97D21"/>
    <w:rsid w:val="00F97EA1"/>
    <w:rsid w:val="00FA03CB"/>
    <w:rsid w:val="00FA1276"/>
    <w:rsid w:val="00FA14CE"/>
    <w:rsid w:val="00FA1D60"/>
    <w:rsid w:val="00FA22F6"/>
    <w:rsid w:val="00FA3307"/>
    <w:rsid w:val="00FA38BE"/>
    <w:rsid w:val="00FA4BE3"/>
    <w:rsid w:val="00FA4D84"/>
    <w:rsid w:val="00FA6593"/>
    <w:rsid w:val="00FB2689"/>
    <w:rsid w:val="00FB406B"/>
    <w:rsid w:val="00FB476F"/>
    <w:rsid w:val="00FB49C1"/>
    <w:rsid w:val="00FB4FF4"/>
    <w:rsid w:val="00FB5570"/>
    <w:rsid w:val="00FB7323"/>
    <w:rsid w:val="00FB757D"/>
    <w:rsid w:val="00FC040C"/>
    <w:rsid w:val="00FC0BAC"/>
    <w:rsid w:val="00FC1398"/>
    <w:rsid w:val="00FC1486"/>
    <w:rsid w:val="00FC4814"/>
    <w:rsid w:val="00FC5388"/>
    <w:rsid w:val="00FC67C7"/>
    <w:rsid w:val="00FC7718"/>
    <w:rsid w:val="00FC78B9"/>
    <w:rsid w:val="00FC798F"/>
    <w:rsid w:val="00FC7E64"/>
    <w:rsid w:val="00FD0C93"/>
    <w:rsid w:val="00FD1396"/>
    <w:rsid w:val="00FD16F5"/>
    <w:rsid w:val="00FD3D90"/>
    <w:rsid w:val="00FD3E3B"/>
    <w:rsid w:val="00FD548D"/>
    <w:rsid w:val="00FD59FC"/>
    <w:rsid w:val="00FD6054"/>
    <w:rsid w:val="00FD607D"/>
    <w:rsid w:val="00FD6B3C"/>
    <w:rsid w:val="00FD7962"/>
    <w:rsid w:val="00FE02AF"/>
    <w:rsid w:val="00FE0FBD"/>
    <w:rsid w:val="00FE12EE"/>
    <w:rsid w:val="00FE1BE6"/>
    <w:rsid w:val="00FE41E5"/>
    <w:rsid w:val="00FE59F5"/>
    <w:rsid w:val="00FE6206"/>
    <w:rsid w:val="00FF25A4"/>
    <w:rsid w:val="00FF3740"/>
    <w:rsid w:val="00FF4617"/>
    <w:rsid w:val="00FF4AE7"/>
    <w:rsid w:val="00FF66BB"/>
    <w:rsid w:val="00FF68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77823"/>
  <w15:docId w15:val="{7C4CA96B-AF3F-40E0-925A-801645ACE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95580"/>
    <w:rPr>
      <w:rFonts w:eastAsia="Times New Roman"/>
    </w:rPr>
  </w:style>
  <w:style w:type="paragraph" w:styleId="Pealkiri1">
    <w:name w:val="heading 1"/>
    <w:basedOn w:val="Normaallaad"/>
    <w:next w:val="Normaallaad"/>
    <w:link w:val="Pealkiri1Mrk"/>
    <w:uiPriority w:val="9"/>
    <w:qFormat/>
    <w:rsid w:val="00BF5E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BF5E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195580"/>
    <w:pPr>
      <w:spacing w:before="240" w:after="100" w:afterAutospacing="1" w:line="240" w:lineRule="auto"/>
      <w:outlineLvl w:val="2"/>
    </w:pPr>
    <w:rPr>
      <w:rFonts w:ascii="Times New Roman" w:hAnsi="Times New Roman" w:cs="Times New Roman"/>
      <w:b/>
      <w:bCs/>
      <w:sz w:val="27"/>
      <w:szCs w:val="27"/>
      <w:lang w:eastAsia="et-EE"/>
    </w:rPr>
  </w:style>
  <w:style w:type="paragraph" w:styleId="Pealkiri9">
    <w:name w:val="heading 9"/>
    <w:basedOn w:val="Normaallaad"/>
    <w:next w:val="Normaallaad"/>
    <w:link w:val="Pealkiri9Mrk"/>
    <w:uiPriority w:val="9"/>
    <w:semiHidden/>
    <w:unhideWhenUsed/>
    <w:qFormat/>
    <w:rsid w:val="0019558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195580"/>
    <w:rPr>
      <w:rFonts w:ascii="Times New Roman" w:eastAsia="Times New Roman" w:hAnsi="Times New Roman" w:cs="Times New Roman"/>
      <w:b/>
      <w:bCs/>
      <w:sz w:val="27"/>
      <w:szCs w:val="27"/>
      <w:lang w:eastAsia="et-EE"/>
    </w:rPr>
  </w:style>
  <w:style w:type="character" w:customStyle="1" w:styleId="Pealkiri9Mrk">
    <w:name w:val="Pealkiri 9 Märk"/>
    <w:basedOn w:val="Liguvaikefont"/>
    <w:link w:val="Pealkiri9"/>
    <w:uiPriority w:val="9"/>
    <w:semiHidden/>
    <w:rsid w:val="00195580"/>
    <w:rPr>
      <w:rFonts w:asciiTheme="majorHAnsi" w:eastAsiaTheme="majorEastAsia" w:hAnsiTheme="majorHAnsi" w:cstheme="majorBidi"/>
      <w:i/>
      <w:iCs/>
      <w:color w:val="404040" w:themeColor="text1" w:themeTint="BF"/>
      <w:sz w:val="20"/>
      <w:szCs w:val="20"/>
    </w:rPr>
  </w:style>
  <w:style w:type="paragraph" w:styleId="Loendilik">
    <w:name w:val="List Paragraph"/>
    <w:aliases w:val="Mummuga loetelu,Loendi l›ik"/>
    <w:basedOn w:val="Normaallaad"/>
    <w:link w:val="LoendilikMrk"/>
    <w:uiPriority w:val="34"/>
    <w:qFormat/>
    <w:rsid w:val="00195580"/>
    <w:pPr>
      <w:ind w:left="720"/>
      <w:contextualSpacing/>
    </w:pPr>
  </w:style>
  <w:style w:type="paragraph" w:styleId="Vahedeta">
    <w:name w:val="No Spacing"/>
    <w:aliases w:val="No Spacing1,normull,No Spacing11"/>
    <w:basedOn w:val="Normaallaad"/>
    <w:link w:val="VahedetaMrk"/>
    <w:uiPriority w:val="1"/>
    <w:qFormat/>
    <w:rsid w:val="00195580"/>
    <w:pPr>
      <w:spacing w:after="0" w:line="240" w:lineRule="auto"/>
    </w:pPr>
    <w:rPr>
      <w:rFonts w:ascii="Cambria" w:hAnsi="Cambria" w:cs="Times New Roman"/>
      <w:lang w:val="en-US"/>
    </w:rPr>
  </w:style>
  <w:style w:type="paragraph" w:styleId="Normaallaadveeb">
    <w:name w:val="Normal (Web)"/>
    <w:basedOn w:val="Normaallaad"/>
    <w:link w:val="NormaallaadveebMrk"/>
    <w:uiPriority w:val="99"/>
    <w:unhideWhenUsed/>
    <w:rsid w:val="00195580"/>
    <w:pPr>
      <w:spacing w:before="240" w:after="100" w:afterAutospacing="1" w:line="240" w:lineRule="auto"/>
    </w:pPr>
    <w:rPr>
      <w:rFonts w:ascii="Times New Roman" w:hAnsi="Times New Roman" w:cs="Times New Roman"/>
      <w:sz w:val="24"/>
      <w:szCs w:val="24"/>
      <w:lang w:eastAsia="et-EE"/>
    </w:rPr>
  </w:style>
  <w:style w:type="character" w:styleId="Tugev">
    <w:name w:val="Strong"/>
    <w:basedOn w:val="Liguvaikefont"/>
    <w:uiPriority w:val="22"/>
    <w:qFormat/>
    <w:rsid w:val="00195580"/>
    <w:rPr>
      <w:rFonts w:cs="Times New Roman"/>
      <w:b/>
      <w:bCs/>
    </w:rPr>
  </w:style>
  <w:style w:type="character" w:styleId="Hperlink">
    <w:name w:val="Hyperlink"/>
    <w:basedOn w:val="Liguvaikefont"/>
    <w:uiPriority w:val="99"/>
    <w:unhideWhenUsed/>
    <w:rsid w:val="00195580"/>
    <w:rPr>
      <w:rFonts w:cs="Times New Roman"/>
      <w:color w:val="0000FF"/>
      <w:u w:val="single"/>
    </w:rPr>
  </w:style>
  <w:style w:type="character" w:customStyle="1" w:styleId="avaldamine">
    <w:name w:val="avaldamine"/>
    <w:basedOn w:val="Liguvaikefont"/>
    <w:uiPriority w:val="99"/>
    <w:rsid w:val="00195580"/>
    <w:rPr>
      <w:rFonts w:cs="Times New Roman"/>
    </w:rPr>
  </w:style>
  <w:style w:type="character" w:customStyle="1" w:styleId="NormaallaadveebMrk">
    <w:name w:val="Normaallaad (veeb) Märk"/>
    <w:basedOn w:val="Liguvaikefont"/>
    <w:link w:val="Normaallaadveeb"/>
    <w:uiPriority w:val="99"/>
    <w:locked/>
    <w:rsid w:val="00195580"/>
    <w:rPr>
      <w:rFonts w:ascii="Times New Roman" w:eastAsia="Times New Roman" w:hAnsi="Times New Roman" w:cs="Times New Roman"/>
      <w:sz w:val="24"/>
      <w:szCs w:val="24"/>
      <w:lang w:eastAsia="et-EE"/>
    </w:rPr>
  </w:style>
  <w:style w:type="paragraph" w:customStyle="1" w:styleId="wordsection1">
    <w:name w:val="wordsection1"/>
    <w:basedOn w:val="Normaallaad"/>
    <w:uiPriority w:val="99"/>
    <w:rsid w:val="00195580"/>
    <w:pPr>
      <w:spacing w:after="0" w:line="240" w:lineRule="auto"/>
    </w:pPr>
    <w:rPr>
      <w:rFonts w:ascii="Times New Roman" w:hAnsi="Times New Roman" w:cs="Times New Roman"/>
      <w:sz w:val="24"/>
      <w:szCs w:val="24"/>
      <w:lang w:eastAsia="et-EE"/>
    </w:rPr>
  </w:style>
  <w:style w:type="character" w:customStyle="1" w:styleId="mm">
    <w:name w:val="mm"/>
    <w:basedOn w:val="Liguvaikefont"/>
    <w:rsid w:val="00195580"/>
    <w:rPr>
      <w:rFonts w:cs="Times New Roman"/>
    </w:rPr>
  </w:style>
  <w:style w:type="paragraph" w:customStyle="1" w:styleId="Default">
    <w:name w:val="Default"/>
    <w:rsid w:val="00195580"/>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M1">
    <w:name w:val="CM1"/>
    <w:basedOn w:val="Default"/>
    <w:next w:val="Default"/>
    <w:uiPriority w:val="99"/>
    <w:rsid w:val="00195580"/>
    <w:rPr>
      <w:rFonts w:cs="Times New Roman"/>
      <w:color w:val="auto"/>
    </w:rPr>
  </w:style>
  <w:style w:type="paragraph" w:customStyle="1" w:styleId="CM3">
    <w:name w:val="CM3"/>
    <w:basedOn w:val="Default"/>
    <w:next w:val="Default"/>
    <w:uiPriority w:val="99"/>
    <w:rsid w:val="00195580"/>
    <w:rPr>
      <w:rFonts w:cs="Times New Roman"/>
      <w:color w:val="auto"/>
    </w:rPr>
  </w:style>
  <w:style w:type="character" w:customStyle="1" w:styleId="tyhik">
    <w:name w:val="tyhik"/>
    <w:basedOn w:val="Liguvaikefont"/>
    <w:rsid w:val="00195580"/>
    <w:rPr>
      <w:rFonts w:cs="Times New Roman"/>
    </w:rPr>
  </w:style>
  <w:style w:type="paragraph" w:styleId="Jutumullitekst">
    <w:name w:val="Balloon Text"/>
    <w:basedOn w:val="Normaallaad"/>
    <w:link w:val="JutumullitekstMrk"/>
    <w:uiPriority w:val="99"/>
    <w:semiHidden/>
    <w:unhideWhenUsed/>
    <w:rsid w:val="00195580"/>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195580"/>
    <w:rPr>
      <w:rFonts w:ascii="Tahoma" w:eastAsia="Times New Roman" w:hAnsi="Tahoma" w:cs="Tahoma"/>
      <w:sz w:val="16"/>
      <w:szCs w:val="16"/>
    </w:rPr>
  </w:style>
  <w:style w:type="table" w:styleId="Kontuurtabel">
    <w:name w:val="Table Grid"/>
    <w:basedOn w:val="Normaaltabel"/>
    <w:uiPriority w:val="59"/>
    <w:rsid w:val="00195580"/>
    <w:pPr>
      <w:spacing w:after="0" w:line="240" w:lineRule="auto"/>
    </w:pPr>
    <w:rPr>
      <w:rFonts w:eastAsia="Times New Roman"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aliases w:val="Body"/>
    <w:basedOn w:val="Normaallaad"/>
    <w:link w:val="KehatekstMrk"/>
    <w:autoRedefine/>
    <w:uiPriority w:val="99"/>
    <w:rsid w:val="00C05DA1"/>
    <w:pPr>
      <w:spacing w:after="0" w:line="240" w:lineRule="auto"/>
      <w:jc w:val="both"/>
    </w:pPr>
    <w:rPr>
      <w:rFonts w:ascii="Times New Roman" w:hAnsi="Times New Roman" w:cs="Times New Roman"/>
      <w:bCs/>
      <w:noProof/>
      <w:color w:val="000099"/>
      <w:sz w:val="24"/>
      <w:szCs w:val="24"/>
      <w:lang w:eastAsia="et-EE"/>
    </w:rPr>
  </w:style>
  <w:style w:type="character" w:customStyle="1" w:styleId="KehatekstMrk">
    <w:name w:val="Kehatekst Märk"/>
    <w:aliases w:val="Body Märk"/>
    <w:basedOn w:val="Liguvaikefont"/>
    <w:link w:val="Kehatekst"/>
    <w:uiPriority w:val="99"/>
    <w:rsid w:val="00C05DA1"/>
    <w:rPr>
      <w:rFonts w:ascii="Times New Roman" w:eastAsia="Times New Roman" w:hAnsi="Times New Roman" w:cs="Times New Roman"/>
      <w:bCs/>
      <w:noProof/>
      <w:color w:val="000099"/>
      <w:sz w:val="24"/>
      <w:szCs w:val="24"/>
      <w:lang w:eastAsia="et-EE"/>
    </w:rPr>
  </w:style>
  <w:style w:type="character" w:styleId="Rhutus">
    <w:name w:val="Emphasis"/>
    <w:basedOn w:val="Liguvaikefont"/>
    <w:uiPriority w:val="20"/>
    <w:qFormat/>
    <w:rsid w:val="00195580"/>
    <w:rPr>
      <w:rFonts w:cs="Times New Roman"/>
      <w:i/>
      <w:iCs/>
    </w:rPr>
  </w:style>
  <w:style w:type="character" w:customStyle="1" w:styleId="st1">
    <w:name w:val="st1"/>
    <w:basedOn w:val="Liguvaikefont"/>
    <w:rsid w:val="00195580"/>
    <w:rPr>
      <w:rFonts w:cs="Times New Roman"/>
    </w:r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
    <w:uiPriority w:val="99"/>
    <w:unhideWhenUsed/>
    <w:rsid w:val="00195580"/>
    <w:pPr>
      <w:spacing w:after="0" w:line="240" w:lineRule="auto"/>
    </w:pPr>
    <w:rPr>
      <w:rFonts w:ascii="Times New Roman" w:hAnsi="Times New Roman" w:cs="Times New Roman"/>
      <w:sz w:val="20"/>
      <w:szCs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link w:val="Allmrkusetekst"/>
    <w:uiPriority w:val="99"/>
    <w:rsid w:val="00195580"/>
    <w:rPr>
      <w:rFonts w:ascii="Times New Roman" w:eastAsia="Times New Roman" w:hAnsi="Times New Roman" w:cs="Times New Roman"/>
      <w:sz w:val="20"/>
      <w:szCs w:val="20"/>
    </w:rPr>
  </w:style>
  <w:style w:type="character" w:styleId="Allmrkuseviide">
    <w:name w:val="footnote reference"/>
    <w:aliases w:val="Footnote symbol,Footnote,Footnote Reference Superscript,BVI fnr,Footnote symboFußnotenzeichen,Footnote sign,EN Footnote Reference,Times 10 Point,Exposant 3 Point,Footnote reference number,note TESI,fr,o,Style 6,Nota,Odwołanie przypis"/>
    <w:basedOn w:val="Liguvaikefont"/>
    <w:link w:val="AppelnotedebasdepBVIfnrCarCarCarCar"/>
    <w:uiPriority w:val="99"/>
    <w:unhideWhenUsed/>
    <w:qFormat/>
    <w:rsid w:val="00195580"/>
    <w:rPr>
      <w:rFonts w:cs="Times New Roman"/>
      <w:vertAlign w:val="superscript"/>
    </w:rPr>
  </w:style>
  <w:style w:type="paragraph" w:styleId="Kommentaaritekst">
    <w:name w:val="annotation text"/>
    <w:basedOn w:val="Normaallaad"/>
    <w:link w:val="KommentaaritekstMrk"/>
    <w:uiPriority w:val="99"/>
    <w:rsid w:val="004C49CD"/>
    <w:pPr>
      <w:spacing w:after="0" w:line="240" w:lineRule="auto"/>
    </w:pPr>
    <w:rPr>
      <w:rFonts w:ascii="Times New Roman" w:eastAsiaTheme="minorEastAsia"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4C49CD"/>
    <w:rPr>
      <w:rFonts w:ascii="Times New Roman" w:eastAsiaTheme="minorEastAsia" w:hAnsi="Times New Roman" w:cs="Times New Roman"/>
      <w:sz w:val="20"/>
      <w:szCs w:val="20"/>
      <w:lang w:eastAsia="et-EE"/>
    </w:rPr>
  </w:style>
  <w:style w:type="character" w:styleId="Kommentaariviide">
    <w:name w:val="annotation reference"/>
    <w:basedOn w:val="Liguvaikefont"/>
    <w:uiPriority w:val="99"/>
    <w:unhideWhenUsed/>
    <w:rsid w:val="008758C2"/>
    <w:rPr>
      <w:sz w:val="16"/>
      <w:szCs w:val="16"/>
    </w:rPr>
  </w:style>
  <w:style w:type="character" w:customStyle="1" w:styleId="VahedetaMrk">
    <w:name w:val="Vahedeta Märk"/>
    <w:aliases w:val="No Spacing1 Märk,normull Märk,No Spacing11 Märk"/>
    <w:link w:val="Vahedeta"/>
    <w:uiPriority w:val="1"/>
    <w:rsid w:val="003F3D9A"/>
    <w:rPr>
      <w:rFonts w:ascii="Cambria" w:eastAsia="Times New Roman" w:hAnsi="Cambria" w:cs="Times New Roman"/>
      <w:lang w:val="en-US"/>
    </w:rPr>
  </w:style>
  <w:style w:type="character" w:customStyle="1" w:styleId="f">
    <w:name w:val="f"/>
    <w:basedOn w:val="Liguvaikefont"/>
    <w:rsid w:val="008454D7"/>
  </w:style>
  <w:style w:type="paragraph" w:customStyle="1" w:styleId="Laad12ptRpseltReasamm15rida">
    <w:name w:val="Laad 12 pt Rööpselt Reasamm:  15 rida"/>
    <w:basedOn w:val="Normaallaad"/>
    <w:uiPriority w:val="99"/>
    <w:rsid w:val="008709F2"/>
    <w:pPr>
      <w:spacing w:after="0" w:line="360" w:lineRule="auto"/>
      <w:jc w:val="both"/>
    </w:pPr>
    <w:rPr>
      <w:rFonts w:ascii="Times New Roman" w:hAnsi="Times New Roman" w:cs="Times New Roman"/>
      <w:sz w:val="24"/>
      <w:szCs w:val="24"/>
      <w:lang w:val="en-AU" w:eastAsia="et-EE"/>
    </w:rPr>
  </w:style>
  <w:style w:type="paragraph" w:customStyle="1" w:styleId="Pealkiri10">
    <w:name w:val="Pealkiri1"/>
    <w:autoRedefine/>
    <w:qFormat/>
    <w:rsid w:val="00BF5EE5"/>
    <w:pPr>
      <w:spacing w:after="560" w:line="240" w:lineRule="auto"/>
    </w:pPr>
    <w:rPr>
      <w:rFonts w:ascii="Times New Roman" w:eastAsia="SimSun" w:hAnsi="Times New Roman" w:cs="Times New Roman"/>
      <w:b/>
      <w:bCs/>
      <w:kern w:val="1"/>
      <w:sz w:val="24"/>
      <w:szCs w:val="24"/>
      <w:lang w:eastAsia="zh-CN" w:bidi="hi-IN"/>
    </w:rPr>
  </w:style>
  <w:style w:type="paragraph" w:customStyle="1" w:styleId="Tekst">
    <w:name w:val="Tekst"/>
    <w:autoRedefine/>
    <w:qFormat/>
    <w:rsid w:val="00D33CFD"/>
    <w:pPr>
      <w:spacing w:after="0" w:line="240" w:lineRule="auto"/>
      <w:jc w:val="both"/>
    </w:pPr>
    <w:rPr>
      <w:rFonts w:ascii="Times New Roman" w:eastAsia="SimSun" w:hAnsi="Times New Roman" w:cs="Times New Roman"/>
      <w:color w:val="000000" w:themeColor="text1"/>
      <w:kern w:val="1"/>
      <w:sz w:val="24"/>
      <w:szCs w:val="24"/>
      <w:lang w:eastAsia="et-EE" w:bidi="hi-IN"/>
    </w:rPr>
  </w:style>
  <w:style w:type="paragraph" w:customStyle="1" w:styleId="Kuupev1">
    <w:name w:val="Kuupäev1"/>
    <w:autoRedefine/>
    <w:qFormat/>
    <w:rsid w:val="00BF5EE5"/>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BF5EE5"/>
    <w:pPr>
      <w:spacing w:after="0" w:line="240" w:lineRule="auto"/>
    </w:pPr>
    <w:rPr>
      <w:rFonts w:ascii="Times New Roman" w:eastAsia="SimSun" w:hAnsi="Times New Roman" w:cs="Times New Roman"/>
      <w:caps/>
      <w:kern w:val="24"/>
      <w:sz w:val="24"/>
      <w:szCs w:val="24"/>
      <w:lang w:eastAsia="zh-CN" w:bidi="hi-IN"/>
    </w:rPr>
  </w:style>
  <w:style w:type="character" w:customStyle="1" w:styleId="Pealkiri1Mrk">
    <w:name w:val="Pealkiri 1 Märk"/>
    <w:basedOn w:val="Liguvaikefont"/>
    <w:link w:val="Pealkiri1"/>
    <w:uiPriority w:val="9"/>
    <w:rsid w:val="00BF5EE5"/>
    <w:rPr>
      <w:rFonts w:asciiTheme="majorHAnsi" w:eastAsiaTheme="majorEastAsia" w:hAnsiTheme="majorHAnsi" w:cstheme="majorBidi"/>
      <w:color w:val="365F91" w:themeColor="accent1" w:themeShade="BF"/>
      <w:sz w:val="32"/>
      <w:szCs w:val="32"/>
    </w:rPr>
  </w:style>
  <w:style w:type="character" w:customStyle="1" w:styleId="Pealkiri2Mrk">
    <w:name w:val="Pealkiri 2 Märk"/>
    <w:basedOn w:val="Liguvaikefont"/>
    <w:link w:val="Pealkiri2"/>
    <w:uiPriority w:val="9"/>
    <w:rsid w:val="00BF5EE5"/>
    <w:rPr>
      <w:rFonts w:asciiTheme="majorHAnsi" w:eastAsiaTheme="majorEastAsia" w:hAnsiTheme="majorHAnsi" w:cstheme="majorBidi"/>
      <w:color w:val="365F91" w:themeColor="accent1" w:themeShade="BF"/>
      <w:sz w:val="26"/>
      <w:szCs w:val="26"/>
    </w:rPr>
  </w:style>
  <w:style w:type="paragraph" w:styleId="Kehatekst2">
    <w:name w:val="Body Text 2"/>
    <w:basedOn w:val="Normaallaad"/>
    <w:link w:val="Kehatekst2Mrk"/>
    <w:uiPriority w:val="99"/>
    <w:unhideWhenUsed/>
    <w:rsid w:val="00BF5EE5"/>
    <w:pPr>
      <w:spacing w:after="120" w:line="480" w:lineRule="auto"/>
    </w:pPr>
  </w:style>
  <w:style w:type="character" w:customStyle="1" w:styleId="Kehatekst2Mrk">
    <w:name w:val="Kehatekst 2 Märk"/>
    <w:basedOn w:val="Liguvaikefont"/>
    <w:link w:val="Kehatekst2"/>
    <w:uiPriority w:val="99"/>
    <w:rsid w:val="00BF5EE5"/>
    <w:rPr>
      <w:rFonts w:eastAsia="Times New Roman"/>
    </w:rPr>
  </w:style>
  <w:style w:type="paragraph" w:styleId="Kommentaariteema">
    <w:name w:val="annotation subject"/>
    <w:basedOn w:val="Kommentaaritekst"/>
    <w:next w:val="Kommentaaritekst"/>
    <w:link w:val="KommentaariteemaMrk"/>
    <w:uiPriority w:val="99"/>
    <w:semiHidden/>
    <w:unhideWhenUsed/>
    <w:rsid w:val="004B5C7C"/>
    <w:pPr>
      <w:spacing w:after="200"/>
    </w:pPr>
    <w:rPr>
      <w:rFonts w:asciiTheme="minorHAnsi" w:eastAsia="Times New Roman"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4B5C7C"/>
    <w:rPr>
      <w:rFonts w:ascii="Times New Roman" w:eastAsia="Times New Roman" w:hAnsi="Times New Roman" w:cs="Times New Roman"/>
      <w:b/>
      <w:bCs/>
      <w:sz w:val="20"/>
      <w:szCs w:val="20"/>
      <w:lang w:eastAsia="et-EE"/>
    </w:rPr>
  </w:style>
  <w:style w:type="paragraph" w:styleId="Pis">
    <w:name w:val="header"/>
    <w:basedOn w:val="Normaallaad"/>
    <w:link w:val="PisMrk"/>
    <w:uiPriority w:val="99"/>
    <w:unhideWhenUsed/>
    <w:rsid w:val="00B66CA3"/>
    <w:pPr>
      <w:tabs>
        <w:tab w:val="center" w:pos="4536"/>
        <w:tab w:val="right" w:pos="9072"/>
      </w:tabs>
      <w:spacing w:after="0" w:line="240" w:lineRule="auto"/>
    </w:pPr>
  </w:style>
  <w:style w:type="character" w:customStyle="1" w:styleId="PisMrk">
    <w:name w:val="Päis Märk"/>
    <w:basedOn w:val="Liguvaikefont"/>
    <w:link w:val="Pis"/>
    <w:uiPriority w:val="99"/>
    <w:rsid w:val="00B66CA3"/>
    <w:rPr>
      <w:rFonts w:eastAsia="Times New Roman"/>
    </w:rPr>
  </w:style>
  <w:style w:type="paragraph" w:styleId="Jalus">
    <w:name w:val="footer"/>
    <w:basedOn w:val="Normaallaad"/>
    <w:link w:val="JalusMrk"/>
    <w:uiPriority w:val="99"/>
    <w:unhideWhenUsed/>
    <w:rsid w:val="00B66CA3"/>
    <w:pPr>
      <w:tabs>
        <w:tab w:val="center" w:pos="4536"/>
        <w:tab w:val="right" w:pos="9072"/>
      </w:tabs>
      <w:spacing w:after="0" w:line="240" w:lineRule="auto"/>
    </w:pPr>
  </w:style>
  <w:style w:type="character" w:customStyle="1" w:styleId="JalusMrk">
    <w:name w:val="Jalus Märk"/>
    <w:basedOn w:val="Liguvaikefont"/>
    <w:link w:val="Jalus"/>
    <w:uiPriority w:val="99"/>
    <w:rsid w:val="00B66CA3"/>
    <w:rPr>
      <w:rFonts w:eastAsia="Times New Roman"/>
    </w:rPr>
  </w:style>
  <w:style w:type="paragraph" w:styleId="Redaktsioon">
    <w:name w:val="Revision"/>
    <w:hidden/>
    <w:uiPriority w:val="99"/>
    <w:semiHidden/>
    <w:rsid w:val="00F7182B"/>
    <w:pPr>
      <w:spacing w:after="0" w:line="240" w:lineRule="auto"/>
    </w:pPr>
    <w:rPr>
      <w:rFonts w:eastAsia="Times New Roman"/>
    </w:rPr>
  </w:style>
  <w:style w:type="paragraph" w:customStyle="1" w:styleId="lead-text">
    <w:name w:val="lead-text"/>
    <w:basedOn w:val="Normaallaad"/>
    <w:rsid w:val="00C811AB"/>
    <w:pPr>
      <w:spacing w:after="150" w:line="315" w:lineRule="atLeast"/>
    </w:pPr>
    <w:rPr>
      <w:rFonts w:ascii="Times New Roman" w:hAnsi="Times New Roman" w:cs="Times New Roman"/>
      <w:sz w:val="24"/>
      <w:szCs w:val="24"/>
      <w:lang w:eastAsia="et-EE"/>
    </w:rPr>
  </w:style>
  <w:style w:type="paragraph" w:customStyle="1" w:styleId="page-intro">
    <w:name w:val="page-intro"/>
    <w:basedOn w:val="Normaallaad"/>
    <w:rsid w:val="00C811AB"/>
    <w:pPr>
      <w:spacing w:after="150" w:line="315" w:lineRule="atLeast"/>
    </w:pPr>
    <w:rPr>
      <w:rFonts w:ascii="Times New Roman" w:hAnsi="Times New Roman" w:cs="Times New Roman"/>
      <w:sz w:val="24"/>
      <w:szCs w:val="24"/>
      <w:lang w:eastAsia="et-EE"/>
    </w:rPr>
  </w:style>
  <w:style w:type="paragraph" w:styleId="Pealdis">
    <w:name w:val="caption"/>
    <w:basedOn w:val="Normaallaad"/>
    <w:next w:val="Normaallaad"/>
    <w:uiPriority w:val="35"/>
    <w:unhideWhenUsed/>
    <w:qFormat/>
    <w:rsid w:val="00FD7962"/>
    <w:pPr>
      <w:spacing w:line="240" w:lineRule="auto"/>
    </w:pPr>
    <w:rPr>
      <w:rFonts w:eastAsiaTheme="minorHAnsi"/>
      <w:i/>
      <w:iCs/>
      <w:color w:val="1F497D" w:themeColor="text2"/>
      <w:sz w:val="18"/>
      <w:szCs w:val="18"/>
    </w:rPr>
  </w:style>
  <w:style w:type="table" w:customStyle="1" w:styleId="PwCTableText">
    <w:name w:val="PwC Table Text"/>
    <w:basedOn w:val="Normaaltabel"/>
    <w:uiPriority w:val="99"/>
    <w:qFormat/>
    <w:rsid w:val="00E46623"/>
    <w:pPr>
      <w:spacing w:before="60" w:after="60" w:line="240" w:lineRule="auto"/>
    </w:pPr>
    <w:rPr>
      <w:rFonts w:ascii="Georgia" w:hAnsi="Georgia"/>
      <w:sz w:val="20"/>
      <w:szCs w:val="20"/>
      <w:lang w:val="en-GB"/>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character" w:customStyle="1" w:styleId="Lahendamatamainimine1">
    <w:name w:val="Lahendamata mainimine1"/>
    <w:basedOn w:val="Liguvaikefont"/>
    <w:uiPriority w:val="99"/>
    <w:semiHidden/>
    <w:unhideWhenUsed/>
    <w:rsid w:val="00976FD6"/>
    <w:rPr>
      <w:color w:val="605E5C"/>
      <w:shd w:val="clear" w:color="auto" w:fill="E1DFDD"/>
    </w:rPr>
  </w:style>
  <w:style w:type="character" w:styleId="Klastatudhperlink">
    <w:name w:val="FollowedHyperlink"/>
    <w:basedOn w:val="Liguvaikefont"/>
    <w:uiPriority w:val="99"/>
    <w:semiHidden/>
    <w:unhideWhenUsed/>
    <w:rsid w:val="00BD5D99"/>
    <w:rPr>
      <w:color w:val="800080" w:themeColor="followedHyperlink"/>
      <w:u w:val="single"/>
    </w:rPr>
  </w:style>
  <w:style w:type="table" w:customStyle="1" w:styleId="TableGrid1">
    <w:name w:val="Table Grid1"/>
    <w:basedOn w:val="Normaaltabel"/>
    <w:next w:val="Kontuurtabel"/>
    <w:uiPriority w:val="59"/>
    <w:locked/>
    <w:rsid w:val="00354B75"/>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B87F40"/>
    <w:rPr>
      <w:rFonts w:eastAsia="Times New Roman"/>
    </w:rPr>
  </w:style>
  <w:style w:type="paragraph" w:styleId="HTML-eelvormindatud">
    <w:name w:val="HTML Preformatted"/>
    <w:basedOn w:val="Normaallaad"/>
    <w:link w:val="HTML-eelvormindatudMrk"/>
    <w:uiPriority w:val="99"/>
    <w:semiHidden/>
    <w:unhideWhenUsed/>
    <w:rsid w:val="00AA6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et-EE"/>
    </w:rPr>
  </w:style>
  <w:style w:type="character" w:customStyle="1" w:styleId="HTML-eelvormindatudMrk">
    <w:name w:val="HTML-eelvormindatud Märk"/>
    <w:basedOn w:val="Liguvaikefont"/>
    <w:link w:val="HTML-eelvormindatud"/>
    <w:uiPriority w:val="99"/>
    <w:semiHidden/>
    <w:rsid w:val="00AA6424"/>
    <w:rPr>
      <w:rFonts w:ascii="Courier New" w:eastAsia="Times New Roman" w:hAnsi="Courier New" w:cs="Courier New"/>
      <w:color w:val="000000"/>
      <w:sz w:val="20"/>
      <w:szCs w:val="20"/>
      <w:lang w:eastAsia="et-EE"/>
    </w:rPr>
  </w:style>
  <w:style w:type="character" w:customStyle="1" w:styleId="cf01">
    <w:name w:val="cf01"/>
    <w:basedOn w:val="Liguvaikefont"/>
    <w:rsid w:val="00F95D23"/>
    <w:rPr>
      <w:rFonts w:ascii="Segoe UI" w:hAnsi="Segoe UI" w:cs="Segoe UI" w:hint="default"/>
      <w:sz w:val="18"/>
      <w:szCs w:val="18"/>
    </w:rPr>
  </w:style>
  <w:style w:type="paragraph" w:customStyle="1" w:styleId="pf0">
    <w:name w:val="pf0"/>
    <w:basedOn w:val="Normaallaad"/>
    <w:rsid w:val="007E31C7"/>
    <w:pPr>
      <w:spacing w:before="100" w:beforeAutospacing="1" w:after="100" w:afterAutospacing="1" w:line="240" w:lineRule="auto"/>
    </w:pPr>
    <w:rPr>
      <w:rFonts w:ascii="Times New Roman" w:hAnsi="Times New Roman" w:cs="Times New Roman"/>
      <w:sz w:val="24"/>
      <w:szCs w:val="24"/>
      <w:lang w:eastAsia="et-EE"/>
    </w:rPr>
  </w:style>
  <w:style w:type="character" w:styleId="Lahendamatamainimine">
    <w:name w:val="Unresolved Mention"/>
    <w:basedOn w:val="Liguvaikefont"/>
    <w:uiPriority w:val="99"/>
    <w:semiHidden/>
    <w:unhideWhenUsed/>
    <w:rsid w:val="00FB7323"/>
    <w:rPr>
      <w:color w:val="605E5C"/>
      <w:shd w:val="clear" w:color="auto" w:fill="E1DFDD"/>
    </w:rPr>
  </w:style>
  <w:style w:type="table" w:customStyle="1" w:styleId="TableGrid2">
    <w:name w:val="Table Grid2"/>
    <w:basedOn w:val="Normaaltabel"/>
    <w:next w:val="Kontuurtabel"/>
    <w:uiPriority w:val="39"/>
    <w:rsid w:val="0037312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lnotedebasdepBVIfnrCarCarCarCar">
    <w:name w:val="Appel note de bas de p.;BVI fnr Car Car Car Car"/>
    <w:aliases w:val="footnote reference, BVI fnr Car Car,BVI fnr Car, BVI fnr Car Car Car Car, BVI fnr Car Car Car Car Char,Appel note de bas de p..BVI fnr Car Car Car Car,Appel note de bas de p..BVI fnr Car Car Car Car1"/>
    <w:basedOn w:val="Normaallaad"/>
    <w:link w:val="Allmrkuseviide"/>
    <w:uiPriority w:val="99"/>
    <w:rsid w:val="001E0221"/>
    <w:pPr>
      <w:spacing w:after="160" w:line="240" w:lineRule="exact"/>
    </w:pPr>
    <w:rPr>
      <w:rFonts w:eastAsiaTheme="minorHAnsi"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193">
      <w:bodyDiv w:val="1"/>
      <w:marLeft w:val="0"/>
      <w:marRight w:val="0"/>
      <w:marTop w:val="0"/>
      <w:marBottom w:val="0"/>
      <w:divBdr>
        <w:top w:val="none" w:sz="0" w:space="0" w:color="auto"/>
        <w:left w:val="none" w:sz="0" w:space="0" w:color="auto"/>
        <w:bottom w:val="none" w:sz="0" w:space="0" w:color="auto"/>
        <w:right w:val="none" w:sz="0" w:space="0" w:color="auto"/>
      </w:divBdr>
    </w:div>
    <w:div w:id="5139747">
      <w:bodyDiv w:val="1"/>
      <w:marLeft w:val="0"/>
      <w:marRight w:val="0"/>
      <w:marTop w:val="0"/>
      <w:marBottom w:val="0"/>
      <w:divBdr>
        <w:top w:val="none" w:sz="0" w:space="0" w:color="auto"/>
        <w:left w:val="none" w:sz="0" w:space="0" w:color="auto"/>
        <w:bottom w:val="none" w:sz="0" w:space="0" w:color="auto"/>
        <w:right w:val="none" w:sz="0" w:space="0" w:color="auto"/>
      </w:divBdr>
    </w:div>
    <w:div w:id="11883717">
      <w:bodyDiv w:val="1"/>
      <w:marLeft w:val="0"/>
      <w:marRight w:val="0"/>
      <w:marTop w:val="0"/>
      <w:marBottom w:val="0"/>
      <w:divBdr>
        <w:top w:val="none" w:sz="0" w:space="0" w:color="auto"/>
        <w:left w:val="none" w:sz="0" w:space="0" w:color="auto"/>
        <w:bottom w:val="none" w:sz="0" w:space="0" w:color="auto"/>
        <w:right w:val="none" w:sz="0" w:space="0" w:color="auto"/>
      </w:divBdr>
    </w:div>
    <w:div w:id="25496369">
      <w:bodyDiv w:val="1"/>
      <w:marLeft w:val="0"/>
      <w:marRight w:val="0"/>
      <w:marTop w:val="0"/>
      <w:marBottom w:val="0"/>
      <w:divBdr>
        <w:top w:val="none" w:sz="0" w:space="0" w:color="auto"/>
        <w:left w:val="none" w:sz="0" w:space="0" w:color="auto"/>
        <w:bottom w:val="none" w:sz="0" w:space="0" w:color="auto"/>
        <w:right w:val="none" w:sz="0" w:space="0" w:color="auto"/>
      </w:divBdr>
    </w:div>
    <w:div w:id="27411274">
      <w:bodyDiv w:val="1"/>
      <w:marLeft w:val="0"/>
      <w:marRight w:val="0"/>
      <w:marTop w:val="0"/>
      <w:marBottom w:val="0"/>
      <w:divBdr>
        <w:top w:val="none" w:sz="0" w:space="0" w:color="auto"/>
        <w:left w:val="none" w:sz="0" w:space="0" w:color="auto"/>
        <w:bottom w:val="none" w:sz="0" w:space="0" w:color="auto"/>
        <w:right w:val="none" w:sz="0" w:space="0" w:color="auto"/>
      </w:divBdr>
    </w:div>
    <w:div w:id="69012537">
      <w:bodyDiv w:val="1"/>
      <w:marLeft w:val="0"/>
      <w:marRight w:val="0"/>
      <w:marTop w:val="0"/>
      <w:marBottom w:val="0"/>
      <w:divBdr>
        <w:top w:val="none" w:sz="0" w:space="0" w:color="auto"/>
        <w:left w:val="none" w:sz="0" w:space="0" w:color="auto"/>
        <w:bottom w:val="none" w:sz="0" w:space="0" w:color="auto"/>
        <w:right w:val="none" w:sz="0" w:space="0" w:color="auto"/>
      </w:divBdr>
      <w:divsChild>
        <w:div w:id="2053722488">
          <w:marLeft w:val="0"/>
          <w:marRight w:val="0"/>
          <w:marTop w:val="0"/>
          <w:marBottom w:val="0"/>
          <w:divBdr>
            <w:top w:val="none" w:sz="0" w:space="0" w:color="auto"/>
            <w:left w:val="none" w:sz="0" w:space="0" w:color="auto"/>
            <w:bottom w:val="none" w:sz="0" w:space="0" w:color="auto"/>
            <w:right w:val="none" w:sz="0" w:space="0" w:color="auto"/>
          </w:divBdr>
          <w:divsChild>
            <w:div w:id="2041469781">
              <w:marLeft w:val="0"/>
              <w:marRight w:val="0"/>
              <w:marTop w:val="0"/>
              <w:marBottom w:val="0"/>
              <w:divBdr>
                <w:top w:val="none" w:sz="0" w:space="0" w:color="auto"/>
                <w:left w:val="none" w:sz="0" w:space="0" w:color="auto"/>
                <w:bottom w:val="none" w:sz="0" w:space="0" w:color="auto"/>
                <w:right w:val="none" w:sz="0" w:space="0" w:color="auto"/>
              </w:divBdr>
              <w:divsChild>
                <w:div w:id="538208490">
                  <w:marLeft w:val="0"/>
                  <w:marRight w:val="0"/>
                  <w:marTop w:val="0"/>
                  <w:marBottom w:val="0"/>
                  <w:divBdr>
                    <w:top w:val="none" w:sz="0" w:space="0" w:color="auto"/>
                    <w:left w:val="none" w:sz="0" w:space="0" w:color="auto"/>
                    <w:bottom w:val="none" w:sz="0" w:space="0" w:color="auto"/>
                    <w:right w:val="none" w:sz="0" w:space="0" w:color="auto"/>
                  </w:divBdr>
                  <w:divsChild>
                    <w:div w:id="53043201">
                      <w:marLeft w:val="0"/>
                      <w:marRight w:val="0"/>
                      <w:marTop w:val="0"/>
                      <w:marBottom w:val="0"/>
                      <w:divBdr>
                        <w:top w:val="none" w:sz="0" w:space="0" w:color="auto"/>
                        <w:left w:val="none" w:sz="0" w:space="0" w:color="auto"/>
                        <w:bottom w:val="none" w:sz="0" w:space="0" w:color="auto"/>
                        <w:right w:val="none" w:sz="0" w:space="0" w:color="auto"/>
                      </w:divBdr>
                      <w:divsChild>
                        <w:div w:id="1851672648">
                          <w:marLeft w:val="0"/>
                          <w:marRight w:val="0"/>
                          <w:marTop w:val="0"/>
                          <w:marBottom w:val="0"/>
                          <w:divBdr>
                            <w:top w:val="none" w:sz="0" w:space="0" w:color="auto"/>
                            <w:left w:val="none" w:sz="0" w:space="0" w:color="auto"/>
                            <w:bottom w:val="none" w:sz="0" w:space="0" w:color="auto"/>
                            <w:right w:val="none" w:sz="0" w:space="0" w:color="auto"/>
                          </w:divBdr>
                          <w:divsChild>
                            <w:div w:id="1682776476">
                              <w:marLeft w:val="0"/>
                              <w:marRight w:val="0"/>
                              <w:marTop w:val="0"/>
                              <w:marBottom w:val="0"/>
                              <w:divBdr>
                                <w:top w:val="none" w:sz="0" w:space="0" w:color="auto"/>
                                <w:left w:val="none" w:sz="0" w:space="0" w:color="auto"/>
                                <w:bottom w:val="none" w:sz="0" w:space="0" w:color="auto"/>
                                <w:right w:val="none" w:sz="0" w:space="0" w:color="auto"/>
                              </w:divBdr>
                              <w:divsChild>
                                <w:div w:id="1693265312">
                                  <w:marLeft w:val="0"/>
                                  <w:marRight w:val="0"/>
                                  <w:marTop w:val="600"/>
                                  <w:marBottom w:val="300"/>
                                  <w:divBdr>
                                    <w:top w:val="none" w:sz="0" w:space="0" w:color="auto"/>
                                    <w:left w:val="none" w:sz="0" w:space="0" w:color="auto"/>
                                    <w:bottom w:val="single" w:sz="6" w:space="7" w:color="EEEEEE"/>
                                    <w:right w:val="none" w:sz="0" w:space="0" w:color="auto"/>
                                  </w:divBdr>
                                  <w:divsChild>
                                    <w:div w:id="713696651">
                                      <w:marLeft w:val="0"/>
                                      <w:marRight w:val="0"/>
                                      <w:marTop w:val="0"/>
                                      <w:marBottom w:val="0"/>
                                      <w:divBdr>
                                        <w:top w:val="none" w:sz="0" w:space="0" w:color="auto"/>
                                        <w:left w:val="none" w:sz="0" w:space="0" w:color="auto"/>
                                        <w:bottom w:val="none" w:sz="0" w:space="0" w:color="auto"/>
                                        <w:right w:val="none" w:sz="0" w:space="0" w:color="auto"/>
                                      </w:divBdr>
                                      <w:divsChild>
                                        <w:div w:id="1929920302">
                                          <w:marLeft w:val="0"/>
                                          <w:marRight w:val="0"/>
                                          <w:marTop w:val="0"/>
                                          <w:marBottom w:val="0"/>
                                          <w:divBdr>
                                            <w:top w:val="none" w:sz="0" w:space="0" w:color="auto"/>
                                            <w:left w:val="none" w:sz="0" w:space="0" w:color="auto"/>
                                            <w:bottom w:val="none" w:sz="0" w:space="0" w:color="auto"/>
                                            <w:right w:val="none" w:sz="0" w:space="0" w:color="auto"/>
                                          </w:divBdr>
                                        </w:div>
                                        <w:div w:id="1593126813">
                                          <w:marLeft w:val="0"/>
                                          <w:marRight w:val="0"/>
                                          <w:marTop w:val="0"/>
                                          <w:marBottom w:val="195"/>
                                          <w:divBdr>
                                            <w:top w:val="none" w:sz="0" w:space="0" w:color="auto"/>
                                            <w:left w:val="none" w:sz="0" w:space="0" w:color="auto"/>
                                            <w:bottom w:val="none" w:sz="0" w:space="0" w:color="auto"/>
                                            <w:right w:val="none" w:sz="0" w:space="0" w:color="auto"/>
                                          </w:divBdr>
                                          <w:divsChild>
                                            <w:div w:id="106930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71492">
                                  <w:marLeft w:val="0"/>
                                  <w:marRight w:val="0"/>
                                  <w:marTop w:val="0"/>
                                  <w:marBottom w:val="0"/>
                                  <w:divBdr>
                                    <w:top w:val="none" w:sz="0" w:space="0" w:color="auto"/>
                                    <w:left w:val="none" w:sz="0" w:space="0" w:color="auto"/>
                                    <w:bottom w:val="none" w:sz="0" w:space="0" w:color="auto"/>
                                    <w:right w:val="none" w:sz="0" w:space="0" w:color="auto"/>
                                  </w:divBdr>
                                  <w:divsChild>
                                    <w:div w:id="662781684">
                                      <w:marLeft w:val="0"/>
                                      <w:marRight w:val="0"/>
                                      <w:marTop w:val="0"/>
                                      <w:marBottom w:val="0"/>
                                      <w:divBdr>
                                        <w:top w:val="none" w:sz="0" w:space="0" w:color="auto"/>
                                        <w:left w:val="none" w:sz="0" w:space="0" w:color="auto"/>
                                        <w:bottom w:val="none" w:sz="0" w:space="0" w:color="auto"/>
                                        <w:right w:val="none" w:sz="0" w:space="0" w:color="auto"/>
                                      </w:divBdr>
                                      <w:divsChild>
                                        <w:div w:id="1456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476571">
      <w:bodyDiv w:val="1"/>
      <w:marLeft w:val="0"/>
      <w:marRight w:val="0"/>
      <w:marTop w:val="0"/>
      <w:marBottom w:val="0"/>
      <w:divBdr>
        <w:top w:val="none" w:sz="0" w:space="0" w:color="auto"/>
        <w:left w:val="none" w:sz="0" w:space="0" w:color="auto"/>
        <w:bottom w:val="none" w:sz="0" w:space="0" w:color="auto"/>
        <w:right w:val="none" w:sz="0" w:space="0" w:color="auto"/>
      </w:divBdr>
    </w:div>
    <w:div w:id="102503234">
      <w:bodyDiv w:val="1"/>
      <w:marLeft w:val="0"/>
      <w:marRight w:val="0"/>
      <w:marTop w:val="0"/>
      <w:marBottom w:val="0"/>
      <w:divBdr>
        <w:top w:val="none" w:sz="0" w:space="0" w:color="auto"/>
        <w:left w:val="none" w:sz="0" w:space="0" w:color="auto"/>
        <w:bottom w:val="none" w:sz="0" w:space="0" w:color="auto"/>
        <w:right w:val="none" w:sz="0" w:space="0" w:color="auto"/>
      </w:divBdr>
    </w:div>
    <w:div w:id="112598750">
      <w:bodyDiv w:val="1"/>
      <w:marLeft w:val="0"/>
      <w:marRight w:val="0"/>
      <w:marTop w:val="0"/>
      <w:marBottom w:val="0"/>
      <w:divBdr>
        <w:top w:val="none" w:sz="0" w:space="0" w:color="auto"/>
        <w:left w:val="none" w:sz="0" w:space="0" w:color="auto"/>
        <w:bottom w:val="none" w:sz="0" w:space="0" w:color="auto"/>
        <w:right w:val="none" w:sz="0" w:space="0" w:color="auto"/>
      </w:divBdr>
    </w:div>
    <w:div w:id="129835092">
      <w:bodyDiv w:val="1"/>
      <w:marLeft w:val="0"/>
      <w:marRight w:val="0"/>
      <w:marTop w:val="0"/>
      <w:marBottom w:val="0"/>
      <w:divBdr>
        <w:top w:val="none" w:sz="0" w:space="0" w:color="auto"/>
        <w:left w:val="none" w:sz="0" w:space="0" w:color="auto"/>
        <w:bottom w:val="none" w:sz="0" w:space="0" w:color="auto"/>
        <w:right w:val="none" w:sz="0" w:space="0" w:color="auto"/>
      </w:divBdr>
    </w:div>
    <w:div w:id="191115248">
      <w:bodyDiv w:val="1"/>
      <w:marLeft w:val="0"/>
      <w:marRight w:val="0"/>
      <w:marTop w:val="0"/>
      <w:marBottom w:val="0"/>
      <w:divBdr>
        <w:top w:val="none" w:sz="0" w:space="0" w:color="auto"/>
        <w:left w:val="none" w:sz="0" w:space="0" w:color="auto"/>
        <w:bottom w:val="none" w:sz="0" w:space="0" w:color="auto"/>
        <w:right w:val="none" w:sz="0" w:space="0" w:color="auto"/>
      </w:divBdr>
    </w:div>
    <w:div w:id="206723719">
      <w:bodyDiv w:val="1"/>
      <w:marLeft w:val="0"/>
      <w:marRight w:val="0"/>
      <w:marTop w:val="0"/>
      <w:marBottom w:val="0"/>
      <w:divBdr>
        <w:top w:val="none" w:sz="0" w:space="0" w:color="auto"/>
        <w:left w:val="none" w:sz="0" w:space="0" w:color="auto"/>
        <w:bottom w:val="none" w:sz="0" w:space="0" w:color="auto"/>
        <w:right w:val="none" w:sz="0" w:space="0" w:color="auto"/>
      </w:divBdr>
    </w:div>
    <w:div w:id="213779960">
      <w:bodyDiv w:val="1"/>
      <w:marLeft w:val="0"/>
      <w:marRight w:val="0"/>
      <w:marTop w:val="0"/>
      <w:marBottom w:val="0"/>
      <w:divBdr>
        <w:top w:val="none" w:sz="0" w:space="0" w:color="auto"/>
        <w:left w:val="none" w:sz="0" w:space="0" w:color="auto"/>
        <w:bottom w:val="none" w:sz="0" w:space="0" w:color="auto"/>
        <w:right w:val="none" w:sz="0" w:space="0" w:color="auto"/>
      </w:divBdr>
    </w:div>
    <w:div w:id="217478714">
      <w:bodyDiv w:val="1"/>
      <w:marLeft w:val="0"/>
      <w:marRight w:val="0"/>
      <w:marTop w:val="0"/>
      <w:marBottom w:val="0"/>
      <w:divBdr>
        <w:top w:val="none" w:sz="0" w:space="0" w:color="auto"/>
        <w:left w:val="none" w:sz="0" w:space="0" w:color="auto"/>
        <w:bottom w:val="none" w:sz="0" w:space="0" w:color="auto"/>
        <w:right w:val="none" w:sz="0" w:space="0" w:color="auto"/>
      </w:divBdr>
    </w:div>
    <w:div w:id="255285901">
      <w:bodyDiv w:val="1"/>
      <w:marLeft w:val="0"/>
      <w:marRight w:val="0"/>
      <w:marTop w:val="0"/>
      <w:marBottom w:val="0"/>
      <w:divBdr>
        <w:top w:val="none" w:sz="0" w:space="0" w:color="auto"/>
        <w:left w:val="none" w:sz="0" w:space="0" w:color="auto"/>
        <w:bottom w:val="none" w:sz="0" w:space="0" w:color="auto"/>
        <w:right w:val="none" w:sz="0" w:space="0" w:color="auto"/>
      </w:divBdr>
    </w:div>
    <w:div w:id="261912687">
      <w:bodyDiv w:val="1"/>
      <w:marLeft w:val="0"/>
      <w:marRight w:val="0"/>
      <w:marTop w:val="0"/>
      <w:marBottom w:val="0"/>
      <w:divBdr>
        <w:top w:val="none" w:sz="0" w:space="0" w:color="auto"/>
        <w:left w:val="none" w:sz="0" w:space="0" w:color="auto"/>
        <w:bottom w:val="none" w:sz="0" w:space="0" w:color="auto"/>
        <w:right w:val="none" w:sz="0" w:space="0" w:color="auto"/>
      </w:divBdr>
    </w:div>
    <w:div w:id="289019834">
      <w:bodyDiv w:val="1"/>
      <w:marLeft w:val="0"/>
      <w:marRight w:val="0"/>
      <w:marTop w:val="0"/>
      <w:marBottom w:val="0"/>
      <w:divBdr>
        <w:top w:val="none" w:sz="0" w:space="0" w:color="auto"/>
        <w:left w:val="none" w:sz="0" w:space="0" w:color="auto"/>
        <w:bottom w:val="none" w:sz="0" w:space="0" w:color="auto"/>
        <w:right w:val="none" w:sz="0" w:space="0" w:color="auto"/>
      </w:divBdr>
    </w:div>
    <w:div w:id="301812376">
      <w:bodyDiv w:val="1"/>
      <w:marLeft w:val="0"/>
      <w:marRight w:val="0"/>
      <w:marTop w:val="0"/>
      <w:marBottom w:val="0"/>
      <w:divBdr>
        <w:top w:val="none" w:sz="0" w:space="0" w:color="auto"/>
        <w:left w:val="none" w:sz="0" w:space="0" w:color="auto"/>
        <w:bottom w:val="none" w:sz="0" w:space="0" w:color="auto"/>
        <w:right w:val="none" w:sz="0" w:space="0" w:color="auto"/>
      </w:divBdr>
    </w:div>
    <w:div w:id="312370247">
      <w:bodyDiv w:val="1"/>
      <w:marLeft w:val="0"/>
      <w:marRight w:val="0"/>
      <w:marTop w:val="0"/>
      <w:marBottom w:val="0"/>
      <w:divBdr>
        <w:top w:val="none" w:sz="0" w:space="0" w:color="auto"/>
        <w:left w:val="none" w:sz="0" w:space="0" w:color="auto"/>
        <w:bottom w:val="none" w:sz="0" w:space="0" w:color="auto"/>
        <w:right w:val="none" w:sz="0" w:space="0" w:color="auto"/>
      </w:divBdr>
    </w:div>
    <w:div w:id="315501257">
      <w:bodyDiv w:val="1"/>
      <w:marLeft w:val="0"/>
      <w:marRight w:val="0"/>
      <w:marTop w:val="0"/>
      <w:marBottom w:val="0"/>
      <w:divBdr>
        <w:top w:val="none" w:sz="0" w:space="0" w:color="auto"/>
        <w:left w:val="none" w:sz="0" w:space="0" w:color="auto"/>
        <w:bottom w:val="none" w:sz="0" w:space="0" w:color="auto"/>
        <w:right w:val="none" w:sz="0" w:space="0" w:color="auto"/>
      </w:divBdr>
    </w:div>
    <w:div w:id="326784818">
      <w:bodyDiv w:val="1"/>
      <w:marLeft w:val="0"/>
      <w:marRight w:val="0"/>
      <w:marTop w:val="0"/>
      <w:marBottom w:val="0"/>
      <w:divBdr>
        <w:top w:val="none" w:sz="0" w:space="0" w:color="auto"/>
        <w:left w:val="none" w:sz="0" w:space="0" w:color="auto"/>
        <w:bottom w:val="none" w:sz="0" w:space="0" w:color="auto"/>
        <w:right w:val="none" w:sz="0" w:space="0" w:color="auto"/>
      </w:divBdr>
    </w:div>
    <w:div w:id="388261485">
      <w:bodyDiv w:val="1"/>
      <w:marLeft w:val="0"/>
      <w:marRight w:val="0"/>
      <w:marTop w:val="0"/>
      <w:marBottom w:val="0"/>
      <w:divBdr>
        <w:top w:val="none" w:sz="0" w:space="0" w:color="auto"/>
        <w:left w:val="none" w:sz="0" w:space="0" w:color="auto"/>
        <w:bottom w:val="none" w:sz="0" w:space="0" w:color="auto"/>
        <w:right w:val="none" w:sz="0" w:space="0" w:color="auto"/>
      </w:divBdr>
    </w:div>
    <w:div w:id="414980589">
      <w:bodyDiv w:val="1"/>
      <w:marLeft w:val="0"/>
      <w:marRight w:val="0"/>
      <w:marTop w:val="0"/>
      <w:marBottom w:val="0"/>
      <w:divBdr>
        <w:top w:val="none" w:sz="0" w:space="0" w:color="auto"/>
        <w:left w:val="none" w:sz="0" w:space="0" w:color="auto"/>
        <w:bottom w:val="none" w:sz="0" w:space="0" w:color="auto"/>
        <w:right w:val="none" w:sz="0" w:space="0" w:color="auto"/>
      </w:divBdr>
    </w:div>
    <w:div w:id="416364216">
      <w:bodyDiv w:val="1"/>
      <w:marLeft w:val="0"/>
      <w:marRight w:val="0"/>
      <w:marTop w:val="0"/>
      <w:marBottom w:val="0"/>
      <w:divBdr>
        <w:top w:val="none" w:sz="0" w:space="0" w:color="auto"/>
        <w:left w:val="none" w:sz="0" w:space="0" w:color="auto"/>
        <w:bottom w:val="none" w:sz="0" w:space="0" w:color="auto"/>
        <w:right w:val="none" w:sz="0" w:space="0" w:color="auto"/>
      </w:divBdr>
    </w:div>
    <w:div w:id="419834455">
      <w:bodyDiv w:val="1"/>
      <w:marLeft w:val="0"/>
      <w:marRight w:val="0"/>
      <w:marTop w:val="0"/>
      <w:marBottom w:val="0"/>
      <w:divBdr>
        <w:top w:val="none" w:sz="0" w:space="0" w:color="auto"/>
        <w:left w:val="none" w:sz="0" w:space="0" w:color="auto"/>
        <w:bottom w:val="none" w:sz="0" w:space="0" w:color="auto"/>
        <w:right w:val="none" w:sz="0" w:space="0" w:color="auto"/>
      </w:divBdr>
    </w:div>
    <w:div w:id="431126464">
      <w:bodyDiv w:val="1"/>
      <w:marLeft w:val="0"/>
      <w:marRight w:val="0"/>
      <w:marTop w:val="0"/>
      <w:marBottom w:val="0"/>
      <w:divBdr>
        <w:top w:val="none" w:sz="0" w:space="0" w:color="auto"/>
        <w:left w:val="none" w:sz="0" w:space="0" w:color="auto"/>
        <w:bottom w:val="none" w:sz="0" w:space="0" w:color="auto"/>
        <w:right w:val="none" w:sz="0" w:space="0" w:color="auto"/>
      </w:divBdr>
    </w:div>
    <w:div w:id="464663598">
      <w:bodyDiv w:val="1"/>
      <w:marLeft w:val="0"/>
      <w:marRight w:val="0"/>
      <w:marTop w:val="0"/>
      <w:marBottom w:val="0"/>
      <w:divBdr>
        <w:top w:val="none" w:sz="0" w:space="0" w:color="auto"/>
        <w:left w:val="none" w:sz="0" w:space="0" w:color="auto"/>
        <w:bottom w:val="none" w:sz="0" w:space="0" w:color="auto"/>
        <w:right w:val="none" w:sz="0" w:space="0" w:color="auto"/>
      </w:divBdr>
    </w:div>
    <w:div w:id="492186620">
      <w:bodyDiv w:val="1"/>
      <w:marLeft w:val="0"/>
      <w:marRight w:val="0"/>
      <w:marTop w:val="0"/>
      <w:marBottom w:val="0"/>
      <w:divBdr>
        <w:top w:val="none" w:sz="0" w:space="0" w:color="auto"/>
        <w:left w:val="none" w:sz="0" w:space="0" w:color="auto"/>
        <w:bottom w:val="none" w:sz="0" w:space="0" w:color="auto"/>
        <w:right w:val="none" w:sz="0" w:space="0" w:color="auto"/>
      </w:divBdr>
    </w:div>
    <w:div w:id="511264785">
      <w:bodyDiv w:val="1"/>
      <w:marLeft w:val="0"/>
      <w:marRight w:val="0"/>
      <w:marTop w:val="0"/>
      <w:marBottom w:val="0"/>
      <w:divBdr>
        <w:top w:val="none" w:sz="0" w:space="0" w:color="auto"/>
        <w:left w:val="none" w:sz="0" w:space="0" w:color="auto"/>
        <w:bottom w:val="none" w:sz="0" w:space="0" w:color="auto"/>
        <w:right w:val="none" w:sz="0" w:space="0" w:color="auto"/>
      </w:divBdr>
    </w:div>
    <w:div w:id="579369316">
      <w:bodyDiv w:val="1"/>
      <w:marLeft w:val="0"/>
      <w:marRight w:val="0"/>
      <w:marTop w:val="0"/>
      <w:marBottom w:val="0"/>
      <w:divBdr>
        <w:top w:val="none" w:sz="0" w:space="0" w:color="auto"/>
        <w:left w:val="none" w:sz="0" w:space="0" w:color="auto"/>
        <w:bottom w:val="none" w:sz="0" w:space="0" w:color="auto"/>
        <w:right w:val="none" w:sz="0" w:space="0" w:color="auto"/>
      </w:divBdr>
    </w:div>
    <w:div w:id="583341076">
      <w:bodyDiv w:val="1"/>
      <w:marLeft w:val="0"/>
      <w:marRight w:val="0"/>
      <w:marTop w:val="0"/>
      <w:marBottom w:val="0"/>
      <w:divBdr>
        <w:top w:val="none" w:sz="0" w:space="0" w:color="auto"/>
        <w:left w:val="none" w:sz="0" w:space="0" w:color="auto"/>
        <w:bottom w:val="none" w:sz="0" w:space="0" w:color="auto"/>
        <w:right w:val="none" w:sz="0" w:space="0" w:color="auto"/>
      </w:divBdr>
    </w:div>
    <w:div w:id="652636026">
      <w:bodyDiv w:val="1"/>
      <w:marLeft w:val="0"/>
      <w:marRight w:val="0"/>
      <w:marTop w:val="0"/>
      <w:marBottom w:val="0"/>
      <w:divBdr>
        <w:top w:val="none" w:sz="0" w:space="0" w:color="auto"/>
        <w:left w:val="none" w:sz="0" w:space="0" w:color="auto"/>
        <w:bottom w:val="none" w:sz="0" w:space="0" w:color="auto"/>
        <w:right w:val="none" w:sz="0" w:space="0" w:color="auto"/>
      </w:divBdr>
    </w:div>
    <w:div w:id="659964972">
      <w:bodyDiv w:val="1"/>
      <w:marLeft w:val="0"/>
      <w:marRight w:val="0"/>
      <w:marTop w:val="0"/>
      <w:marBottom w:val="0"/>
      <w:divBdr>
        <w:top w:val="none" w:sz="0" w:space="0" w:color="auto"/>
        <w:left w:val="none" w:sz="0" w:space="0" w:color="auto"/>
        <w:bottom w:val="none" w:sz="0" w:space="0" w:color="auto"/>
        <w:right w:val="none" w:sz="0" w:space="0" w:color="auto"/>
      </w:divBdr>
    </w:div>
    <w:div w:id="668286620">
      <w:bodyDiv w:val="1"/>
      <w:marLeft w:val="0"/>
      <w:marRight w:val="0"/>
      <w:marTop w:val="0"/>
      <w:marBottom w:val="0"/>
      <w:divBdr>
        <w:top w:val="none" w:sz="0" w:space="0" w:color="auto"/>
        <w:left w:val="none" w:sz="0" w:space="0" w:color="auto"/>
        <w:bottom w:val="none" w:sz="0" w:space="0" w:color="auto"/>
        <w:right w:val="none" w:sz="0" w:space="0" w:color="auto"/>
      </w:divBdr>
    </w:div>
    <w:div w:id="675424538">
      <w:bodyDiv w:val="1"/>
      <w:marLeft w:val="0"/>
      <w:marRight w:val="0"/>
      <w:marTop w:val="0"/>
      <w:marBottom w:val="0"/>
      <w:divBdr>
        <w:top w:val="none" w:sz="0" w:space="0" w:color="auto"/>
        <w:left w:val="none" w:sz="0" w:space="0" w:color="auto"/>
        <w:bottom w:val="none" w:sz="0" w:space="0" w:color="auto"/>
        <w:right w:val="none" w:sz="0" w:space="0" w:color="auto"/>
      </w:divBdr>
    </w:div>
    <w:div w:id="678503671">
      <w:bodyDiv w:val="1"/>
      <w:marLeft w:val="0"/>
      <w:marRight w:val="0"/>
      <w:marTop w:val="0"/>
      <w:marBottom w:val="0"/>
      <w:divBdr>
        <w:top w:val="none" w:sz="0" w:space="0" w:color="auto"/>
        <w:left w:val="none" w:sz="0" w:space="0" w:color="auto"/>
        <w:bottom w:val="none" w:sz="0" w:space="0" w:color="auto"/>
        <w:right w:val="none" w:sz="0" w:space="0" w:color="auto"/>
      </w:divBdr>
    </w:div>
    <w:div w:id="680856430">
      <w:bodyDiv w:val="1"/>
      <w:marLeft w:val="0"/>
      <w:marRight w:val="0"/>
      <w:marTop w:val="0"/>
      <w:marBottom w:val="0"/>
      <w:divBdr>
        <w:top w:val="none" w:sz="0" w:space="0" w:color="auto"/>
        <w:left w:val="none" w:sz="0" w:space="0" w:color="auto"/>
        <w:bottom w:val="none" w:sz="0" w:space="0" w:color="auto"/>
        <w:right w:val="none" w:sz="0" w:space="0" w:color="auto"/>
      </w:divBdr>
    </w:div>
    <w:div w:id="701056691">
      <w:bodyDiv w:val="1"/>
      <w:marLeft w:val="0"/>
      <w:marRight w:val="0"/>
      <w:marTop w:val="0"/>
      <w:marBottom w:val="0"/>
      <w:divBdr>
        <w:top w:val="none" w:sz="0" w:space="0" w:color="auto"/>
        <w:left w:val="none" w:sz="0" w:space="0" w:color="auto"/>
        <w:bottom w:val="none" w:sz="0" w:space="0" w:color="auto"/>
        <w:right w:val="none" w:sz="0" w:space="0" w:color="auto"/>
      </w:divBdr>
    </w:div>
    <w:div w:id="719863954">
      <w:bodyDiv w:val="1"/>
      <w:marLeft w:val="0"/>
      <w:marRight w:val="0"/>
      <w:marTop w:val="0"/>
      <w:marBottom w:val="0"/>
      <w:divBdr>
        <w:top w:val="none" w:sz="0" w:space="0" w:color="auto"/>
        <w:left w:val="none" w:sz="0" w:space="0" w:color="auto"/>
        <w:bottom w:val="none" w:sz="0" w:space="0" w:color="auto"/>
        <w:right w:val="none" w:sz="0" w:space="0" w:color="auto"/>
      </w:divBdr>
    </w:div>
    <w:div w:id="738096158">
      <w:marLeft w:val="0"/>
      <w:marRight w:val="0"/>
      <w:marTop w:val="0"/>
      <w:marBottom w:val="0"/>
      <w:divBdr>
        <w:top w:val="none" w:sz="0" w:space="0" w:color="auto"/>
        <w:left w:val="none" w:sz="0" w:space="0" w:color="auto"/>
        <w:bottom w:val="none" w:sz="0" w:space="0" w:color="auto"/>
        <w:right w:val="none" w:sz="0" w:space="0" w:color="auto"/>
      </w:divBdr>
      <w:divsChild>
        <w:div w:id="814029990">
          <w:marLeft w:val="0"/>
          <w:marRight w:val="0"/>
          <w:marTop w:val="0"/>
          <w:marBottom w:val="0"/>
          <w:divBdr>
            <w:top w:val="none" w:sz="0" w:space="0" w:color="auto"/>
            <w:left w:val="none" w:sz="0" w:space="0" w:color="auto"/>
            <w:bottom w:val="none" w:sz="0" w:space="0" w:color="auto"/>
            <w:right w:val="none" w:sz="0" w:space="0" w:color="auto"/>
          </w:divBdr>
          <w:divsChild>
            <w:div w:id="549263303">
              <w:marLeft w:val="0"/>
              <w:marRight w:val="0"/>
              <w:marTop w:val="0"/>
              <w:marBottom w:val="0"/>
              <w:divBdr>
                <w:top w:val="none" w:sz="0" w:space="0" w:color="auto"/>
                <w:left w:val="none" w:sz="0" w:space="0" w:color="auto"/>
                <w:bottom w:val="none" w:sz="0" w:space="0" w:color="auto"/>
                <w:right w:val="none" w:sz="0" w:space="0" w:color="auto"/>
              </w:divBdr>
              <w:divsChild>
                <w:div w:id="757600055">
                  <w:marLeft w:val="0"/>
                  <w:marRight w:val="0"/>
                  <w:marTop w:val="0"/>
                  <w:marBottom w:val="0"/>
                  <w:divBdr>
                    <w:top w:val="none" w:sz="0" w:space="0" w:color="auto"/>
                    <w:left w:val="none" w:sz="0" w:space="0" w:color="auto"/>
                    <w:bottom w:val="none" w:sz="0" w:space="0" w:color="auto"/>
                    <w:right w:val="none" w:sz="0" w:space="0" w:color="auto"/>
                  </w:divBdr>
                  <w:divsChild>
                    <w:div w:id="785387399">
                      <w:marLeft w:val="0"/>
                      <w:marRight w:val="0"/>
                      <w:marTop w:val="0"/>
                      <w:marBottom w:val="0"/>
                      <w:divBdr>
                        <w:top w:val="none" w:sz="0" w:space="0" w:color="auto"/>
                        <w:left w:val="none" w:sz="0" w:space="0" w:color="auto"/>
                        <w:bottom w:val="none" w:sz="0" w:space="0" w:color="auto"/>
                        <w:right w:val="none" w:sz="0" w:space="0" w:color="auto"/>
                      </w:divBdr>
                      <w:divsChild>
                        <w:div w:id="124351396">
                          <w:marLeft w:val="0"/>
                          <w:marRight w:val="0"/>
                          <w:marTop w:val="0"/>
                          <w:marBottom w:val="0"/>
                          <w:divBdr>
                            <w:top w:val="none" w:sz="0" w:space="0" w:color="auto"/>
                            <w:left w:val="none" w:sz="0" w:space="0" w:color="auto"/>
                            <w:bottom w:val="none" w:sz="0" w:space="0" w:color="auto"/>
                            <w:right w:val="none" w:sz="0" w:space="0" w:color="auto"/>
                          </w:divBdr>
                          <w:divsChild>
                            <w:div w:id="103038357">
                              <w:marLeft w:val="0"/>
                              <w:marRight w:val="0"/>
                              <w:marTop w:val="0"/>
                              <w:marBottom w:val="0"/>
                              <w:divBdr>
                                <w:top w:val="none" w:sz="0" w:space="0" w:color="auto"/>
                                <w:left w:val="none" w:sz="0" w:space="0" w:color="auto"/>
                                <w:bottom w:val="none" w:sz="0" w:space="0" w:color="auto"/>
                                <w:right w:val="none" w:sz="0" w:space="0" w:color="auto"/>
                              </w:divBdr>
                            </w:div>
                          </w:divsChild>
                        </w:div>
                        <w:div w:id="2011564694">
                          <w:marLeft w:val="0"/>
                          <w:marRight w:val="0"/>
                          <w:marTop w:val="0"/>
                          <w:marBottom w:val="0"/>
                          <w:divBdr>
                            <w:top w:val="none" w:sz="0" w:space="0" w:color="auto"/>
                            <w:left w:val="none" w:sz="0" w:space="0" w:color="auto"/>
                            <w:bottom w:val="none" w:sz="0" w:space="0" w:color="auto"/>
                            <w:right w:val="none" w:sz="0" w:space="0" w:color="auto"/>
                          </w:divBdr>
                          <w:divsChild>
                            <w:div w:id="1505776966">
                              <w:marLeft w:val="0"/>
                              <w:marRight w:val="0"/>
                              <w:marTop w:val="0"/>
                              <w:marBottom w:val="0"/>
                              <w:divBdr>
                                <w:top w:val="none" w:sz="0" w:space="0" w:color="auto"/>
                                <w:left w:val="none" w:sz="0" w:space="0" w:color="auto"/>
                                <w:bottom w:val="none" w:sz="0" w:space="0" w:color="auto"/>
                                <w:right w:val="none" w:sz="0" w:space="0" w:color="auto"/>
                              </w:divBdr>
                              <w:divsChild>
                                <w:div w:id="325286085">
                                  <w:marLeft w:val="0"/>
                                  <w:marRight w:val="0"/>
                                  <w:marTop w:val="0"/>
                                  <w:marBottom w:val="0"/>
                                  <w:divBdr>
                                    <w:top w:val="none" w:sz="0" w:space="0" w:color="auto"/>
                                    <w:left w:val="none" w:sz="0" w:space="0" w:color="auto"/>
                                    <w:bottom w:val="none" w:sz="0" w:space="0" w:color="auto"/>
                                    <w:right w:val="none" w:sz="0" w:space="0" w:color="auto"/>
                                  </w:divBdr>
                                </w:div>
                                <w:div w:id="1276249858">
                                  <w:marLeft w:val="0"/>
                                  <w:marRight w:val="0"/>
                                  <w:marTop w:val="0"/>
                                  <w:marBottom w:val="0"/>
                                  <w:divBdr>
                                    <w:top w:val="none" w:sz="0" w:space="0" w:color="auto"/>
                                    <w:left w:val="none" w:sz="0" w:space="0" w:color="auto"/>
                                    <w:bottom w:val="none" w:sz="0" w:space="0" w:color="auto"/>
                                    <w:right w:val="none" w:sz="0" w:space="0" w:color="auto"/>
                                  </w:divBdr>
                                </w:div>
                                <w:div w:id="1898737309">
                                  <w:marLeft w:val="0"/>
                                  <w:marRight w:val="0"/>
                                  <w:marTop w:val="0"/>
                                  <w:marBottom w:val="0"/>
                                  <w:divBdr>
                                    <w:top w:val="none" w:sz="0" w:space="0" w:color="auto"/>
                                    <w:left w:val="none" w:sz="0" w:space="0" w:color="auto"/>
                                    <w:bottom w:val="none" w:sz="0" w:space="0" w:color="auto"/>
                                    <w:right w:val="none" w:sz="0" w:space="0" w:color="auto"/>
                                  </w:divBdr>
                                </w:div>
                                <w:div w:id="742797011">
                                  <w:marLeft w:val="0"/>
                                  <w:marRight w:val="0"/>
                                  <w:marTop w:val="0"/>
                                  <w:marBottom w:val="0"/>
                                  <w:divBdr>
                                    <w:top w:val="none" w:sz="0" w:space="0" w:color="auto"/>
                                    <w:left w:val="none" w:sz="0" w:space="0" w:color="auto"/>
                                    <w:bottom w:val="none" w:sz="0" w:space="0" w:color="auto"/>
                                    <w:right w:val="none" w:sz="0" w:space="0" w:color="auto"/>
                                  </w:divBdr>
                                </w:div>
                                <w:div w:id="1702902815">
                                  <w:marLeft w:val="0"/>
                                  <w:marRight w:val="0"/>
                                  <w:marTop w:val="0"/>
                                  <w:marBottom w:val="0"/>
                                  <w:divBdr>
                                    <w:top w:val="none" w:sz="0" w:space="0" w:color="auto"/>
                                    <w:left w:val="none" w:sz="0" w:space="0" w:color="auto"/>
                                    <w:bottom w:val="none" w:sz="0" w:space="0" w:color="auto"/>
                                    <w:right w:val="none" w:sz="0" w:space="0" w:color="auto"/>
                                  </w:divBdr>
                                </w:div>
                                <w:div w:id="423770458">
                                  <w:marLeft w:val="0"/>
                                  <w:marRight w:val="0"/>
                                  <w:marTop w:val="0"/>
                                  <w:marBottom w:val="0"/>
                                  <w:divBdr>
                                    <w:top w:val="none" w:sz="0" w:space="0" w:color="auto"/>
                                    <w:left w:val="none" w:sz="0" w:space="0" w:color="auto"/>
                                    <w:bottom w:val="none" w:sz="0" w:space="0" w:color="auto"/>
                                    <w:right w:val="none" w:sz="0" w:space="0" w:color="auto"/>
                                  </w:divBdr>
                                </w:div>
                                <w:div w:id="1358459739">
                                  <w:marLeft w:val="0"/>
                                  <w:marRight w:val="0"/>
                                  <w:marTop w:val="0"/>
                                  <w:marBottom w:val="0"/>
                                  <w:divBdr>
                                    <w:top w:val="none" w:sz="0" w:space="0" w:color="auto"/>
                                    <w:left w:val="none" w:sz="0" w:space="0" w:color="auto"/>
                                    <w:bottom w:val="none" w:sz="0" w:space="0" w:color="auto"/>
                                    <w:right w:val="none" w:sz="0" w:space="0" w:color="auto"/>
                                  </w:divBdr>
                                </w:div>
                                <w:div w:id="296641258">
                                  <w:marLeft w:val="0"/>
                                  <w:marRight w:val="0"/>
                                  <w:marTop w:val="0"/>
                                  <w:marBottom w:val="0"/>
                                  <w:divBdr>
                                    <w:top w:val="none" w:sz="0" w:space="0" w:color="auto"/>
                                    <w:left w:val="none" w:sz="0" w:space="0" w:color="auto"/>
                                    <w:bottom w:val="none" w:sz="0" w:space="0" w:color="auto"/>
                                    <w:right w:val="none" w:sz="0" w:space="0" w:color="auto"/>
                                  </w:divBdr>
                                </w:div>
                                <w:div w:id="1588028850">
                                  <w:marLeft w:val="0"/>
                                  <w:marRight w:val="0"/>
                                  <w:marTop w:val="0"/>
                                  <w:marBottom w:val="0"/>
                                  <w:divBdr>
                                    <w:top w:val="none" w:sz="0" w:space="0" w:color="auto"/>
                                    <w:left w:val="none" w:sz="0" w:space="0" w:color="auto"/>
                                    <w:bottom w:val="none" w:sz="0" w:space="0" w:color="auto"/>
                                    <w:right w:val="none" w:sz="0" w:space="0" w:color="auto"/>
                                  </w:divBdr>
                                </w:div>
                                <w:div w:id="214124979">
                                  <w:marLeft w:val="0"/>
                                  <w:marRight w:val="0"/>
                                  <w:marTop w:val="0"/>
                                  <w:marBottom w:val="0"/>
                                  <w:divBdr>
                                    <w:top w:val="none" w:sz="0" w:space="0" w:color="auto"/>
                                    <w:left w:val="none" w:sz="0" w:space="0" w:color="auto"/>
                                    <w:bottom w:val="none" w:sz="0" w:space="0" w:color="auto"/>
                                    <w:right w:val="none" w:sz="0" w:space="0" w:color="auto"/>
                                  </w:divBdr>
                                </w:div>
                                <w:div w:id="117064301">
                                  <w:marLeft w:val="0"/>
                                  <w:marRight w:val="0"/>
                                  <w:marTop w:val="0"/>
                                  <w:marBottom w:val="0"/>
                                  <w:divBdr>
                                    <w:top w:val="none" w:sz="0" w:space="0" w:color="auto"/>
                                    <w:left w:val="none" w:sz="0" w:space="0" w:color="auto"/>
                                    <w:bottom w:val="none" w:sz="0" w:space="0" w:color="auto"/>
                                    <w:right w:val="none" w:sz="0" w:space="0" w:color="auto"/>
                                  </w:divBdr>
                                </w:div>
                                <w:div w:id="1726643306">
                                  <w:marLeft w:val="0"/>
                                  <w:marRight w:val="0"/>
                                  <w:marTop w:val="0"/>
                                  <w:marBottom w:val="0"/>
                                  <w:divBdr>
                                    <w:top w:val="none" w:sz="0" w:space="0" w:color="auto"/>
                                    <w:left w:val="none" w:sz="0" w:space="0" w:color="auto"/>
                                    <w:bottom w:val="none" w:sz="0" w:space="0" w:color="auto"/>
                                    <w:right w:val="none" w:sz="0" w:space="0" w:color="auto"/>
                                  </w:divBdr>
                                </w:div>
                                <w:div w:id="195120934">
                                  <w:marLeft w:val="0"/>
                                  <w:marRight w:val="0"/>
                                  <w:marTop w:val="0"/>
                                  <w:marBottom w:val="0"/>
                                  <w:divBdr>
                                    <w:top w:val="none" w:sz="0" w:space="0" w:color="auto"/>
                                    <w:left w:val="none" w:sz="0" w:space="0" w:color="auto"/>
                                    <w:bottom w:val="none" w:sz="0" w:space="0" w:color="auto"/>
                                    <w:right w:val="none" w:sz="0" w:space="0" w:color="auto"/>
                                  </w:divBdr>
                                </w:div>
                                <w:div w:id="19280297">
                                  <w:marLeft w:val="0"/>
                                  <w:marRight w:val="0"/>
                                  <w:marTop w:val="0"/>
                                  <w:marBottom w:val="0"/>
                                  <w:divBdr>
                                    <w:top w:val="none" w:sz="0" w:space="0" w:color="auto"/>
                                    <w:left w:val="none" w:sz="0" w:space="0" w:color="auto"/>
                                    <w:bottom w:val="none" w:sz="0" w:space="0" w:color="auto"/>
                                    <w:right w:val="none" w:sz="0" w:space="0" w:color="auto"/>
                                  </w:divBdr>
                                </w:div>
                                <w:div w:id="728530482">
                                  <w:marLeft w:val="0"/>
                                  <w:marRight w:val="0"/>
                                  <w:marTop w:val="0"/>
                                  <w:marBottom w:val="0"/>
                                  <w:divBdr>
                                    <w:top w:val="none" w:sz="0" w:space="0" w:color="auto"/>
                                    <w:left w:val="none" w:sz="0" w:space="0" w:color="auto"/>
                                    <w:bottom w:val="none" w:sz="0" w:space="0" w:color="auto"/>
                                    <w:right w:val="none" w:sz="0" w:space="0" w:color="auto"/>
                                  </w:divBdr>
                                </w:div>
                                <w:div w:id="167772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208827">
                      <w:marLeft w:val="0"/>
                      <w:marRight w:val="0"/>
                      <w:marTop w:val="0"/>
                      <w:marBottom w:val="0"/>
                      <w:divBdr>
                        <w:top w:val="none" w:sz="0" w:space="0" w:color="auto"/>
                        <w:left w:val="none" w:sz="0" w:space="0" w:color="auto"/>
                        <w:bottom w:val="none" w:sz="0" w:space="0" w:color="auto"/>
                        <w:right w:val="none" w:sz="0" w:space="0" w:color="auto"/>
                      </w:divBdr>
                      <w:divsChild>
                        <w:div w:id="269364728">
                          <w:marLeft w:val="0"/>
                          <w:marRight w:val="0"/>
                          <w:marTop w:val="0"/>
                          <w:marBottom w:val="0"/>
                          <w:divBdr>
                            <w:top w:val="none" w:sz="0" w:space="0" w:color="auto"/>
                            <w:left w:val="none" w:sz="0" w:space="0" w:color="auto"/>
                            <w:bottom w:val="none" w:sz="0" w:space="0" w:color="auto"/>
                            <w:right w:val="none" w:sz="0" w:space="0" w:color="auto"/>
                          </w:divBdr>
                          <w:divsChild>
                            <w:div w:id="1964995392">
                              <w:marLeft w:val="0"/>
                              <w:marRight w:val="0"/>
                              <w:marTop w:val="0"/>
                              <w:marBottom w:val="0"/>
                              <w:divBdr>
                                <w:top w:val="none" w:sz="0" w:space="0" w:color="auto"/>
                                <w:left w:val="none" w:sz="0" w:space="0" w:color="auto"/>
                                <w:bottom w:val="none" w:sz="0" w:space="0" w:color="auto"/>
                                <w:right w:val="none" w:sz="0" w:space="0" w:color="auto"/>
                              </w:divBdr>
                              <w:divsChild>
                                <w:div w:id="11371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137132">
                  <w:marLeft w:val="75"/>
                  <w:marRight w:val="75"/>
                  <w:marTop w:val="0"/>
                  <w:marBottom w:val="0"/>
                  <w:divBdr>
                    <w:top w:val="none" w:sz="0" w:space="0" w:color="auto"/>
                    <w:left w:val="none" w:sz="0" w:space="0" w:color="auto"/>
                    <w:bottom w:val="none" w:sz="0" w:space="0" w:color="auto"/>
                    <w:right w:val="none" w:sz="0" w:space="0" w:color="auto"/>
                  </w:divBdr>
                  <w:divsChild>
                    <w:div w:id="70198541">
                      <w:marLeft w:val="0"/>
                      <w:marRight w:val="0"/>
                      <w:marTop w:val="0"/>
                      <w:marBottom w:val="0"/>
                      <w:divBdr>
                        <w:top w:val="none" w:sz="0" w:space="0" w:color="auto"/>
                        <w:left w:val="none" w:sz="0" w:space="0" w:color="auto"/>
                        <w:bottom w:val="none" w:sz="0" w:space="0" w:color="auto"/>
                        <w:right w:val="none" w:sz="0" w:space="0" w:color="auto"/>
                      </w:divBdr>
                    </w:div>
                  </w:divsChild>
                </w:div>
                <w:div w:id="475606239">
                  <w:marLeft w:val="0"/>
                  <w:marRight w:val="0"/>
                  <w:marTop w:val="0"/>
                  <w:marBottom w:val="0"/>
                  <w:divBdr>
                    <w:top w:val="single" w:sz="6" w:space="11" w:color="ABABAB"/>
                    <w:left w:val="single" w:sz="6" w:space="16" w:color="ABABAB"/>
                    <w:bottom w:val="single" w:sz="6" w:space="11" w:color="ABABAB"/>
                    <w:right w:val="single" w:sz="6" w:space="16" w:color="ABABAB"/>
                  </w:divBdr>
                  <w:divsChild>
                    <w:div w:id="495144836">
                      <w:marLeft w:val="0"/>
                      <w:marRight w:val="0"/>
                      <w:marTop w:val="0"/>
                      <w:marBottom w:val="0"/>
                      <w:divBdr>
                        <w:top w:val="none" w:sz="0" w:space="0" w:color="auto"/>
                        <w:left w:val="none" w:sz="0" w:space="0" w:color="auto"/>
                        <w:bottom w:val="none" w:sz="0" w:space="0" w:color="auto"/>
                        <w:right w:val="none" w:sz="0" w:space="0" w:color="auto"/>
                      </w:divBdr>
                    </w:div>
                    <w:div w:id="631013052">
                      <w:marLeft w:val="0"/>
                      <w:marRight w:val="0"/>
                      <w:marTop w:val="0"/>
                      <w:marBottom w:val="0"/>
                      <w:divBdr>
                        <w:top w:val="none" w:sz="0" w:space="0" w:color="auto"/>
                        <w:left w:val="none" w:sz="0" w:space="0" w:color="auto"/>
                        <w:bottom w:val="none" w:sz="0" w:space="0" w:color="auto"/>
                        <w:right w:val="none" w:sz="0" w:space="0" w:color="auto"/>
                      </w:divBdr>
                    </w:div>
                    <w:div w:id="514271756">
                      <w:marLeft w:val="0"/>
                      <w:marRight w:val="0"/>
                      <w:marTop w:val="0"/>
                      <w:marBottom w:val="0"/>
                      <w:divBdr>
                        <w:top w:val="none" w:sz="0" w:space="0" w:color="auto"/>
                        <w:left w:val="none" w:sz="0" w:space="0" w:color="auto"/>
                        <w:bottom w:val="none" w:sz="0" w:space="0" w:color="auto"/>
                        <w:right w:val="none" w:sz="0" w:space="0" w:color="auto"/>
                      </w:divBdr>
                    </w:div>
                  </w:divsChild>
                </w:div>
                <w:div w:id="1153909770">
                  <w:marLeft w:val="0"/>
                  <w:marRight w:val="0"/>
                  <w:marTop w:val="0"/>
                  <w:marBottom w:val="0"/>
                  <w:divBdr>
                    <w:top w:val="none" w:sz="0" w:space="0" w:color="auto"/>
                    <w:left w:val="none" w:sz="0" w:space="0" w:color="auto"/>
                    <w:bottom w:val="none" w:sz="0" w:space="0" w:color="auto"/>
                    <w:right w:val="none" w:sz="0" w:space="0" w:color="auto"/>
                  </w:divBdr>
                  <w:divsChild>
                    <w:div w:id="1872693654">
                      <w:marLeft w:val="0"/>
                      <w:marRight w:val="0"/>
                      <w:marTop w:val="0"/>
                      <w:marBottom w:val="0"/>
                      <w:divBdr>
                        <w:top w:val="none" w:sz="0" w:space="0" w:color="auto"/>
                        <w:left w:val="none" w:sz="0" w:space="0" w:color="auto"/>
                        <w:bottom w:val="none" w:sz="0" w:space="0" w:color="auto"/>
                        <w:right w:val="none" w:sz="0" w:space="0" w:color="auto"/>
                      </w:divBdr>
                    </w:div>
                  </w:divsChild>
                </w:div>
                <w:div w:id="1029065934">
                  <w:marLeft w:val="0"/>
                  <w:marRight w:val="0"/>
                  <w:marTop w:val="0"/>
                  <w:marBottom w:val="0"/>
                  <w:divBdr>
                    <w:top w:val="none" w:sz="0" w:space="0" w:color="auto"/>
                    <w:left w:val="none" w:sz="0" w:space="0" w:color="auto"/>
                    <w:bottom w:val="none" w:sz="0" w:space="0" w:color="auto"/>
                    <w:right w:val="none" w:sz="0" w:space="0" w:color="auto"/>
                  </w:divBdr>
                </w:div>
                <w:div w:id="412507200">
                  <w:marLeft w:val="0"/>
                  <w:marRight w:val="0"/>
                  <w:marTop w:val="0"/>
                  <w:marBottom w:val="0"/>
                  <w:divBdr>
                    <w:top w:val="none" w:sz="0" w:space="0" w:color="auto"/>
                    <w:left w:val="none" w:sz="0" w:space="0" w:color="auto"/>
                    <w:bottom w:val="none" w:sz="0" w:space="0" w:color="auto"/>
                    <w:right w:val="none" w:sz="0" w:space="0" w:color="auto"/>
                  </w:divBdr>
                </w:div>
                <w:div w:id="533077773">
                  <w:marLeft w:val="0"/>
                  <w:marRight w:val="0"/>
                  <w:marTop w:val="0"/>
                  <w:marBottom w:val="0"/>
                  <w:divBdr>
                    <w:top w:val="none" w:sz="0" w:space="0" w:color="auto"/>
                    <w:left w:val="none" w:sz="0" w:space="0" w:color="auto"/>
                    <w:bottom w:val="none" w:sz="0" w:space="0" w:color="auto"/>
                    <w:right w:val="none" w:sz="0" w:space="0" w:color="auto"/>
                  </w:divBdr>
                </w:div>
                <w:div w:id="399645363">
                  <w:marLeft w:val="150"/>
                  <w:marRight w:val="150"/>
                  <w:marTop w:val="150"/>
                  <w:marBottom w:val="150"/>
                  <w:divBdr>
                    <w:top w:val="none" w:sz="0" w:space="0" w:color="auto"/>
                    <w:left w:val="none" w:sz="0" w:space="0" w:color="auto"/>
                    <w:bottom w:val="none" w:sz="0" w:space="0" w:color="auto"/>
                    <w:right w:val="none" w:sz="0" w:space="0" w:color="auto"/>
                  </w:divBdr>
                  <w:divsChild>
                    <w:div w:id="1269238044">
                      <w:marLeft w:val="0"/>
                      <w:marRight w:val="0"/>
                      <w:marTop w:val="0"/>
                      <w:marBottom w:val="0"/>
                      <w:divBdr>
                        <w:top w:val="none" w:sz="0" w:space="0" w:color="auto"/>
                        <w:left w:val="none" w:sz="0" w:space="0" w:color="auto"/>
                        <w:bottom w:val="none" w:sz="0" w:space="0" w:color="auto"/>
                        <w:right w:val="none" w:sz="0" w:space="0" w:color="auto"/>
                      </w:divBdr>
                      <w:divsChild>
                        <w:div w:id="781800679">
                          <w:marLeft w:val="0"/>
                          <w:marRight w:val="0"/>
                          <w:marTop w:val="0"/>
                          <w:marBottom w:val="0"/>
                          <w:divBdr>
                            <w:top w:val="none" w:sz="0" w:space="0" w:color="auto"/>
                            <w:left w:val="none" w:sz="0" w:space="0" w:color="auto"/>
                            <w:bottom w:val="none" w:sz="0" w:space="0" w:color="auto"/>
                            <w:right w:val="none" w:sz="0" w:space="0" w:color="auto"/>
                          </w:divBdr>
                          <w:divsChild>
                            <w:div w:id="1010639841">
                              <w:marLeft w:val="0"/>
                              <w:marRight w:val="0"/>
                              <w:marTop w:val="0"/>
                              <w:marBottom w:val="0"/>
                              <w:divBdr>
                                <w:top w:val="none" w:sz="0" w:space="0" w:color="auto"/>
                                <w:left w:val="none" w:sz="0" w:space="0" w:color="auto"/>
                                <w:bottom w:val="none" w:sz="0" w:space="0" w:color="auto"/>
                                <w:right w:val="none" w:sz="0" w:space="0" w:color="auto"/>
                              </w:divBdr>
                            </w:div>
                            <w:div w:id="186793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2622">
                      <w:marLeft w:val="0"/>
                      <w:marRight w:val="0"/>
                      <w:marTop w:val="0"/>
                      <w:marBottom w:val="0"/>
                      <w:divBdr>
                        <w:top w:val="none" w:sz="0" w:space="0" w:color="auto"/>
                        <w:left w:val="none" w:sz="0" w:space="0" w:color="auto"/>
                        <w:bottom w:val="none" w:sz="0" w:space="0" w:color="auto"/>
                        <w:right w:val="none" w:sz="0" w:space="0" w:color="auto"/>
                      </w:divBdr>
                      <w:divsChild>
                        <w:div w:id="776560412">
                          <w:marLeft w:val="0"/>
                          <w:marRight w:val="0"/>
                          <w:marTop w:val="0"/>
                          <w:marBottom w:val="0"/>
                          <w:divBdr>
                            <w:top w:val="none" w:sz="0" w:space="0" w:color="auto"/>
                            <w:left w:val="none" w:sz="0" w:space="0" w:color="auto"/>
                            <w:bottom w:val="none" w:sz="0" w:space="0" w:color="auto"/>
                            <w:right w:val="none" w:sz="0" w:space="0" w:color="auto"/>
                          </w:divBdr>
                          <w:divsChild>
                            <w:div w:id="2069765518">
                              <w:marLeft w:val="0"/>
                              <w:marRight w:val="0"/>
                              <w:marTop w:val="0"/>
                              <w:marBottom w:val="0"/>
                              <w:divBdr>
                                <w:top w:val="none" w:sz="0" w:space="0" w:color="auto"/>
                                <w:left w:val="none" w:sz="0" w:space="0" w:color="auto"/>
                                <w:bottom w:val="none" w:sz="0" w:space="0" w:color="auto"/>
                                <w:right w:val="none" w:sz="0" w:space="0" w:color="auto"/>
                              </w:divBdr>
                            </w:div>
                            <w:div w:id="1822572259">
                              <w:marLeft w:val="0"/>
                              <w:marRight w:val="0"/>
                              <w:marTop w:val="0"/>
                              <w:marBottom w:val="0"/>
                              <w:divBdr>
                                <w:top w:val="none" w:sz="0" w:space="0" w:color="auto"/>
                                <w:left w:val="none" w:sz="0" w:space="0" w:color="auto"/>
                                <w:bottom w:val="none" w:sz="0" w:space="0" w:color="auto"/>
                                <w:right w:val="none" w:sz="0" w:space="0" w:color="auto"/>
                              </w:divBdr>
                            </w:div>
                            <w:div w:id="62943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638221">
                      <w:marLeft w:val="0"/>
                      <w:marRight w:val="0"/>
                      <w:marTop w:val="0"/>
                      <w:marBottom w:val="0"/>
                      <w:divBdr>
                        <w:top w:val="none" w:sz="0" w:space="0" w:color="auto"/>
                        <w:left w:val="none" w:sz="0" w:space="0" w:color="auto"/>
                        <w:bottom w:val="none" w:sz="0" w:space="0" w:color="auto"/>
                        <w:right w:val="none" w:sz="0" w:space="0" w:color="auto"/>
                      </w:divBdr>
                      <w:divsChild>
                        <w:div w:id="1654218154">
                          <w:marLeft w:val="0"/>
                          <w:marRight w:val="0"/>
                          <w:marTop w:val="0"/>
                          <w:marBottom w:val="0"/>
                          <w:divBdr>
                            <w:top w:val="none" w:sz="0" w:space="0" w:color="auto"/>
                            <w:left w:val="none" w:sz="0" w:space="0" w:color="auto"/>
                            <w:bottom w:val="none" w:sz="0" w:space="0" w:color="auto"/>
                            <w:right w:val="none" w:sz="0" w:space="0" w:color="auto"/>
                          </w:divBdr>
                        </w:div>
                        <w:div w:id="19053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84556">
                  <w:marLeft w:val="150"/>
                  <w:marRight w:val="150"/>
                  <w:marTop w:val="150"/>
                  <w:marBottom w:val="150"/>
                  <w:divBdr>
                    <w:top w:val="none" w:sz="0" w:space="0" w:color="auto"/>
                    <w:left w:val="none" w:sz="0" w:space="0" w:color="auto"/>
                    <w:bottom w:val="none" w:sz="0" w:space="0" w:color="auto"/>
                    <w:right w:val="none" w:sz="0" w:space="0" w:color="auto"/>
                  </w:divBdr>
                  <w:divsChild>
                    <w:div w:id="1331103153">
                      <w:marLeft w:val="0"/>
                      <w:marRight w:val="0"/>
                      <w:marTop w:val="0"/>
                      <w:marBottom w:val="0"/>
                      <w:divBdr>
                        <w:top w:val="none" w:sz="0" w:space="0" w:color="auto"/>
                        <w:left w:val="none" w:sz="0" w:space="0" w:color="auto"/>
                        <w:bottom w:val="none" w:sz="0" w:space="0" w:color="auto"/>
                        <w:right w:val="none" w:sz="0" w:space="0" w:color="auto"/>
                      </w:divBdr>
                      <w:divsChild>
                        <w:div w:id="1636370158">
                          <w:marLeft w:val="0"/>
                          <w:marRight w:val="0"/>
                          <w:marTop w:val="0"/>
                          <w:marBottom w:val="0"/>
                          <w:divBdr>
                            <w:top w:val="none" w:sz="0" w:space="0" w:color="auto"/>
                            <w:left w:val="none" w:sz="0" w:space="0" w:color="auto"/>
                            <w:bottom w:val="none" w:sz="0" w:space="0" w:color="auto"/>
                            <w:right w:val="none" w:sz="0" w:space="0" w:color="auto"/>
                          </w:divBdr>
                        </w:div>
                      </w:divsChild>
                    </w:div>
                    <w:div w:id="92015812">
                      <w:marLeft w:val="0"/>
                      <w:marRight w:val="0"/>
                      <w:marTop w:val="0"/>
                      <w:marBottom w:val="0"/>
                      <w:divBdr>
                        <w:top w:val="none" w:sz="0" w:space="0" w:color="auto"/>
                        <w:left w:val="none" w:sz="0" w:space="0" w:color="auto"/>
                        <w:bottom w:val="none" w:sz="0" w:space="0" w:color="auto"/>
                        <w:right w:val="none" w:sz="0" w:space="0" w:color="auto"/>
                      </w:divBdr>
                      <w:divsChild>
                        <w:div w:id="192382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885552">
      <w:bodyDiv w:val="1"/>
      <w:marLeft w:val="0"/>
      <w:marRight w:val="0"/>
      <w:marTop w:val="0"/>
      <w:marBottom w:val="0"/>
      <w:divBdr>
        <w:top w:val="none" w:sz="0" w:space="0" w:color="auto"/>
        <w:left w:val="none" w:sz="0" w:space="0" w:color="auto"/>
        <w:bottom w:val="none" w:sz="0" w:space="0" w:color="auto"/>
        <w:right w:val="none" w:sz="0" w:space="0" w:color="auto"/>
      </w:divBdr>
    </w:div>
    <w:div w:id="769858211">
      <w:bodyDiv w:val="1"/>
      <w:marLeft w:val="0"/>
      <w:marRight w:val="0"/>
      <w:marTop w:val="0"/>
      <w:marBottom w:val="0"/>
      <w:divBdr>
        <w:top w:val="none" w:sz="0" w:space="0" w:color="auto"/>
        <w:left w:val="none" w:sz="0" w:space="0" w:color="auto"/>
        <w:bottom w:val="none" w:sz="0" w:space="0" w:color="auto"/>
        <w:right w:val="none" w:sz="0" w:space="0" w:color="auto"/>
      </w:divBdr>
    </w:div>
    <w:div w:id="778334046">
      <w:bodyDiv w:val="1"/>
      <w:marLeft w:val="0"/>
      <w:marRight w:val="0"/>
      <w:marTop w:val="0"/>
      <w:marBottom w:val="0"/>
      <w:divBdr>
        <w:top w:val="none" w:sz="0" w:space="0" w:color="auto"/>
        <w:left w:val="none" w:sz="0" w:space="0" w:color="auto"/>
        <w:bottom w:val="none" w:sz="0" w:space="0" w:color="auto"/>
        <w:right w:val="none" w:sz="0" w:space="0" w:color="auto"/>
      </w:divBdr>
    </w:div>
    <w:div w:id="803431244">
      <w:bodyDiv w:val="1"/>
      <w:marLeft w:val="0"/>
      <w:marRight w:val="0"/>
      <w:marTop w:val="0"/>
      <w:marBottom w:val="0"/>
      <w:divBdr>
        <w:top w:val="none" w:sz="0" w:space="0" w:color="auto"/>
        <w:left w:val="none" w:sz="0" w:space="0" w:color="auto"/>
        <w:bottom w:val="none" w:sz="0" w:space="0" w:color="auto"/>
        <w:right w:val="none" w:sz="0" w:space="0" w:color="auto"/>
      </w:divBdr>
    </w:div>
    <w:div w:id="805047329">
      <w:bodyDiv w:val="1"/>
      <w:marLeft w:val="0"/>
      <w:marRight w:val="0"/>
      <w:marTop w:val="0"/>
      <w:marBottom w:val="0"/>
      <w:divBdr>
        <w:top w:val="none" w:sz="0" w:space="0" w:color="auto"/>
        <w:left w:val="none" w:sz="0" w:space="0" w:color="auto"/>
        <w:bottom w:val="none" w:sz="0" w:space="0" w:color="auto"/>
        <w:right w:val="none" w:sz="0" w:space="0" w:color="auto"/>
      </w:divBdr>
    </w:div>
    <w:div w:id="827751480">
      <w:bodyDiv w:val="1"/>
      <w:marLeft w:val="0"/>
      <w:marRight w:val="0"/>
      <w:marTop w:val="0"/>
      <w:marBottom w:val="0"/>
      <w:divBdr>
        <w:top w:val="none" w:sz="0" w:space="0" w:color="auto"/>
        <w:left w:val="none" w:sz="0" w:space="0" w:color="auto"/>
        <w:bottom w:val="none" w:sz="0" w:space="0" w:color="auto"/>
        <w:right w:val="none" w:sz="0" w:space="0" w:color="auto"/>
      </w:divBdr>
    </w:div>
    <w:div w:id="848910406">
      <w:bodyDiv w:val="1"/>
      <w:marLeft w:val="0"/>
      <w:marRight w:val="0"/>
      <w:marTop w:val="0"/>
      <w:marBottom w:val="0"/>
      <w:divBdr>
        <w:top w:val="none" w:sz="0" w:space="0" w:color="auto"/>
        <w:left w:val="none" w:sz="0" w:space="0" w:color="auto"/>
        <w:bottom w:val="none" w:sz="0" w:space="0" w:color="auto"/>
        <w:right w:val="none" w:sz="0" w:space="0" w:color="auto"/>
      </w:divBdr>
    </w:div>
    <w:div w:id="861553690">
      <w:bodyDiv w:val="1"/>
      <w:marLeft w:val="0"/>
      <w:marRight w:val="0"/>
      <w:marTop w:val="0"/>
      <w:marBottom w:val="0"/>
      <w:divBdr>
        <w:top w:val="none" w:sz="0" w:space="0" w:color="auto"/>
        <w:left w:val="none" w:sz="0" w:space="0" w:color="auto"/>
        <w:bottom w:val="none" w:sz="0" w:space="0" w:color="auto"/>
        <w:right w:val="none" w:sz="0" w:space="0" w:color="auto"/>
      </w:divBdr>
      <w:divsChild>
        <w:div w:id="1323967922">
          <w:marLeft w:val="0"/>
          <w:marRight w:val="0"/>
          <w:marTop w:val="0"/>
          <w:marBottom w:val="0"/>
          <w:divBdr>
            <w:top w:val="none" w:sz="0" w:space="0" w:color="auto"/>
            <w:left w:val="none" w:sz="0" w:space="0" w:color="auto"/>
            <w:bottom w:val="none" w:sz="0" w:space="0" w:color="auto"/>
            <w:right w:val="none" w:sz="0" w:space="0" w:color="auto"/>
          </w:divBdr>
          <w:divsChild>
            <w:div w:id="1781879505">
              <w:marLeft w:val="0"/>
              <w:marRight w:val="0"/>
              <w:marTop w:val="0"/>
              <w:marBottom w:val="0"/>
              <w:divBdr>
                <w:top w:val="none" w:sz="0" w:space="0" w:color="auto"/>
                <w:left w:val="none" w:sz="0" w:space="0" w:color="auto"/>
                <w:bottom w:val="none" w:sz="0" w:space="0" w:color="auto"/>
                <w:right w:val="none" w:sz="0" w:space="0" w:color="auto"/>
              </w:divBdr>
              <w:divsChild>
                <w:div w:id="1892496020">
                  <w:marLeft w:val="0"/>
                  <w:marRight w:val="0"/>
                  <w:marTop w:val="0"/>
                  <w:marBottom w:val="0"/>
                  <w:divBdr>
                    <w:top w:val="none" w:sz="0" w:space="0" w:color="auto"/>
                    <w:left w:val="none" w:sz="0" w:space="0" w:color="auto"/>
                    <w:bottom w:val="none" w:sz="0" w:space="0" w:color="auto"/>
                    <w:right w:val="none" w:sz="0" w:space="0" w:color="auto"/>
                  </w:divBdr>
                  <w:divsChild>
                    <w:div w:id="1272710541">
                      <w:marLeft w:val="0"/>
                      <w:marRight w:val="0"/>
                      <w:marTop w:val="0"/>
                      <w:marBottom w:val="0"/>
                      <w:divBdr>
                        <w:top w:val="none" w:sz="0" w:space="0" w:color="auto"/>
                        <w:left w:val="none" w:sz="0" w:space="0" w:color="auto"/>
                        <w:bottom w:val="none" w:sz="0" w:space="0" w:color="auto"/>
                        <w:right w:val="none" w:sz="0" w:space="0" w:color="auto"/>
                      </w:divBdr>
                      <w:divsChild>
                        <w:div w:id="12929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098580">
      <w:bodyDiv w:val="1"/>
      <w:marLeft w:val="0"/>
      <w:marRight w:val="0"/>
      <w:marTop w:val="0"/>
      <w:marBottom w:val="0"/>
      <w:divBdr>
        <w:top w:val="none" w:sz="0" w:space="0" w:color="auto"/>
        <w:left w:val="none" w:sz="0" w:space="0" w:color="auto"/>
        <w:bottom w:val="none" w:sz="0" w:space="0" w:color="auto"/>
        <w:right w:val="none" w:sz="0" w:space="0" w:color="auto"/>
      </w:divBdr>
    </w:div>
    <w:div w:id="908879251">
      <w:bodyDiv w:val="1"/>
      <w:marLeft w:val="0"/>
      <w:marRight w:val="0"/>
      <w:marTop w:val="0"/>
      <w:marBottom w:val="0"/>
      <w:divBdr>
        <w:top w:val="none" w:sz="0" w:space="0" w:color="auto"/>
        <w:left w:val="none" w:sz="0" w:space="0" w:color="auto"/>
        <w:bottom w:val="none" w:sz="0" w:space="0" w:color="auto"/>
        <w:right w:val="none" w:sz="0" w:space="0" w:color="auto"/>
      </w:divBdr>
    </w:div>
    <w:div w:id="924459035">
      <w:bodyDiv w:val="1"/>
      <w:marLeft w:val="0"/>
      <w:marRight w:val="0"/>
      <w:marTop w:val="0"/>
      <w:marBottom w:val="0"/>
      <w:divBdr>
        <w:top w:val="none" w:sz="0" w:space="0" w:color="auto"/>
        <w:left w:val="none" w:sz="0" w:space="0" w:color="auto"/>
        <w:bottom w:val="none" w:sz="0" w:space="0" w:color="auto"/>
        <w:right w:val="none" w:sz="0" w:space="0" w:color="auto"/>
      </w:divBdr>
    </w:div>
    <w:div w:id="934020807">
      <w:bodyDiv w:val="1"/>
      <w:marLeft w:val="0"/>
      <w:marRight w:val="0"/>
      <w:marTop w:val="0"/>
      <w:marBottom w:val="0"/>
      <w:divBdr>
        <w:top w:val="none" w:sz="0" w:space="0" w:color="auto"/>
        <w:left w:val="none" w:sz="0" w:space="0" w:color="auto"/>
        <w:bottom w:val="none" w:sz="0" w:space="0" w:color="auto"/>
        <w:right w:val="none" w:sz="0" w:space="0" w:color="auto"/>
      </w:divBdr>
    </w:div>
    <w:div w:id="940340019">
      <w:bodyDiv w:val="1"/>
      <w:marLeft w:val="0"/>
      <w:marRight w:val="0"/>
      <w:marTop w:val="0"/>
      <w:marBottom w:val="0"/>
      <w:divBdr>
        <w:top w:val="none" w:sz="0" w:space="0" w:color="auto"/>
        <w:left w:val="none" w:sz="0" w:space="0" w:color="auto"/>
        <w:bottom w:val="none" w:sz="0" w:space="0" w:color="auto"/>
        <w:right w:val="none" w:sz="0" w:space="0" w:color="auto"/>
      </w:divBdr>
    </w:div>
    <w:div w:id="940407934">
      <w:bodyDiv w:val="1"/>
      <w:marLeft w:val="0"/>
      <w:marRight w:val="0"/>
      <w:marTop w:val="0"/>
      <w:marBottom w:val="0"/>
      <w:divBdr>
        <w:top w:val="none" w:sz="0" w:space="0" w:color="auto"/>
        <w:left w:val="none" w:sz="0" w:space="0" w:color="auto"/>
        <w:bottom w:val="none" w:sz="0" w:space="0" w:color="auto"/>
        <w:right w:val="none" w:sz="0" w:space="0" w:color="auto"/>
      </w:divBdr>
    </w:div>
    <w:div w:id="946306287">
      <w:bodyDiv w:val="1"/>
      <w:marLeft w:val="0"/>
      <w:marRight w:val="0"/>
      <w:marTop w:val="0"/>
      <w:marBottom w:val="0"/>
      <w:divBdr>
        <w:top w:val="none" w:sz="0" w:space="0" w:color="auto"/>
        <w:left w:val="none" w:sz="0" w:space="0" w:color="auto"/>
        <w:bottom w:val="none" w:sz="0" w:space="0" w:color="auto"/>
        <w:right w:val="none" w:sz="0" w:space="0" w:color="auto"/>
      </w:divBdr>
    </w:div>
    <w:div w:id="1005862233">
      <w:bodyDiv w:val="1"/>
      <w:marLeft w:val="0"/>
      <w:marRight w:val="0"/>
      <w:marTop w:val="0"/>
      <w:marBottom w:val="0"/>
      <w:divBdr>
        <w:top w:val="none" w:sz="0" w:space="0" w:color="auto"/>
        <w:left w:val="none" w:sz="0" w:space="0" w:color="auto"/>
        <w:bottom w:val="none" w:sz="0" w:space="0" w:color="auto"/>
        <w:right w:val="none" w:sz="0" w:space="0" w:color="auto"/>
      </w:divBdr>
    </w:div>
    <w:div w:id="1036079059">
      <w:bodyDiv w:val="1"/>
      <w:marLeft w:val="0"/>
      <w:marRight w:val="0"/>
      <w:marTop w:val="0"/>
      <w:marBottom w:val="0"/>
      <w:divBdr>
        <w:top w:val="none" w:sz="0" w:space="0" w:color="auto"/>
        <w:left w:val="none" w:sz="0" w:space="0" w:color="auto"/>
        <w:bottom w:val="none" w:sz="0" w:space="0" w:color="auto"/>
        <w:right w:val="none" w:sz="0" w:space="0" w:color="auto"/>
      </w:divBdr>
    </w:div>
    <w:div w:id="1054088081">
      <w:bodyDiv w:val="1"/>
      <w:marLeft w:val="0"/>
      <w:marRight w:val="0"/>
      <w:marTop w:val="0"/>
      <w:marBottom w:val="0"/>
      <w:divBdr>
        <w:top w:val="none" w:sz="0" w:space="0" w:color="auto"/>
        <w:left w:val="none" w:sz="0" w:space="0" w:color="auto"/>
        <w:bottom w:val="none" w:sz="0" w:space="0" w:color="auto"/>
        <w:right w:val="none" w:sz="0" w:space="0" w:color="auto"/>
      </w:divBdr>
    </w:div>
    <w:div w:id="1071345214">
      <w:bodyDiv w:val="1"/>
      <w:marLeft w:val="0"/>
      <w:marRight w:val="0"/>
      <w:marTop w:val="0"/>
      <w:marBottom w:val="0"/>
      <w:divBdr>
        <w:top w:val="none" w:sz="0" w:space="0" w:color="auto"/>
        <w:left w:val="none" w:sz="0" w:space="0" w:color="auto"/>
        <w:bottom w:val="none" w:sz="0" w:space="0" w:color="auto"/>
        <w:right w:val="none" w:sz="0" w:space="0" w:color="auto"/>
      </w:divBdr>
    </w:div>
    <w:div w:id="1128166237">
      <w:bodyDiv w:val="1"/>
      <w:marLeft w:val="0"/>
      <w:marRight w:val="0"/>
      <w:marTop w:val="0"/>
      <w:marBottom w:val="0"/>
      <w:divBdr>
        <w:top w:val="none" w:sz="0" w:space="0" w:color="auto"/>
        <w:left w:val="none" w:sz="0" w:space="0" w:color="auto"/>
        <w:bottom w:val="none" w:sz="0" w:space="0" w:color="auto"/>
        <w:right w:val="none" w:sz="0" w:space="0" w:color="auto"/>
      </w:divBdr>
    </w:div>
    <w:div w:id="1141001983">
      <w:bodyDiv w:val="1"/>
      <w:marLeft w:val="0"/>
      <w:marRight w:val="0"/>
      <w:marTop w:val="0"/>
      <w:marBottom w:val="0"/>
      <w:divBdr>
        <w:top w:val="none" w:sz="0" w:space="0" w:color="auto"/>
        <w:left w:val="none" w:sz="0" w:space="0" w:color="auto"/>
        <w:bottom w:val="none" w:sz="0" w:space="0" w:color="auto"/>
        <w:right w:val="none" w:sz="0" w:space="0" w:color="auto"/>
      </w:divBdr>
      <w:divsChild>
        <w:div w:id="1178957457">
          <w:marLeft w:val="0"/>
          <w:marRight w:val="0"/>
          <w:marTop w:val="0"/>
          <w:marBottom w:val="0"/>
          <w:divBdr>
            <w:top w:val="none" w:sz="0" w:space="0" w:color="auto"/>
            <w:left w:val="none" w:sz="0" w:space="0" w:color="auto"/>
            <w:bottom w:val="none" w:sz="0" w:space="0" w:color="auto"/>
            <w:right w:val="none" w:sz="0" w:space="0" w:color="auto"/>
          </w:divBdr>
          <w:divsChild>
            <w:div w:id="1521579465">
              <w:marLeft w:val="0"/>
              <w:marRight w:val="0"/>
              <w:marTop w:val="0"/>
              <w:marBottom w:val="0"/>
              <w:divBdr>
                <w:top w:val="none" w:sz="0" w:space="0" w:color="auto"/>
                <w:left w:val="none" w:sz="0" w:space="0" w:color="auto"/>
                <w:bottom w:val="none" w:sz="0" w:space="0" w:color="auto"/>
                <w:right w:val="none" w:sz="0" w:space="0" w:color="auto"/>
              </w:divBdr>
              <w:divsChild>
                <w:div w:id="406659006">
                  <w:marLeft w:val="0"/>
                  <w:marRight w:val="0"/>
                  <w:marTop w:val="0"/>
                  <w:marBottom w:val="0"/>
                  <w:divBdr>
                    <w:top w:val="none" w:sz="0" w:space="0" w:color="auto"/>
                    <w:left w:val="none" w:sz="0" w:space="0" w:color="auto"/>
                    <w:bottom w:val="none" w:sz="0" w:space="0" w:color="auto"/>
                    <w:right w:val="none" w:sz="0" w:space="0" w:color="auto"/>
                  </w:divBdr>
                  <w:divsChild>
                    <w:div w:id="204755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735962">
      <w:bodyDiv w:val="1"/>
      <w:marLeft w:val="0"/>
      <w:marRight w:val="0"/>
      <w:marTop w:val="0"/>
      <w:marBottom w:val="0"/>
      <w:divBdr>
        <w:top w:val="none" w:sz="0" w:space="0" w:color="auto"/>
        <w:left w:val="none" w:sz="0" w:space="0" w:color="auto"/>
        <w:bottom w:val="none" w:sz="0" w:space="0" w:color="auto"/>
        <w:right w:val="none" w:sz="0" w:space="0" w:color="auto"/>
      </w:divBdr>
    </w:div>
    <w:div w:id="1177647321">
      <w:bodyDiv w:val="1"/>
      <w:marLeft w:val="0"/>
      <w:marRight w:val="0"/>
      <w:marTop w:val="0"/>
      <w:marBottom w:val="0"/>
      <w:divBdr>
        <w:top w:val="none" w:sz="0" w:space="0" w:color="auto"/>
        <w:left w:val="none" w:sz="0" w:space="0" w:color="auto"/>
        <w:bottom w:val="none" w:sz="0" w:space="0" w:color="auto"/>
        <w:right w:val="none" w:sz="0" w:space="0" w:color="auto"/>
      </w:divBdr>
    </w:div>
    <w:div w:id="1246839232">
      <w:bodyDiv w:val="1"/>
      <w:marLeft w:val="0"/>
      <w:marRight w:val="0"/>
      <w:marTop w:val="0"/>
      <w:marBottom w:val="0"/>
      <w:divBdr>
        <w:top w:val="none" w:sz="0" w:space="0" w:color="auto"/>
        <w:left w:val="none" w:sz="0" w:space="0" w:color="auto"/>
        <w:bottom w:val="none" w:sz="0" w:space="0" w:color="auto"/>
        <w:right w:val="none" w:sz="0" w:space="0" w:color="auto"/>
      </w:divBdr>
      <w:divsChild>
        <w:div w:id="1879704691">
          <w:marLeft w:val="0"/>
          <w:marRight w:val="0"/>
          <w:marTop w:val="0"/>
          <w:marBottom w:val="0"/>
          <w:divBdr>
            <w:top w:val="none" w:sz="0" w:space="0" w:color="auto"/>
            <w:left w:val="none" w:sz="0" w:space="0" w:color="auto"/>
            <w:bottom w:val="none" w:sz="0" w:space="0" w:color="auto"/>
            <w:right w:val="none" w:sz="0" w:space="0" w:color="auto"/>
          </w:divBdr>
          <w:divsChild>
            <w:div w:id="573123323">
              <w:marLeft w:val="0"/>
              <w:marRight w:val="0"/>
              <w:marTop w:val="0"/>
              <w:marBottom w:val="0"/>
              <w:divBdr>
                <w:top w:val="none" w:sz="0" w:space="0" w:color="auto"/>
                <w:left w:val="none" w:sz="0" w:space="0" w:color="auto"/>
                <w:bottom w:val="none" w:sz="0" w:space="0" w:color="auto"/>
                <w:right w:val="none" w:sz="0" w:space="0" w:color="auto"/>
              </w:divBdr>
              <w:divsChild>
                <w:div w:id="407004061">
                  <w:marLeft w:val="0"/>
                  <w:marRight w:val="0"/>
                  <w:marTop w:val="0"/>
                  <w:marBottom w:val="0"/>
                  <w:divBdr>
                    <w:top w:val="none" w:sz="0" w:space="0" w:color="auto"/>
                    <w:left w:val="none" w:sz="0" w:space="0" w:color="auto"/>
                    <w:bottom w:val="none" w:sz="0" w:space="0" w:color="auto"/>
                    <w:right w:val="none" w:sz="0" w:space="0" w:color="auto"/>
                  </w:divBdr>
                  <w:divsChild>
                    <w:div w:id="65483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247988">
      <w:bodyDiv w:val="1"/>
      <w:marLeft w:val="0"/>
      <w:marRight w:val="0"/>
      <w:marTop w:val="0"/>
      <w:marBottom w:val="0"/>
      <w:divBdr>
        <w:top w:val="none" w:sz="0" w:space="0" w:color="auto"/>
        <w:left w:val="none" w:sz="0" w:space="0" w:color="auto"/>
        <w:bottom w:val="none" w:sz="0" w:space="0" w:color="auto"/>
        <w:right w:val="none" w:sz="0" w:space="0" w:color="auto"/>
      </w:divBdr>
    </w:div>
    <w:div w:id="1297637114">
      <w:bodyDiv w:val="1"/>
      <w:marLeft w:val="0"/>
      <w:marRight w:val="0"/>
      <w:marTop w:val="0"/>
      <w:marBottom w:val="0"/>
      <w:divBdr>
        <w:top w:val="none" w:sz="0" w:space="0" w:color="auto"/>
        <w:left w:val="none" w:sz="0" w:space="0" w:color="auto"/>
        <w:bottom w:val="none" w:sz="0" w:space="0" w:color="auto"/>
        <w:right w:val="none" w:sz="0" w:space="0" w:color="auto"/>
      </w:divBdr>
    </w:div>
    <w:div w:id="1323654807">
      <w:bodyDiv w:val="1"/>
      <w:marLeft w:val="0"/>
      <w:marRight w:val="0"/>
      <w:marTop w:val="0"/>
      <w:marBottom w:val="0"/>
      <w:divBdr>
        <w:top w:val="none" w:sz="0" w:space="0" w:color="auto"/>
        <w:left w:val="none" w:sz="0" w:space="0" w:color="auto"/>
        <w:bottom w:val="none" w:sz="0" w:space="0" w:color="auto"/>
        <w:right w:val="none" w:sz="0" w:space="0" w:color="auto"/>
      </w:divBdr>
    </w:div>
    <w:div w:id="1360667375">
      <w:bodyDiv w:val="1"/>
      <w:marLeft w:val="0"/>
      <w:marRight w:val="0"/>
      <w:marTop w:val="0"/>
      <w:marBottom w:val="0"/>
      <w:divBdr>
        <w:top w:val="none" w:sz="0" w:space="0" w:color="auto"/>
        <w:left w:val="none" w:sz="0" w:space="0" w:color="auto"/>
        <w:bottom w:val="none" w:sz="0" w:space="0" w:color="auto"/>
        <w:right w:val="none" w:sz="0" w:space="0" w:color="auto"/>
      </w:divBdr>
      <w:divsChild>
        <w:div w:id="761030935">
          <w:marLeft w:val="0"/>
          <w:marRight w:val="0"/>
          <w:marTop w:val="0"/>
          <w:marBottom w:val="0"/>
          <w:divBdr>
            <w:top w:val="none" w:sz="0" w:space="0" w:color="auto"/>
            <w:left w:val="none" w:sz="0" w:space="0" w:color="auto"/>
            <w:bottom w:val="none" w:sz="0" w:space="0" w:color="auto"/>
            <w:right w:val="none" w:sz="0" w:space="0" w:color="auto"/>
          </w:divBdr>
          <w:divsChild>
            <w:div w:id="2130008678">
              <w:marLeft w:val="0"/>
              <w:marRight w:val="0"/>
              <w:marTop w:val="0"/>
              <w:marBottom w:val="0"/>
              <w:divBdr>
                <w:top w:val="none" w:sz="0" w:space="0" w:color="auto"/>
                <w:left w:val="none" w:sz="0" w:space="0" w:color="auto"/>
                <w:bottom w:val="none" w:sz="0" w:space="0" w:color="auto"/>
                <w:right w:val="none" w:sz="0" w:space="0" w:color="auto"/>
              </w:divBdr>
              <w:divsChild>
                <w:div w:id="1274939603">
                  <w:marLeft w:val="0"/>
                  <w:marRight w:val="0"/>
                  <w:marTop w:val="0"/>
                  <w:marBottom w:val="0"/>
                  <w:divBdr>
                    <w:top w:val="none" w:sz="0" w:space="0" w:color="auto"/>
                    <w:left w:val="none" w:sz="0" w:space="0" w:color="auto"/>
                    <w:bottom w:val="none" w:sz="0" w:space="0" w:color="auto"/>
                    <w:right w:val="none" w:sz="0" w:space="0" w:color="auto"/>
                  </w:divBdr>
                  <w:divsChild>
                    <w:div w:id="1957172311">
                      <w:marLeft w:val="1"/>
                      <w:marRight w:val="1"/>
                      <w:marTop w:val="0"/>
                      <w:marBottom w:val="0"/>
                      <w:divBdr>
                        <w:top w:val="none" w:sz="0" w:space="0" w:color="auto"/>
                        <w:left w:val="none" w:sz="0" w:space="0" w:color="auto"/>
                        <w:bottom w:val="none" w:sz="0" w:space="0" w:color="auto"/>
                        <w:right w:val="none" w:sz="0" w:space="0" w:color="auto"/>
                      </w:divBdr>
                      <w:divsChild>
                        <w:div w:id="1293362572">
                          <w:marLeft w:val="0"/>
                          <w:marRight w:val="0"/>
                          <w:marTop w:val="0"/>
                          <w:marBottom w:val="0"/>
                          <w:divBdr>
                            <w:top w:val="none" w:sz="0" w:space="0" w:color="auto"/>
                            <w:left w:val="none" w:sz="0" w:space="0" w:color="auto"/>
                            <w:bottom w:val="none" w:sz="0" w:space="0" w:color="auto"/>
                            <w:right w:val="none" w:sz="0" w:space="0" w:color="auto"/>
                          </w:divBdr>
                          <w:divsChild>
                            <w:div w:id="1475442632">
                              <w:marLeft w:val="0"/>
                              <w:marRight w:val="0"/>
                              <w:marTop w:val="0"/>
                              <w:marBottom w:val="360"/>
                              <w:divBdr>
                                <w:top w:val="none" w:sz="0" w:space="0" w:color="auto"/>
                                <w:left w:val="none" w:sz="0" w:space="0" w:color="auto"/>
                                <w:bottom w:val="none" w:sz="0" w:space="0" w:color="auto"/>
                                <w:right w:val="none" w:sz="0" w:space="0" w:color="auto"/>
                              </w:divBdr>
                              <w:divsChild>
                                <w:div w:id="1693646974">
                                  <w:marLeft w:val="0"/>
                                  <w:marRight w:val="0"/>
                                  <w:marTop w:val="0"/>
                                  <w:marBottom w:val="0"/>
                                  <w:divBdr>
                                    <w:top w:val="none" w:sz="0" w:space="0" w:color="auto"/>
                                    <w:left w:val="none" w:sz="0" w:space="0" w:color="auto"/>
                                    <w:bottom w:val="none" w:sz="0" w:space="0" w:color="auto"/>
                                    <w:right w:val="none" w:sz="0" w:space="0" w:color="auto"/>
                                  </w:divBdr>
                                  <w:divsChild>
                                    <w:div w:id="1429429827">
                                      <w:marLeft w:val="0"/>
                                      <w:marRight w:val="0"/>
                                      <w:marTop w:val="0"/>
                                      <w:marBottom w:val="0"/>
                                      <w:divBdr>
                                        <w:top w:val="none" w:sz="0" w:space="0" w:color="auto"/>
                                        <w:left w:val="none" w:sz="0" w:space="0" w:color="auto"/>
                                        <w:bottom w:val="none" w:sz="0" w:space="0" w:color="auto"/>
                                        <w:right w:val="none" w:sz="0" w:space="0" w:color="auto"/>
                                      </w:divBdr>
                                      <w:divsChild>
                                        <w:div w:id="1911843643">
                                          <w:marLeft w:val="0"/>
                                          <w:marRight w:val="0"/>
                                          <w:marTop w:val="0"/>
                                          <w:marBottom w:val="0"/>
                                          <w:divBdr>
                                            <w:top w:val="none" w:sz="0" w:space="0" w:color="auto"/>
                                            <w:left w:val="none" w:sz="0" w:space="0" w:color="auto"/>
                                            <w:bottom w:val="none" w:sz="0" w:space="0" w:color="auto"/>
                                            <w:right w:val="none" w:sz="0" w:space="0" w:color="auto"/>
                                          </w:divBdr>
                                          <w:divsChild>
                                            <w:div w:id="124584743">
                                              <w:marLeft w:val="0"/>
                                              <w:marRight w:val="0"/>
                                              <w:marTop w:val="0"/>
                                              <w:marBottom w:val="0"/>
                                              <w:divBdr>
                                                <w:top w:val="none" w:sz="0" w:space="0" w:color="auto"/>
                                                <w:left w:val="none" w:sz="0" w:space="0" w:color="auto"/>
                                                <w:bottom w:val="none" w:sz="0" w:space="0" w:color="auto"/>
                                                <w:right w:val="none" w:sz="0" w:space="0" w:color="auto"/>
                                              </w:divBdr>
                                              <w:divsChild>
                                                <w:div w:id="1488010007">
                                                  <w:marLeft w:val="0"/>
                                                  <w:marRight w:val="0"/>
                                                  <w:marTop w:val="0"/>
                                                  <w:marBottom w:val="0"/>
                                                  <w:divBdr>
                                                    <w:top w:val="none" w:sz="0" w:space="0" w:color="auto"/>
                                                    <w:left w:val="none" w:sz="0" w:space="0" w:color="auto"/>
                                                    <w:bottom w:val="none" w:sz="0" w:space="0" w:color="auto"/>
                                                    <w:right w:val="none" w:sz="0" w:space="0" w:color="auto"/>
                                                  </w:divBdr>
                                                  <w:divsChild>
                                                    <w:div w:id="771128151">
                                                      <w:marLeft w:val="360"/>
                                                      <w:marRight w:val="360"/>
                                                      <w:marTop w:val="0"/>
                                                      <w:marBottom w:val="120"/>
                                                      <w:divBdr>
                                                        <w:top w:val="single" w:sz="4" w:space="6" w:color="112449"/>
                                                        <w:left w:val="single" w:sz="4" w:space="6" w:color="112449"/>
                                                        <w:bottom w:val="single" w:sz="4" w:space="6" w:color="112449"/>
                                                        <w:right w:val="single" w:sz="4" w:space="6" w:color="112449"/>
                                                      </w:divBdr>
                                                    </w:div>
                                                  </w:divsChild>
                                                </w:div>
                                              </w:divsChild>
                                            </w:div>
                                          </w:divsChild>
                                        </w:div>
                                      </w:divsChild>
                                    </w:div>
                                  </w:divsChild>
                                </w:div>
                              </w:divsChild>
                            </w:div>
                          </w:divsChild>
                        </w:div>
                      </w:divsChild>
                    </w:div>
                  </w:divsChild>
                </w:div>
              </w:divsChild>
            </w:div>
          </w:divsChild>
        </w:div>
      </w:divsChild>
    </w:div>
    <w:div w:id="1361975394">
      <w:bodyDiv w:val="1"/>
      <w:marLeft w:val="0"/>
      <w:marRight w:val="0"/>
      <w:marTop w:val="0"/>
      <w:marBottom w:val="0"/>
      <w:divBdr>
        <w:top w:val="none" w:sz="0" w:space="0" w:color="auto"/>
        <w:left w:val="none" w:sz="0" w:space="0" w:color="auto"/>
        <w:bottom w:val="none" w:sz="0" w:space="0" w:color="auto"/>
        <w:right w:val="none" w:sz="0" w:space="0" w:color="auto"/>
      </w:divBdr>
    </w:div>
    <w:div w:id="1393502438">
      <w:bodyDiv w:val="1"/>
      <w:marLeft w:val="0"/>
      <w:marRight w:val="0"/>
      <w:marTop w:val="0"/>
      <w:marBottom w:val="0"/>
      <w:divBdr>
        <w:top w:val="none" w:sz="0" w:space="0" w:color="auto"/>
        <w:left w:val="none" w:sz="0" w:space="0" w:color="auto"/>
        <w:bottom w:val="none" w:sz="0" w:space="0" w:color="auto"/>
        <w:right w:val="none" w:sz="0" w:space="0" w:color="auto"/>
      </w:divBdr>
    </w:div>
    <w:div w:id="1399740847">
      <w:bodyDiv w:val="1"/>
      <w:marLeft w:val="0"/>
      <w:marRight w:val="0"/>
      <w:marTop w:val="0"/>
      <w:marBottom w:val="0"/>
      <w:divBdr>
        <w:top w:val="none" w:sz="0" w:space="0" w:color="auto"/>
        <w:left w:val="none" w:sz="0" w:space="0" w:color="auto"/>
        <w:bottom w:val="none" w:sz="0" w:space="0" w:color="auto"/>
        <w:right w:val="none" w:sz="0" w:space="0" w:color="auto"/>
      </w:divBdr>
    </w:div>
    <w:div w:id="1406534678">
      <w:bodyDiv w:val="1"/>
      <w:marLeft w:val="0"/>
      <w:marRight w:val="0"/>
      <w:marTop w:val="0"/>
      <w:marBottom w:val="0"/>
      <w:divBdr>
        <w:top w:val="none" w:sz="0" w:space="0" w:color="auto"/>
        <w:left w:val="none" w:sz="0" w:space="0" w:color="auto"/>
        <w:bottom w:val="none" w:sz="0" w:space="0" w:color="auto"/>
        <w:right w:val="none" w:sz="0" w:space="0" w:color="auto"/>
      </w:divBdr>
    </w:div>
    <w:div w:id="1451894082">
      <w:bodyDiv w:val="1"/>
      <w:marLeft w:val="0"/>
      <w:marRight w:val="0"/>
      <w:marTop w:val="0"/>
      <w:marBottom w:val="0"/>
      <w:divBdr>
        <w:top w:val="none" w:sz="0" w:space="0" w:color="auto"/>
        <w:left w:val="none" w:sz="0" w:space="0" w:color="auto"/>
        <w:bottom w:val="none" w:sz="0" w:space="0" w:color="auto"/>
        <w:right w:val="none" w:sz="0" w:space="0" w:color="auto"/>
      </w:divBdr>
    </w:div>
    <w:div w:id="1469204451">
      <w:bodyDiv w:val="1"/>
      <w:marLeft w:val="0"/>
      <w:marRight w:val="0"/>
      <w:marTop w:val="0"/>
      <w:marBottom w:val="0"/>
      <w:divBdr>
        <w:top w:val="none" w:sz="0" w:space="0" w:color="auto"/>
        <w:left w:val="none" w:sz="0" w:space="0" w:color="auto"/>
        <w:bottom w:val="none" w:sz="0" w:space="0" w:color="auto"/>
        <w:right w:val="none" w:sz="0" w:space="0" w:color="auto"/>
      </w:divBdr>
    </w:div>
    <w:div w:id="1538465885">
      <w:bodyDiv w:val="1"/>
      <w:marLeft w:val="0"/>
      <w:marRight w:val="0"/>
      <w:marTop w:val="0"/>
      <w:marBottom w:val="0"/>
      <w:divBdr>
        <w:top w:val="none" w:sz="0" w:space="0" w:color="auto"/>
        <w:left w:val="none" w:sz="0" w:space="0" w:color="auto"/>
        <w:bottom w:val="none" w:sz="0" w:space="0" w:color="auto"/>
        <w:right w:val="none" w:sz="0" w:space="0" w:color="auto"/>
      </w:divBdr>
    </w:div>
    <w:div w:id="1565796589">
      <w:bodyDiv w:val="1"/>
      <w:marLeft w:val="0"/>
      <w:marRight w:val="0"/>
      <w:marTop w:val="0"/>
      <w:marBottom w:val="0"/>
      <w:divBdr>
        <w:top w:val="none" w:sz="0" w:space="0" w:color="auto"/>
        <w:left w:val="none" w:sz="0" w:space="0" w:color="auto"/>
        <w:bottom w:val="none" w:sz="0" w:space="0" w:color="auto"/>
        <w:right w:val="none" w:sz="0" w:space="0" w:color="auto"/>
      </w:divBdr>
    </w:div>
    <w:div w:id="1566914989">
      <w:bodyDiv w:val="1"/>
      <w:marLeft w:val="0"/>
      <w:marRight w:val="0"/>
      <w:marTop w:val="0"/>
      <w:marBottom w:val="0"/>
      <w:divBdr>
        <w:top w:val="none" w:sz="0" w:space="0" w:color="auto"/>
        <w:left w:val="none" w:sz="0" w:space="0" w:color="auto"/>
        <w:bottom w:val="none" w:sz="0" w:space="0" w:color="auto"/>
        <w:right w:val="none" w:sz="0" w:space="0" w:color="auto"/>
      </w:divBdr>
    </w:div>
    <w:div w:id="1570186608">
      <w:bodyDiv w:val="1"/>
      <w:marLeft w:val="0"/>
      <w:marRight w:val="0"/>
      <w:marTop w:val="0"/>
      <w:marBottom w:val="0"/>
      <w:divBdr>
        <w:top w:val="none" w:sz="0" w:space="0" w:color="auto"/>
        <w:left w:val="none" w:sz="0" w:space="0" w:color="auto"/>
        <w:bottom w:val="none" w:sz="0" w:space="0" w:color="auto"/>
        <w:right w:val="none" w:sz="0" w:space="0" w:color="auto"/>
      </w:divBdr>
    </w:div>
    <w:div w:id="1571845907">
      <w:bodyDiv w:val="1"/>
      <w:marLeft w:val="0"/>
      <w:marRight w:val="0"/>
      <w:marTop w:val="0"/>
      <w:marBottom w:val="0"/>
      <w:divBdr>
        <w:top w:val="none" w:sz="0" w:space="0" w:color="auto"/>
        <w:left w:val="none" w:sz="0" w:space="0" w:color="auto"/>
        <w:bottom w:val="none" w:sz="0" w:space="0" w:color="auto"/>
        <w:right w:val="none" w:sz="0" w:space="0" w:color="auto"/>
      </w:divBdr>
    </w:div>
    <w:div w:id="1575234382">
      <w:bodyDiv w:val="1"/>
      <w:marLeft w:val="0"/>
      <w:marRight w:val="0"/>
      <w:marTop w:val="0"/>
      <w:marBottom w:val="0"/>
      <w:divBdr>
        <w:top w:val="none" w:sz="0" w:space="0" w:color="auto"/>
        <w:left w:val="none" w:sz="0" w:space="0" w:color="auto"/>
        <w:bottom w:val="none" w:sz="0" w:space="0" w:color="auto"/>
        <w:right w:val="none" w:sz="0" w:space="0" w:color="auto"/>
      </w:divBdr>
    </w:div>
    <w:div w:id="1596091642">
      <w:bodyDiv w:val="1"/>
      <w:marLeft w:val="0"/>
      <w:marRight w:val="0"/>
      <w:marTop w:val="0"/>
      <w:marBottom w:val="0"/>
      <w:divBdr>
        <w:top w:val="none" w:sz="0" w:space="0" w:color="auto"/>
        <w:left w:val="none" w:sz="0" w:space="0" w:color="auto"/>
        <w:bottom w:val="none" w:sz="0" w:space="0" w:color="auto"/>
        <w:right w:val="none" w:sz="0" w:space="0" w:color="auto"/>
      </w:divBdr>
      <w:divsChild>
        <w:div w:id="1144204544">
          <w:marLeft w:val="0"/>
          <w:marRight w:val="0"/>
          <w:marTop w:val="0"/>
          <w:marBottom w:val="0"/>
          <w:divBdr>
            <w:top w:val="none" w:sz="0" w:space="0" w:color="auto"/>
            <w:left w:val="none" w:sz="0" w:space="0" w:color="auto"/>
            <w:bottom w:val="none" w:sz="0" w:space="0" w:color="auto"/>
            <w:right w:val="none" w:sz="0" w:space="0" w:color="auto"/>
          </w:divBdr>
          <w:divsChild>
            <w:div w:id="1381202507">
              <w:marLeft w:val="0"/>
              <w:marRight w:val="0"/>
              <w:marTop w:val="0"/>
              <w:marBottom w:val="0"/>
              <w:divBdr>
                <w:top w:val="none" w:sz="0" w:space="0" w:color="auto"/>
                <w:left w:val="none" w:sz="0" w:space="0" w:color="auto"/>
                <w:bottom w:val="none" w:sz="0" w:space="0" w:color="auto"/>
                <w:right w:val="none" w:sz="0" w:space="0" w:color="auto"/>
              </w:divBdr>
              <w:divsChild>
                <w:div w:id="992757433">
                  <w:marLeft w:val="0"/>
                  <w:marRight w:val="0"/>
                  <w:marTop w:val="0"/>
                  <w:marBottom w:val="0"/>
                  <w:divBdr>
                    <w:top w:val="none" w:sz="0" w:space="0" w:color="auto"/>
                    <w:left w:val="none" w:sz="0" w:space="0" w:color="auto"/>
                    <w:bottom w:val="none" w:sz="0" w:space="0" w:color="auto"/>
                    <w:right w:val="none" w:sz="0" w:space="0" w:color="auto"/>
                  </w:divBdr>
                  <w:divsChild>
                    <w:div w:id="106163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285697">
      <w:bodyDiv w:val="1"/>
      <w:marLeft w:val="0"/>
      <w:marRight w:val="0"/>
      <w:marTop w:val="0"/>
      <w:marBottom w:val="0"/>
      <w:divBdr>
        <w:top w:val="none" w:sz="0" w:space="0" w:color="auto"/>
        <w:left w:val="none" w:sz="0" w:space="0" w:color="auto"/>
        <w:bottom w:val="none" w:sz="0" w:space="0" w:color="auto"/>
        <w:right w:val="none" w:sz="0" w:space="0" w:color="auto"/>
      </w:divBdr>
    </w:div>
    <w:div w:id="1611010748">
      <w:bodyDiv w:val="1"/>
      <w:marLeft w:val="0"/>
      <w:marRight w:val="0"/>
      <w:marTop w:val="0"/>
      <w:marBottom w:val="0"/>
      <w:divBdr>
        <w:top w:val="none" w:sz="0" w:space="0" w:color="auto"/>
        <w:left w:val="none" w:sz="0" w:space="0" w:color="auto"/>
        <w:bottom w:val="none" w:sz="0" w:space="0" w:color="auto"/>
        <w:right w:val="none" w:sz="0" w:space="0" w:color="auto"/>
      </w:divBdr>
    </w:div>
    <w:div w:id="1620455572">
      <w:bodyDiv w:val="1"/>
      <w:marLeft w:val="0"/>
      <w:marRight w:val="0"/>
      <w:marTop w:val="0"/>
      <w:marBottom w:val="0"/>
      <w:divBdr>
        <w:top w:val="none" w:sz="0" w:space="0" w:color="auto"/>
        <w:left w:val="none" w:sz="0" w:space="0" w:color="auto"/>
        <w:bottom w:val="none" w:sz="0" w:space="0" w:color="auto"/>
        <w:right w:val="none" w:sz="0" w:space="0" w:color="auto"/>
      </w:divBdr>
    </w:div>
    <w:div w:id="1622880536">
      <w:bodyDiv w:val="1"/>
      <w:marLeft w:val="0"/>
      <w:marRight w:val="0"/>
      <w:marTop w:val="0"/>
      <w:marBottom w:val="0"/>
      <w:divBdr>
        <w:top w:val="none" w:sz="0" w:space="0" w:color="auto"/>
        <w:left w:val="none" w:sz="0" w:space="0" w:color="auto"/>
        <w:bottom w:val="none" w:sz="0" w:space="0" w:color="auto"/>
        <w:right w:val="none" w:sz="0" w:space="0" w:color="auto"/>
      </w:divBdr>
    </w:div>
    <w:div w:id="1635022007">
      <w:bodyDiv w:val="1"/>
      <w:marLeft w:val="0"/>
      <w:marRight w:val="0"/>
      <w:marTop w:val="0"/>
      <w:marBottom w:val="0"/>
      <w:divBdr>
        <w:top w:val="none" w:sz="0" w:space="0" w:color="auto"/>
        <w:left w:val="none" w:sz="0" w:space="0" w:color="auto"/>
        <w:bottom w:val="none" w:sz="0" w:space="0" w:color="auto"/>
        <w:right w:val="none" w:sz="0" w:space="0" w:color="auto"/>
      </w:divBdr>
    </w:div>
    <w:div w:id="1695841004">
      <w:bodyDiv w:val="1"/>
      <w:marLeft w:val="0"/>
      <w:marRight w:val="0"/>
      <w:marTop w:val="0"/>
      <w:marBottom w:val="0"/>
      <w:divBdr>
        <w:top w:val="none" w:sz="0" w:space="0" w:color="auto"/>
        <w:left w:val="none" w:sz="0" w:space="0" w:color="auto"/>
        <w:bottom w:val="none" w:sz="0" w:space="0" w:color="auto"/>
        <w:right w:val="none" w:sz="0" w:space="0" w:color="auto"/>
      </w:divBdr>
    </w:div>
    <w:div w:id="1705325520">
      <w:bodyDiv w:val="1"/>
      <w:marLeft w:val="0"/>
      <w:marRight w:val="0"/>
      <w:marTop w:val="0"/>
      <w:marBottom w:val="0"/>
      <w:divBdr>
        <w:top w:val="none" w:sz="0" w:space="0" w:color="auto"/>
        <w:left w:val="none" w:sz="0" w:space="0" w:color="auto"/>
        <w:bottom w:val="none" w:sz="0" w:space="0" w:color="auto"/>
        <w:right w:val="none" w:sz="0" w:space="0" w:color="auto"/>
      </w:divBdr>
    </w:div>
    <w:div w:id="1721437867">
      <w:bodyDiv w:val="1"/>
      <w:marLeft w:val="0"/>
      <w:marRight w:val="0"/>
      <w:marTop w:val="0"/>
      <w:marBottom w:val="0"/>
      <w:divBdr>
        <w:top w:val="none" w:sz="0" w:space="0" w:color="auto"/>
        <w:left w:val="none" w:sz="0" w:space="0" w:color="auto"/>
        <w:bottom w:val="none" w:sz="0" w:space="0" w:color="auto"/>
        <w:right w:val="none" w:sz="0" w:space="0" w:color="auto"/>
      </w:divBdr>
    </w:div>
    <w:div w:id="1732079156">
      <w:bodyDiv w:val="1"/>
      <w:marLeft w:val="0"/>
      <w:marRight w:val="0"/>
      <w:marTop w:val="0"/>
      <w:marBottom w:val="0"/>
      <w:divBdr>
        <w:top w:val="none" w:sz="0" w:space="0" w:color="auto"/>
        <w:left w:val="none" w:sz="0" w:space="0" w:color="auto"/>
        <w:bottom w:val="none" w:sz="0" w:space="0" w:color="auto"/>
        <w:right w:val="none" w:sz="0" w:space="0" w:color="auto"/>
      </w:divBdr>
    </w:div>
    <w:div w:id="1735398032">
      <w:bodyDiv w:val="1"/>
      <w:marLeft w:val="0"/>
      <w:marRight w:val="0"/>
      <w:marTop w:val="0"/>
      <w:marBottom w:val="0"/>
      <w:divBdr>
        <w:top w:val="none" w:sz="0" w:space="0" w:color="auto"/>
        <w:left w:val="none" w:sz="0" w:space="0" w:color="auto"/>
        <w:bottom w:val="none" w:sz="0" w:space="0" w:color="auto"/>
        <w:right w:val="none" w:sz="0" w:space="0" w:color="auto"/>
      </w:divBdr>
    </w:div>
    <w:div w:id="1739863659">
      <w:bodyDiv w:val="1"/>
      <w:marLeft w:val="0"/>
      <w:marRight w:val="0"/>
      <w:marTop w:val="0"/>
      <w:marBottom w:val="0"/>
      <w:divBdr>
        <w:top w:val="none" w:sz="0" w:space="0" w:color="auto"/>
        <w:left w:val="none" w:sz="0" w:space="0" w:color="auto"/>
        <w:bottom w:val="none" w:sz="0" w:space="0" w:color="auto"/>
        <w:right w:val="none" w:sz="0" w:space="0" w:color="auto"/>
      </w:divBdr>
    </w:div>
    <w:div w:id="1749503025">
      <w:bodyDiv w:val="1"/>
      <w:marLeft w:val="0"/>
      <w:marRight w:val="0"/>
      <w:marTop w:val="0"/>
      <w:marBottom w:val="0"/>
      <w:divBdr>
        <w:top w:val="none" w:sz="0" w:space="0" w:color="auto"/>
        <w:left w:val="none" w:sz="0" w:space="0" w:color="auto"/>
        <w:bottom w:val="none" w:sz="0" w:space="0" w:color="auto"/>
        <w:right w:val="none" w:sz="0" w:space="0" w:color="auto"/>
      </w:divBdr>
    </w:div>
    <w:div w:id="1757288486">
      <w:bodyDiv w:val="1"/>
      <w:marLeft w:val="0"/>
      <w:marRight w:val="0"/>
      <w:marTop w:val="0"/>
      <w:marBottom w:val="0"/>
      <w:divBdr>
        <w:top w:val="none" w:sz="0" w:space="0" w:color="auto"/>
        <w:left w:val="none" w:sz="0" w:space="0" w:color="auto"/>
        <w:bottom w:val="none" w:sz="0" w:space="0" w:color="auto"/>
        <w:right w:val="none" w:sz="0" w:space="0" w:color="auto"/>
      </w:divBdr>
    </w:div>
    <w:div w:id="1796173025">
      <w:bodyDiv w:val="1"/>
      <w:marLeft w:val="0"/>
      <w:marRight w:val="0"/>
      <w:marTop w:val="0"/>
      <w:marBottom w:val="0"/>
      <w:divBdr>
        <w:top w:val="none" w:sz="0" w:space="0" w:color="auto"/>
        <w:left w:val="none" w:sz="0" w:space="0" w:color="auto"/>
        <w:bottom w:val="none" w:sz="0" w:space="0" w:color="auto"/>
        <w:right w:val="none" w:sz="0" w:space="0" w:color="auto"/>
      </w:divBdr>
    </w:div>
    <w:div w:id="1810396821">
      <w:bodyDiv w:val="1"/>
      <w:marLeft w:val="0"/>
      <w:marRight w:val="0"/>
      <w:marTop w:val="0"/>
      <w:marBottom w:val="0"/>
      <w:divBdr>
        <w:top w:val="none" w:sz="0" w:space="0" w:color="auto"/>
        <w:left w:val="none" w:sz="0" w:space="0" w:color="auto"/>
        <w:bottom w:val="none" w:sz="0" w:space="0" w:color="auto"/>
        <w:right w:val="none" w:sz="0" w:space="0" w:color="auto"/>
      </w:divBdr>
    </w:div>
    <w:div w:id="1847475483">
      <w:bodyDiv w:val="1"/>
      <w:marLeft w:val="0"/>
      <w:marRight w:val="0"/>
      <w:marTop w:val="0"/>
      <w:marBottom w:val="0"/>
      <w:divBdr>
        <w:top w:val="none" w:sz="0" w:space="0" w:color="auto"/>
        <w:left w:val="none" w:sz="0" w:space="0" w:color="auto"/>
        <w:bottom w:val="none" w:sz="0" w:space="0" w:color="auto"/>
        <w:right w:val="none" w:sz="0" w:space="0" w:color="auto"/>
      </w:divBdr>
    </w:div>
    <w:div w:id="1863349581">
      <w:bodyDiv w:val="1"/>
      <w:marLeft w:val="0"/>
      <w:marRight w:val="0"/>
      <w:marTop w:val="0"/>
      <w:marBottom w:val="0"/>
      <w:divBdr>
        <w:top w:val="none" w:sz="0" w:space="0" w:color="auto"/>
        <w:left w:val="none" w:sz="0" w:space="0" w:color="auto"/>
        <w:bottom w:val="none" w:sz="0" w:space="0" w:color="auto"/>
        <w:right w:val="none" w:sz="0" w:space="0" w:color="auto"/>
      </w:divBdr>
    </w:div>
    <w:div w:id="1863858641">
      <w:bodyDiv w:val="1"/>
      <w:marLeft w:val="0"/>
      <w:marRight w:val="0"/>
      <w:marTop w:val="0"/>
      <w:marBottom w:val="0"/>
      <w:divBdr>
        <w:top w:val="none" w:sz="0" w:space="0" w:color="auto"/>
        <w:left w:val="none" w:sz="0" w:space="0" w:color="auto"/>
        <w:bottom w:val="none" w:sz="0" w:space="0" w:color="auto"/>
        <w:right w:val="none" w:sz="0" w:space="0" w:color="auto"/>
      </w:divBdr>
    </w:div>
    <w:div w:id="1892763606">
      <w:bodyDiv w:val="1"/>
      <w:marLeft w:val="0"/>
      <w:marRight w:val="0"/>
      <w:marTop w:val="0"/>
      <w:marBottom w:val="0"/>
      <w:divBdr>
        <w:top w:val="none" w:sz="0" w:space="0" w:color="auto"/>
        <w:left w:val="none" w:sz="0" w:space="0" w:color="auto"/>
        <w:bottom w:val="none" w:sz="0" w:space="0" w:color="auto"/>
        <w:right w:val="none" w:sz="0" w:space="0" w:color="auto"/>
      </w:divBdr>
    </w:div>
    <w:div w:id="1897468949">
      <w:bodyDiv w:val="1"/>
      <w:marLeft w:val="0"/>
      <w:marRight w:val="0"/>
      <w:marTop w:val="0"/>
      <w:marBottom w:val="0"/>
      <w:divBdr>
        <w:top w:val="none" w:sz="0" w:space="0" w:color="auto"/>
        <w:left w:val="none" w:sz="0" w:space="0" w:color="auto"/>
        <w:bottom w:val="none" w:sz="0" w:space="0" w:color="auto"/>
        <w:right w:val="none" w:sz="0" w:space="0" w:color="auto"/>
      </w:divBdr>
    </w:div>
    <w:div w:id="1944990294">
      <w:bodyDiv w:val="1"/>
      <w:marLeft w:val="0"/>
      <w:marRight w:val="0"/>
      <w:marTop w:val="0"/>
      <w:marBottom w:val="0"/>
      <w:divBdr>
        <w:top w:val="none" w:sz="0" w:space="0" w:color="auto"/>
        <w:left w:val="none" w:sz="0" w:space="0" w:color="auto"/>
        <w:bottom w:val="none" w:sz="0" w:space="0" w:color="auto"/>
        <w:right w:val="none" w:sz="0" w:space="0" w:color="auto"/>
      </w:divBdr>
    </w:div>
    <w:div w:id="1946618731">
      <w:bodyDiv w:val="1"/>
      <w:marLeft w:val="0"/>
      <w:marRight w:val="0"/>
      <w:marTop w:val="0"/>
      <w:marBottom w:val="0"/>
      <w:divBdr>
        <w:top w:val="none" w:sz="0" w:space="0" w:color="auto"/>
        <w:left w:val="none" w:sz="0" w:space="0" w:color="auto"/>
        <w:bottom w:val="none" w:sz="0" w:space="0" w:color="auto"/>
        <w:right w:val="none" w:sz="0" w:space="0" w:color="auto"/>
      </w:divBdr>
    </w:div>
    <w:div w:id="1966502900">
      <w:bodyDiv w:val="1"/>
      <w:marLeft w:val="0"/>
      <w:marRight w:val="0"/>
      <w:marTop w:val="0"/>
      <w:marBottom w:val="0"/>
      <w:divBdr>
        <w:top w:val="none" w:sz="0" w:space="0" w:color="auto"/>
        <w:left w:val="none" w:sz="0" w:space="0" w:color="auto"/>
        <w:bottom w:val="none" w:sz="0" w:space="0" w:color="auto"/>
        <w:right w:val="none" w:sz="0" w:space="0" w:color="auto"/>
      </w:divBdr>
    </w:div>
    <w:div w:id="1969046657">
      <w:bodyDiv w:val="1"/>
      <w:marLeft w:val="0"/>
      <w:marRight w:val="0"/>
      <w:marTop w:val="0"/>
      <w:marBottom w:val="0"/>
      <w:divBdr>
        <w:top w:val="none" w:sz="0" w:space="0" w:color="auto"/>
        <w:left w:val="none" w:sz="0" w:space="0" w:color="auto"/>
        <w:bottom w:val="none" w:sz="0" w:space="0" w:color="auto"/>
        <w:right w:val="none" w:sz="0" w:space="0" w:color="auto"/>
      </w:divBdr>
    </w:div>
    <w:div w:id="1995179683">
      <w:bodyDiv w:val="1"/>
      <w:marLeft w:val="0"/>
      <w:marRight w:val="0"/>
      <w:marTop w:val="0"/>
      <w:marBottom w:val="0"/>
      <w:divBdr>
        <w:top w:val="none" w:sz="0" w:space="0" w:color="auto"/>
        <w:left w:val="none" w:sz="0" w:space="0" w:color="auto"/>
        <w:bottom w:val="none" w:sz="0" w:space="0" w:color="auto"/>
        <w:right w:val="none" w:sz="0" w:space="0" w:color="auto"/>
      </w:divBdr>
      <w:divsChild>
        <w:div w:id="1638610397">
          <w:marLeft w:val="0"/>
          <w:marRight w:val="0"/>
          <w:marTop w:val="0"/>
          <w:marBottom w:val="0"/>
          <w:divBdr>
            <w:top w:val="none" w:sz="0" w:space="0" w:color="auto"/>
            <w:left w:val="none" w:sz="0" w:space="0" w:color="auto"/>
            <w:bottom w:val="none" w:sz="0" w:space="0" w:color="auto"/>
            <w:right w:val="none" w:sz="0" w:space="0" w:color="auto"/>
          </w:divBdr>
          <w:divsChild>
            <w:div w:id="1749107973">
              <w:marLeft w:val="0"/>
              <w:marRight w:val="0"/>
              <w:marTop w:val="0"/>
              <w:marBottom w:val="0"/>
              <w:divBdr>
                <w:top w:val="none" w:sz="0" w:space="0" w:color="auto"/>
                <w:left w:val="none" w:sz="0" w:space="0" w:color="auto"/>
                <w:bottom w:val="none" w:sz="0" w:space="0" w:color="auto"/>
                <w:right w:val="none" w:sz="0" w:space="0" w:color="auto"/>
              </w:divBdr>
              <w:divsChild>
                <w:div w:id="1717582248">
                  <w:marLeft w:val="0"/>
                  <w:marRight w:val="0"/>
                  <w:marTop w:val="0"/>
                  <w:marBottom w:val="0"/>
                  <w:divBdr>
                    <w:top w:val="none" w:sz="0" w:space="0" w:color="auto"/>
                    <w:left w:val="none" w:sz="0" w:space="0" w:color="auto"/>
                    <w:bottom w:val="none" w:sz="0" w:space="0" w:color="auto"/>
                    <w:right w:val="none" w:sz="0" w:space="0" w:color="auto"/>
                  </w:divBdr>
                  <w:divsChild>
                    <w:div w:id="1924024441">
                      <w:marLeft w:val="120"/>
                      <w:marRight w:val="120"/>
                      <w:marTop w:val="0"/>
                      <w:marBottom w:val="0"/>
                      <w:divBdr>
                        <w:top w:val="none" w:sz="0" w:space="0" w:color="auto"/>
                        <w:left w:val="none" w:sz="0" w:space="0" w:color="auto"/>
                        <w:bottom w:val="none" w:sz="0" w:space="0" w:color="auto"/>
                        <w:right w:val="none" w:sz="0" w:space="0" w:color="auto"/>
                      </w:divBdr>
                      <w:divsChild>
                        <w:div w:id="2120832145">
                          <w:marLeft w:val="0"/>
                          <w:marRight w:val="0"/>
                          <w:marTop w:val="0"/>
                          <w:marBottom w:val="0"/>
                          <w:divBdr>
                            <w:top w:val="none" w:sz="0" w:space="0" w:color="auto"/>
                            <w:left w:val="none" w:sz="0" w:space="0" w:color="auto"/>
                            <w:bottom w:val="none" w:sz="0" w:space="0" w:color="auto"/>
                            <w:right w:val="none" w:sz="0" w:space="0" w:color="auto"/>
                          </w:divBdr>
                          <w:divsChild>
                            <w:div w:id="1539778406">
                              <w:marLeft w:val="0"/>
                              <w:marRight w:val="0"/>
                              <w:marTop w:val="0"/>
                              <w:marBottom w:val="0"/>
                              <w:divBdr>
                                <w:top w:val="none" w:sz="0" w:space="0" w:color="auto"/>
                                <w:left w:val="none" w:sz="0" w:space="0" w:color="auto"/>
                                <w:bottom w:val="none" w:sz="0" w:space="0" w:color="auto"/>
                                <w:right w:val="none" w:sz="0" w:space="0" w:color="auto"/>
                              </w:divBdr>
                              <w:divsChild>
                                <w:div w:id="1435662063">
                                  <w:marLeft w:val="0"/>
                                  <w:marRight w:val="0"/>
                                  <w:marTop w:val="0"/>
                                  <w:marBottom w:val="0"/>
                                  <w:divBdr>
                                    <w:top w:val="none" w:sz="0" w:space="0" w:color="auto"/>
                                    <w:left w:val="none" w:sz="0" w:space="0" w:color="auto"/>
                                    <w:bottom w:val="none" w:sz="0" w:space="0" w:color="auto"/>
                                    <w:right w:val="none" w:sz="0" w:space="0" w:color="auto"/>
                                  </w:divBdr>
                                  <w:divsChild>
                                    <w:div w:id="22901827">
                                      <w:marLeft w:val="0"/>
                                      <w:marRight w:val="0"/>
                                      <w:marTop w:val="0"/>
                                      <w:marBottom w:val="0"/>
                                      <w:divBdr>
                                        <w:top w:val="none" w:sz="0" w:space="0" w:color="auto"/>
                                        <w:left w:val="none" w:sz="0" w:space="0" w:color="auto"/>
                                        <w:bottom w:val="none" w:sz="0" w:space="0" w:color="auto"/>
                                        <w:right w:val="none" w:sz="0" w:space="0" w:color="auto"/>
                                      </w:divBdr>
                                      <w:divsChild>
                                        <w:div w:id="213153497">
                                          <w:marLeft w:val="0"/>
                                          <w:marRight w:val="0"/>
                                          <w:marTop w:val="0"/>
                                          <w:marBottom w:val="0"/>
                                          <w:divBdr>
                                            <w:top w:val="none" w:sz="0" w:space="0" w:color="auto"/>
                                            <w:left w:val="none" w:sz="0" w:space="0" w:color="auto"/>
                                            <w:bottom w:val="none" w:sz="0" w:space="0" w:color="auto"/>
                                            <w:right w:val="none" w:sz="0" w:space="0" w:color="auto"/>
                                          </w:divBdr>
                                          <w:divsChild>
                                            <w:div w:id="951136236">
                                              <w:marLeft w:val="0"/>
                                              <w:marRight w:val="0"/>
                                              <w:marTop w:val="0"/>
                                              <w:marBottom w:val="0"/>
                                              <w:divBdr>
                                                <w:top w:val="none" w:sz="0" w:space="0" w:color="auto"/>
                                                <w:left w:val="none" w:sz="0" w:space="0" w:color="auto"/>
                                                <w:bottom w:val="none" w:sz="0" w:space="0" w:color="auto"/>
                                                <w:right w:val="none" w:sz="0" w:space="0" w:color="auto"/>
                                              </w:divBdr>
                                              <w:divsChild>
                                                <w:div w:id="342362801">
                                                  <w:marLeft w:val="0"/>
                                                  <w:marRight w:val="0"/>
                                                  <w:marTop w:val="0"/>
                                                  <w:marBottom w:val="0"/>
                                                  <w:divBdr>
                                                    <w:top w:val="none" w:sz="0" w:space="0" w:color="auto"/>
                                                    <w:left w:val="none" w:sz="0" w:space="0" w:color="auto"/>
                                                    <w:bottom w:val="none" w:sz="0" w:space="0" w:color="auto"/>
                                                    <w:right w:val="none" w:sz="0" w:space="0" w:color="auto"/>
                                                  </w:divBdr>
                                                  <w:divsChild>
                                                    <w:div w:id="54009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03048799">
      <w:bodyDiv w:val="1"/>
      <w:marLeft w:val="0"/>
      <w:marRight w:val="0"/>
      <w:marTop w:val="0"/>
      <w:marBottom w:val="0"/>
      <w:divBdr>
        <w:top w:val="none" w:sz="0" w:space="0" w:color="auto"/>
        <w:left w:val="none" w:sz="0" w:space="0" w:color="auto"/>
        <w:bottom w:val="none" w:sz="0" w:space="0" w:color="auto"/>
        <w:right w:val="none" w:sz="0" w:space="0" w:color="auto"/>
      </w:divBdr>
    </w:div>
    <w:div w:id="2017222866">
      <w:bodyDiv w:val="1"/>
      <w:marLeft w:val="0"/>
      <w:marRight w:val="0"/>
      <w:marTop w:val="0"/>
      <w:marBottom w:val="0"/>
      <w:divBdr>
        <w:top w:val="none" w:sz="0" w:space="0" w:color="auto"/>
        <w:left w:val="none" w:sz="0" w:space="0" w:color="auto"/>
        <w:bottom w:val="none" w:sz="0" w:space="0" w:color="auto"/>
        <w:right w:val="none" w:sz="0" w:space="0" w:color="auto"/>
      </w:divBdr>
    </w:div>
    <w:div w:id="2027249690">
      <w:bodyDiv w:val="1"/>
      <w:marLeft w:val="0"/>
      <w:marRight w:val="0"/>
      <w:marTop w:val="0"/>
      <w:marBottom w:val="0"/>
      <w:divBdr>
        <w:top w:val="none" w:sz="0" w:space="0" w:color="auto"/>
        <w:left w:val="none" w:sz="0" w:space="0" w:color="auto"/>
        <w:bottom w:val="none" w:sz="0" w:space="0" w:color="auto"/>
        <w:right w:val="none" w:sz="0" w:space="0" w:color="auto"/>
      </w:divBdr>
    </w:div>
    <w:div w:id="2032679440">
      <w:bodyDiv w:val="1"/>
      <w:marLeft w:val="0"/>
      <w:marRight w:val="0"/>
      <w:marTop w:val="0"/>
      <w:marBottom w:val="0"/>
      <w:divBdr>
        <w:top w:val="none" w:sz="0" w:space="0" w:color="auto"/>
        <w:left w:val="none" w:sz="0" w:space="0" w:color="auto"/>
        <w:bottom w:val="none" w:sz="0" w:space="0" w:color="auto"/>
        <w:right w:val="none" w:sz="0" w:space="0" w:color="auto"/>
      </w:divBdr>
    </w:div>
    <w:div w:id="2065831209">
      <w:bodyDiv w:val="1"/>
      <w:marLeft w:val="0"/>
      <w:marRight w:val="0"/>
      <w:marTop w:val="0"/>
      <w:marBottom w:val="0"/>
      <w:divBdr>
        <w:top w:val="none" w:sz="0" w:space="0" w:color="auto"/>
        <w:left w:val="none" w:sz="0" w:space="0" w:color="auto"/>
        <w:bottom w:val="none" w:sz="0" w:space="0" w:color="auto"/>
        <w:right w:val="none" w:sz="0" w:space="0" w:color="auto"/>
      </w:divBdr>
    </w:div>
    <w:div w:id="210110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erliin.laos@fin.ee" TargetMode="External"/><Relationship Id="rId18" Type="http://schemas.openxmlformats.org/officeDocument/2006/relationships/chart" Target="charts/chart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heidi.vessel@fin.ee" TargetMode="Externa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sirje.lilover@fin.ee" TargetMode="Externa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fin.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tai.ee/et/uudised/tai-iga-neljas-taiskasvanu-tunneb-tavaparasest-suuremat-stressi"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a:t>
            </a:r>
            <a:r>
              <a:rPr lang="et-EE"/>
              <a:t>lkoholi</a:t>
            </a:r>
            <a:r>
              <a:rPr lang="et-EE" baseline="0"/>
              <a:t> tarbimine absoluutalkoholi liitrites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Alk!$H$5:$H$15</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Alk!$I$5:$I$15</c:f>
              <c:numCache>
                <c:formatCode>General</c:formatCode>
                <c:ptCount val="11"/>
                <c:pt idx="0">
                  <c:v>11.9</c:v>
                </c:pt>
                <c:pt idx="1">
                  <c:v>11.1</c:v>
                </c:pt>
                <c:pt idx="2">
                  <c:v>10.6</c:v>
                </c:pt>
                <c:pt idx="3">
                  <c:v>10.199999999999999</c:v>
                </c:pt>
                <c:pt idx="4">
                  <c:v>10.3</c:v>
                </c:pt>
                <c:pt idx="5">
                  <c:v>10</c:v>
                </c:pt>
                <c:pt idx="6">
                  <c:v>10.4</c:v>
                </c:pt>
                <c:pt idx="7">
                  <c:v>10.8</c:v>
                </c:pt>
                <c:pt idx="8">
                  <c:v>11.1</c:v>
                </c:pt>
                <c:pt idx="9">
                  <c:v>11.2</c:v>
                </c:pt>
                <c:pt idx="10">
                  <c:v>10.9</c:v>
                </c:pt>
              </c:numCache>
            </c:numRef>
          </c:val>
          <c:extLst>
            <c:ext xmlns:c16="http://schemas.microsoft.com/office/drawing/2014/chart" uri="{C3380CC4-5D6E-409C-BE32-E72D297353CC}">
              <c16:uniqueId val="{00000000-0639-4D1A-9C2C-D8CA6180B87C}"/>
            </c:ext>
          </c:extLst>
        </c:ser>
        <c:dLbls>
          <c:dLblPos val="outEnd"/>
          <c:showLegendKey val="0"/>
          <c:showVal val="1"/>
          <c:showCatName val="0"/>
          <c:showSerName val="0"/>
          <c:showPercent val="0"/>
          <c:showBubbleSize val="0"/>
        </c:dLbls>
        <c:gapWidth val="219"/>
        <c:overlap val="-27"/>
        <c:axId val="378429135"/>
        <c:axId val="378429615"/>
      </c:barChart>
      <c:catAx>
        <c:axId val="3784291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78429615"/>
        <c:crosses val="autoZero"/>
        <c:auto val="1"/>
        <c:lblAlgn val="ctr"/>
        <c:lblOffset val="100"/>
        <c:noMultiLvlLbl val="0"/>
      </c:catAx>
      <c:valAx>
        <c:axId val="37842961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7842913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Alkoholi aktsiisitulu (mln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spPr>
            <a:solidFill>
              <a:schemeClr val="accent1"/>
            </a:solidFill>
            <a:ln>
              <a:noFill/>
            </a:ln>
            <a:effectLst/>
          </c:spPr>
          <c:invertIfNegative val="0"/>
          <c:dPt>
            <c:idx val="11"/>
            <c:invertIfNegative val="0"/>
            <c:bubble3D val="0"/>
            <c:spPr>
              <a:solidFill>
                <a:srgbClr val="FFCC66"/>
              </a:solidFill>
              <a:ln>
                <a:noFill/>
              </a:ln>
              <a:effectLst/>
            </c:spPr>
            <c:extLst>
              <c:ext xmlns:c16="http://schemas.microsoft.com/office/drawing/2014/chart" uri="{C3380CC4-5D6E-409C-BE32-E72D297353CC}">
                <c16:uniqueId val="{00000000-3A9B-4E21-9BE8-3FA3CD585A8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Alk!$C$12:$C$23</c:f>
              <c:numCache>
                <c:formatCode>General</c:formatCode>
                <c:ptCount val="12"/>
                <c:pt idx="0">
                  <c:v>2013</c:v>
                </c:pt>
                <c:pt idx="1">
                  <c:v>2014</c:v>
                </c:pt>
                <c:pt idx="2">
                  <c:v>2015</c:v>
                </c:pt>
                <c:pt idx="3">
                  <c:v>2016</c:v>
                </c:pt>
                <c:pt idx="4">
                  <c:v>2017</c:v>
                </c:pt>
                <c:pt idx="5">
                  <c:v>2018</c:v>
                </c:pt>
                <c:pt idx="6">
                  <c:v>2019</c:v>
                </c:pt>
                <c:pt idx="7">
                  <c:v>2020</c:v>
                </c:pt>
                <c:pt idx="8">
                  <c:v>2021</c:v>
                </c:pt>
                <c:pt idx="9">
                  <c:v>2022</c:v>
                </c:pt>
                <c:pt idx="10">
                  <c:v>2023</c:v>
                </c:pt>
                <c:pt idx="11">
                  <c:v>2024</c:v>
                </c:pt>
              </c:numCache>
            </c:numRef>
          </c:cat>
          <c:val>
            <c:numRef>
              <c:f>Alk!$D$12:$D$23</c:f>
              <c:numCache>
                <c:formatCode>General</c:formatCode>
                <c:ptCount val="12"/>
                <c:pt idx="0">
                  <c:v>209</c:v>
                </c:pt>
                <c:pt idx="1">
                  <c:v>220</c:v>
                </c:pt>
                <c:pt idx="2">
                  <c:v>222</c:v>
                </c:pt>
                <c:pt idx="3">
                  <c:v>251</c:v>
                </c:pt>
                <c:pt idx="4">
                  <c:v>222</c:v>
                </c:pt>
                <c:pt idx="5">
                  <c:v>232</c:v>
                </c:pt>
                <c:pt idx="6">
                  <c:v>225</c:v>
                </c:pt>
                <c:pt idx="7">
                  <c:v>211</c:v>
                </c:pt>
                <c:pt idx="8">
                  <c:v>223</c:v>
                </c:pt>
                <c:pt idx="9">
                  <c:v>241</c:v>
                </c:pt>
                <c:pt idx="10">
                  <c:v>263</c:v>
                </c:pt>
                <c:pt idx="11">
                  <c:v>251</c:v>
                </c:pt>
              </c:numCache>
            </c:numRef>
          </c:val>
          <c:extLst>
            <c:ext xmlns:c16="http://schemas.microsoft.com/office/drawing/2014/chart" uri="{C3380CC4-5D6E-409C-BE32-E72D297353CC}">
              <c16:uniqueId val="{00000000-2790-4436-B749-C5B2E1959212}"/>
            </c:ext>
          </c:extLst>
        </c:ser>
        <c:dLbls>
          <c:dLblPos val="outEnd"/>
          <c:showLegendKey val="0"/>
          <c:showVal val="1"/>
          <c:showCatName val="0"/>
          <c:showSerName val="0"/>
          <c:showPercent val="0"/>
          <c:showBubbleSize val="0"/>
        </c:dLbls>
        <c:gapWidth val="219"/>
        <c:overlap val="-27"/>
        <c:axId val="1013780160"/>
        <c:axId val="1013790240"/>
      </c:barChart>
      <c:catAx>
        <c:axId val="1013780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013790240"/>
        <c:crosses val="autoZero"/>
        <c:auto val="1"/>
        <c:lblAlgn val="ctr"/>
        <c:lblOffset val="100"/>
        <c:noMultiLvlLbl val="0"/>
      </c:catAx>
      <c:valAx>
        <c:axId val="1013790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013780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[ANTS .xlsx]Leht1!PivotTable-liigendtabel1</c:name>
    <c:fmtId val="-1"/>
  </c:pivotSource>
  <c:chart>
    <c:autoTitleDeleted val="0"/>
    <c:pivotFmts>
      <c:pivotFmt>
        <c:idx val="0"/>
        <c:spPr>
          <a:solidFill>
            <a:schemeClr val="accent2">
              <a:lumMod val="40000"/>
              <a:lumOff val="60000"/>
            </a:schemeClr>
          </a:solidFill>
          <a:ln>
            <a:noFill/>
          </a:ln>
          <a:effectLst/>
        </c:spPr>
        <c:marker>
          <c:symbol val="none"/>
        </c:marke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2">
              <a:lumMod val="60000"/>
              <a:lumOff val="40000"/>
            </a:schemeClr>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rgbClr val="C00000"/>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w="28575" cap="rnd">
            <a:solidFill>
              <a:schemeClr val="accent2">
                <a:lumMod val="75000"/>
              </a:schemeClr>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2"/>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2">
              <a:lumMod val="40000"/>
              <a:lumOff val="60000"/>
            </a:schemeClr>
          </a:solidFill>
          <a:ln>
            <a:noFill/>
          </a:ln>
          <a:effectLst/>
        </c:spPr>
        <c:dLbl>
          <c:idx val="0"/>
          <c:layout>
            <c:manualLayout>
              <c:x val="-1.9391118867558837E-3"/>
              <c:y val="-7.8870900788709022E-2"/>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2">
              <a:lumMod val="40000"/>
              <a:lumOff val="60000"/>
            </a:schemeClr>
          </a:solidFill>
          <a:ln>
            <a:noFill/>
          </a:ln>
          <a:effectLst/>
        </c:spP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7"/>
        <c:spPr>
          <a:solidFill>
            <a:schemeClr val="accent2">
              <a:lumMod val="40000"/>
              <a:lumOff val="60000"/>
            </a:schemeClr>
          </a:solidFill>
          <a:ln>
            <a:noFill/>
          </a:ln>
          <a:effectLst/>
        </c:spPr>
        <c:dLbl>
          <c:idx val="0"/>
          <c:layout>
            <c:manualLayout>
              <c:x val="5.8173356602675618E-3"/>
              <c:y val="-6.6417600664175985E-2"/>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8"/>
        <c:spPr>
          <a:solidFill>
            <a:schemeClr val="accent2">
              <a:lumMod val="40000"/>
              <a:lumOff val="60000"/>
            </a:schemeClr>
          </a:solidFill>
          <a:ln>
            <a:noFill/>
          </a:ln>
          <a:effectLst/>
        </c:spP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9"/>
        <c:spPr>
          <a:solidFill>
            <a:schemeClr val="accent1"/>
          </a:solidFill>
          <a:ln w="28575" cap="rnd">
            <a:solidFill>
              <a:schemeClr val="accent2">
                <a:lumMod val="75000"/>
              </a:schemeClr>
            </a:solidFill>
            <a:round/>
          </a:ln>
          <a:effectLst/>
        </c:spPr>
        <c:marker>
          <c:symbol val="none"/>
        </c:marker>
        <c:dLbl>
          <c:idx val="0"/>
          <c:layout>
            <c:manualLayout>
              <c:x val="-1.7452006980802792E-2"/>
              <c:y val="8.3022000830220016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0"/>
        <c:spPr>
          <a:solidFill>
            <a:schemeClr val="accent1"/>
          </a:solidFill>
          <a:ln w="28575" cap="rnd">
            <a:solidFill>
              <a:schemeClr val="accent2">
                <a:lumMod val="75000"/>
              </a:schemeClr>
            </a:solidFill>
            <a:round/>
          </a:ln>
          <a:effectLst/>
        </c:spPr>
        <c:marker>
          <c:symbol val="none"/>
        </c:marker>
        <c:dLbl>
          <c:idx val="0"/>
          <c:layout>
            <c:manualLayout>
              <c:x val="-2.714756641458212E-2"/>
              <c:y val="2.4906600249065963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1"/>
        <c:spPr>
          <a:solidFill>
            <a:schemeClr val="accent1"/>
          </a:solidFill>
          <a:ln w="28575" cap="rnd">
            <a:solidFill>
              <a:schemeClr val="accent2">
                <a:lumMod val="75000"/>
              </a:schemeClr>
            </a:solidFill>
            <a:round/>
          </a:ln>
          <a:effectLst/>
        </c:spPr>
        <c:marker>
          <c:symbol val="none"/>
        </c:marker>
        <c:dLbl>
          <c:idx val="0"/>
          <c:layout>
            <c:manualLayout>
              <c:x val="-2.908667830133806E-2"/>
              <c:y val="4.5662100456621002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2"/>
        <c:spPr>
          <a:solidFill>
            <a:schemeClr val="accent1"/>
          </a:solidFill>
          <a:ln w="28575" cap="rnd">
            <a:solidFill>
              <a:schemeClr val="accent2">
                <a:lumMod val="75000"/>
              </a:schemeClr>
            </a:solidFill>
            <a:round/>
          </a:ln>
          <a:effectLst/>
        </c:spPr>
        <c:marker>
          <c:symbol val="none"/>
        </c:marker>
        <c:dLbl>
          <c:idx val="0"/>
          <c:layout>
            <c:manualLayout>
              <c:x val="-2.714756641458212E-2"/>
              <c:y val="2.4906600249066001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3"/>
        <c:spPr>
          <a:solidFill>
            <a:schemeClr val="accent2"/>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14"/>
        <c:spPr>
          <a:solidFill>
            <a:schemeClr val="accent2">
              <a:lumMod val="40000"/>
              <a:lumOff val="60000"/>
            </a:schemeClr>
          </a:solidFill>
          <a:ln>
            <a:noFill/>
          </a:ln>
          <a:effectLst/>
        </c:spPr>
        <c:marker>
          <c:symbol val="none"/>
        </c:marke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15"/>
        <c:spPr>
          <a:solidFill>
            <a:schemeClr val="accent2">
              <a:lumMod val="40000"/>
              <a:lumOff val="60000"/>
            </a:schemeClr>
          </a:solidFill>
          <a:ln>
            <a:noFill/>
          </a:ln>
          <a:effectLst/>
        </c:spPr>
        <c:dLbl>
          <c:idx val="0"/>
          <c:layout>
            <c:manualLayout>
              <c:x val="-1.9391118867558837E-3"/>
              <c:y val="-7.8870900788709022E-2"/>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6"/>
        <c:spPr>
          <a:solidFill>
            <a:schemeClr val="accent2">
              <a:lumMod val="40000"/>
              <a:lumOff val="60000"/>
            </a:schemeClr>
          </a:solidFill>
          <a:ln>
            <a:noFill/>
          </a:ln>
          <a:effectLst/>
        </c:spPr>
        <c:dLbl>
          <c:idx val="0"/>
          <c:layout>
            <c:manualLayout>
              <c:x val="5.8173356602675618E-3"/>
              <c:y val="-6.6417600664175985E-2"/>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7"/>
        <c:spPr>
          <a:solidFill>
            <a:schemeClr val="accent2">
              <a:lumMod val="40000"/>
              <a:lumOff val="60000"/>
            </a:schemeClr>
          </a:solidFill>
          <a:ln>
            <a:noFill/>
          </a:ln>
          <a:effectLst/>
        </c:spP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8"/>
        <c:spPr>
          <a:solidFill>
            <a:schemeClr val="accent2">
              <a:lumMod val="40000"/>
              <a:lumOff val="60000"/>
            </a:schemeClr>
          </a:solidFill>
          <a:ln>
            <a:noFill/>
          </a:ln>
          <a:effectLst/>
        </c:spP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19"/>
        <c:spPr>
          <a:solidFill>
            <a:schemeClr val="accent1"/>
          </a:solidFill>
          <a:ln w="28575" cap="rnd">
            <a:solidFill>
              <a:schemeClr val="accent2">
                <a:lumMod val="75000"/>
              </a:schemeClr>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20"/>
        <c:spPr>
          <a:solidFill>
            <a:schemeClr val="accent1"/>
          </a:solidFill>
          <a:ln w="28575" cap="rnd">
            <a:solidFill>
              <a:schemeClr val="accent2">
                <a:lumMod val="75000"/>
              </a:schemeClr>
            </a:solidFill>
            <a:round/>
          </a:ln>
          <a:effectLst/>
        </c:spPr>
        <c:marker>
          <c:symbol val="none"/>
        </c:marker>
        <c:dLbl>
          <c:idx val="0"/>
          <c:layout>
            <c:manualLayout>
              <c:x val="-1.7452006980802792E-2"/>
              <c:y val="8.3022000830220016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1"/>
        <c:spPr>
          <a:solidFill>
            <a:schemeClr val="accent1"/>
          </a:solidFill>
          <a:ln w="28575" cap="rnd">
            <a:solidFill>
              <a:schemeClr val="accent2">
                <a:lumMod val="75000"/>
              </a:schemeClr>
            </a:solidFill>
            <a:round/>
          </a:ln>
          <a:effectLst/>
        </c:spPr>
        <c:marker>
          <c:symbol val="none"/>
        </c:marker>
        <c:dLbl>
          <c:idx val="0"/>
          <c:layout>
            <c:manualLayout>
              <c:x val="-2.714756641458212E-2"/>
              <c:y val="2.4906600249065963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2"/>
        <c:spPr>
          <a:solidFill>
            <a:schemeClr val="accent1"/>
          </a:solidFill>
          <a:ln w="28575" cap="rnd">
            <a:solidFill>
              <a:schemeClr val="accent2">
                <a:lumMod val="75000"/>
              </a:schemeClr>
            </a:solidFill>
            <a:round/>
          </a:ln>
          <a:effectLst/>
        </c:spPr>
        <c:marker>
          <c:symbol val="none"/>
        </c:marker>
        <c:dLbl>
          <c:idx val="0"/>
          <c:layout>
            <c:manualLayout>
              <c:x val="-2.714756641458212E-2"/>
              <c:y val="2.4906600249066001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3"/>
        <c:spPr>
          <a:solidFill>
            <a:schemeClr val="accent1"/>
          </a:solidFill>
          <a:ln w="28575" cap="rnd">
            <a:solidFill>
              <a:schemeClr val="accent2">
                <a:lumMod val="75000"/>
              </a:schemeClr>
            </a:solidFill>
            <a:round/>
          </a:ln>
          <a:effectLst/>
        </c:spPr>
        <c:marker>
          <c:symbol val="none"/>
        </c:marker>
        <c:dLbl>
          <c:idx val="0"/>
          <c:layout>
            <c:manualLayout>
              <c:x val="-2.908667830133806E-2"/>
              <c:y val="4.5662100456621002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4"/>
        <c:spPr>
          <a:solidFill>
            <a:schemeClr val="accent2"/>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25"/>
        <c:spPr>
          <a:solidFill>
            <a:schemeClr val="accent2">
              <a:lumMod val="40000"/>
              <a:lumOff val="60000"/>
            </a:schemeClr>
          </a:solidFill>
          <a:ln>
            <a:noFill/>
          </a:ln>
          <a:effectLst/>
        </c:spPr>
        <c:marker>
          <c:symbol val="none"/>
        </c:marke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26"/>
        <c:spPr>
          <a:solidFill>
            <a:schemeClr val="accent2">
              <a:lumMod val="40000"/>
              <a:lumOff val="60000"/>
            </a:schemeClr>
          </a:solidFill>
          <a:ln>
            <a:noFill/>
          </a:ln>
          <a:effectLst/>
        </c:spPr>
        <c:dLbl>
          <c:idx val="0"/>
          <c:layout>
            <c:manualLayout>
              <c:x val="-1.9391118867558837E-3"/>
              <c:y val="-7.8870900788709022E-2"/>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7"/>
        <c:spPr>
          <a:solidFill>
            <a:schemeClr val="accent2">
              <a:lumMod val="40000"/>
              <a:lumOff val="60000"/>
            </a:schemeClr>
          </a:solidFill>
          <a:ln>
            <a:noFill/>
          </a:ln>
          <a:effectLst/>
        </c:spPr>
        <c:dLbl>
          <c:idx val="0"/>
          <c:layout>
            <c:manualLayout>
              <c:x val="5.8173356602675618E-3"/>
              <c:y val="-6.6417600664175985E-2"/>
            </c:manualLayout>
          </c:layout>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8"/>
        <c:spPr>
          <a:solidFill>
            <a:schemeClr val="accent2">
              <a:lumMod val="40000"/>
              <a:lumOff val="60000"/>
            </a:schemeClr>
          </a:solidFill>
          <a:ln>
            <a:noFill/>
          </a:ln>
          <a:effectLst/>
        </c:spP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29"/>
        <c:spPr>
          <a:solidFill>
            <a:schemeClr val="accent2">
              <a:lumMod val="40000"/>
              <a:lumOff val="60000"/>
            </a:schemeClr>
          </a:solidFill>
          <a:ln>
            <a:noFill/>
          </a:ln>
          <a:effectLst/>
        </c:spPr>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30"/>
        <c:spPr>
          <a:solidFill>
            <a:schemeClr val="accent1"/>
          </a:solidFill>
          <a:ln w="28575" cap="rnd">
            <a:solidFill>
              <a:schemeClr val="accent2">
                <a:lumMod val="75000"/>
              </a:schemeClr>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extLst>
        </c:dLbl>
      </c:pivotFmt>
      <c:pivotFmt>
        <c:idx val="31"/>
        <c:spPr>
          <a:solidFill>
            <a:schemeClr val="accent1"/>
          </a:solidFill>
          <a:ln w="28575" cap="rnd">
            <a:solidFill>
              <a:schemeClr val="accent2">
                <a:lumMod val="75000"/>
              </a:schemeClr>
            </a:solidFill>
            <a:round/>
          </a:ln>
          <a:effectLst/>
        </c:spPr>
        <c:marker>
          <c:symbol val="none"/>
        </c:marker>
        <c:dLbl>
          <c:idx val="0"/>
          <c:layout>
            <c:manualLayout>
              <c:x val="-1.7452006980802792E-2"/>
              <c:y val="8.3022000830220016E-3"/>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32"/>
        <c:spPr>
          <a:solidFill>
            <a:schemeClr val="accent1"/>
          </a:solidFill>
          <a:ln w="28575" cap="rnd">
            <a:solidFill>
              <a:schemeClr val="accent2">
                <a:lumMod val="75000"/>
              </a:schemeClr>
            </a:solidFill>
            <a:round/>
          </a:ln>
          <a:effectLst/>
        </c:spPr>
        <c:marker>
          <c:symbol val="none"/>
        </c:marker>
        <c:dLbl>
          <c:idx val="0"/>
          <c:layout>
            <c:manualLayout>
              <c:x val="-2.714756641458212E-2"/>
              <c:y val="2.4906600249065963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33"/>
        <c:spPr>
          <a:solidFill>
            <a:schemeClr val="accent1"/>
          </a:solidFill>
          <a:ln w="28575" cap="rnd">
            <a:solidFill>
              <a:schemeClr val="accent2">
                <a:lumMod val="75000"/>
              </a:schemeClr>
            </a:solidFill>
            <a:round/>
          </a:ln>
          <a:effectLst/>
        </c:spPr>
        <c:marker>
          <c:symbol val="none"/>
        </c:marker>
        <c:dLbl>
          <c:idx val="0"/>
          <c:layout>
            <c:manualLayout>
              <c:x val="-2.714756641458212E-2"/>
              <c:y val="2.4906600249066001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
        <c:idx val="34"/>
        <c:spPr>
          <a:solidFill>
            <a:schemeClr val="accent1"/>
          </a:solidFill>
          <a:ln w="28575" cap="rnd">
            <a:solidFill>
              <a:schemeClr val="accent2">
                <a:lumMod val="75000"/>
              </a:schemeClr>
            </a:solidFill>
            <a:round/>
          </a:ln>
          <a:effectLst/>
        </c:spPr>
        <c:marker>
          <c:symbol val="none"/>
        </c:marker>
        <c:dLbl>
          <c:idx val="0"/>
          <c:layout>
            <c:manualLayout>
              <c:x val="-2.908667830133806E-2"/>
              <c:y val="4.5662100456621002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extLst>
            <c:ext xmlns:c15="http://schemas.microsoft.com/office/drawing/2012/chart" uri="{CE6537A1-D6FC-4f65-9D91-7224C49458BB}"/>
          </c:extLst>
        </c:dLbl>
      </c:pivotFmt>
    </c:pivotFmts>
    <c:plotArea>
      <c:layout/>
      <c:barChart>
        <c:barDir val="col"/>
        <c:grouping val="stacked"/>
        <c:varyColors val="0"/>
        <c:ser>
          <c:idx val="0"/>
          <c:order val="0"/>
          <c:tx>
            <c:strRef>
              <c:f>Leht1!$B$3</c:f>
              <c:strCache>
                <c:ptCount val="1"/>
                <c:pt idx="0">
                  <c:v>Pikaajaliselt Lätis viibinud sõidukite piiriületuste arv </c:v>
                </c:pt>
              </c:strCache>
            </c:strRef>
          </c:tx>
          <c:spPr>
            <a:solidFill>
              <a:schemeClr val="accent2"/>
            </a:solidFill>
            <a:ln>
              <a:noFill/>
            </a:ln>
            <a:effectLst/>
          </c:spPr>
          <c:invertIfNegative val="0"/>
          <c:cat>
            <c:strRef>
              <c:f>Leht1!$A$4:$A$12</c:f>
              <c:strCache>
                <c:ptCount val="8"/>
                <c:pt idx="0">
                  <c:v>2017</c:v>
                </c:pt>
                <c:pt idx="1">
                  <c:v>2018</c:v>
                </c:pt>
                <c:pt idx="2">
                  <c:v>2019</c:v>
                </c:pt>
                <c:pt idx="3">
                  <c:v>2020</c:v>
                </c:pt>
                <c:pt idx="4">
                  <c:v>2021</c:v>
                </c:pt>
                <c:pt idx="5">
                  <c:v>2022</c:v>
                </c:pt>
                <c:pt idx="6">
                  <c:v>2023</c:v>
                </c:pt>
                <c:pt idx="7">
                  <c:v>2024</c:v>
                </c:pt>
              </c:strCache>
            </c:strRef>
          </c:cat>
          <c:val>
            <c:numRef>
              <c:f>Leht1!$B$4:$B$12</c:f>
              <c:numCache>
                <c:formatCode>General</c:formatCode>
                <c:ptCount val="8"/>
                <c:pt idx="0">
                  <c:v>1418313</c:v>
                </c:pt>
                <c:pt idx="1">
                  <c:v>1654948</c:v>
                </c:pt>
                <c:pt idx="2">
                  <c:v>1642186</c:v>
                </c:pt>
                <c:pt idx="3">
                  <c:v>1198689</c:v>
                </c:pt>
                <c:pt idx="4">
                  <c:v>1005660</c:v>
                </c:pt>
                <c:pt idx="5">
                  <c:v>1335153</c:v>
                </c:pt>
                <c:pt idx="6">
                  <c:v>1449489</c:v>
                </c:pt>
                <c:pt idx="7">
                  <c:v>722216</c:v>
                </c:pt>
              </c:numCache>
            </c:numRef>
          </c:val>
          <c:extLst>
            <c:ext xmlns:c16="http://schemas.microsoft.com/office/drawing/2014/chart" uri="{C3380CC4-5D6E-409C-BE32-E72D297353CC}">
              <c16:uniqueId val="{00000000-D88E-4217-A1DE-DA4453E9B3C8}"/>
            </c:ext>
          </c:extLst>
        </c:ser>
        <c:ser>
          <c:idx val="1"/>
          <c:order val="1"/>
          <c:tx>
            <c:strRef>
              <c:f>Leht1!$C$3</c:f>
              <c:strCache>
                <c:ptCount val="1"/>
                <c:pt idx="0">
                  <c:v>Lühiajaliselt (15-120min) Lätis viibinud sõidukite piiriületuste arv </c:v>
                </c:pt>
              </c:strCache>
            </c:strRef>
          </c:tx>
          <c:spPr>
            <a:solidFill>
              <a:schemeClr val="accent2">
                <a:lumMod val="40000"/>
                <a:lumOff val="60000"/>
              </a:schemeClr>
            </a:solidFill>
            <a:ln>
              <a:noFill/>
            </a:ln>
            <a:effectLst/>
          </c:spPr>
          <c:invertIfNegative val="0"/>
          <c:dLbls>
            <c:dLbl>
              <c:idx val="1"/>
              <c:layout>
                <c:manualLayout>
                  <c:x val="-1.0757509477981918E-2"/>
                  <c:y val="-8.83093718995366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88E-4217-A1DE-DA4453E9B3C8}"/>
                </c:ext>
              </c:extLst>
            </c:dLbl>
            <c:dLbl>
              <c:idx val="2"/>
              <c:layout>
                <c:manualLayout>
                  <c:x val="5.8173283895068669E-3"/>
                  <c:y val="-8.52942815843158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88E-4217-A1DE-DA4453E9B3C8}"/>
                </c:ext>
              </c:extLst>
            </c:dLbl>
            <c:dLbl>
              <c:idx val="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88E-4217-A1DE-DA4453E9B3C8}"/>
                </c:ext>
              </c:extLst>
            </c:dLbl>
            <c:dLbl>
              <c:idx val="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88E-4217-A1DE-DA4453E9B3C8}"/>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Leht1!$A$4:$A$12</c:f>
              <c:strCache>
                <c:ptCount val="8"/>
                <c:pt idx="0">
                  <c:v>2017</c:v>
                </c:pt>
                <c:pt idx="1">
                  <c:v>2018</c:v>
                </c:pt>
                <c:pt idx="2">
                  <c:v>2019</c:v>
                </c:pt>
                <c:pt idx="3">
                  <c:v>2020</c:v>
                </c:pt>
                <c:pt idx="4">
                  <c:v>2021</c:v>
                </c:pt>
                <c:pt idx="5">
                  <c:v>2022</c:v>
                </c:pt>
                <c:pt idx="6">
                  <c:v>2023</c:v>
                </c:pt>
                <c:pt idx="7">
                  <c:v>2024</c:v>
                </c:pt>
              </c:strCache>
            </c:strRef>
          </c:cat>
          <c:val>
            <c:numRef>
              <c:f>Leht1!$C$4:$C$12</c:f>
              <c:numCache>
                <c:formatCode>General</c:formatCode>
                <c:ptCount val="8"/>
                <c:pt idx="0">
                  <c:v>501598</c:v>
                </c:pt>
                <c:pt idx="1">
                  <c:v>652561</c:v>
                </c:pt>
                <c:pt idx="2">
                  <c:v>665679</c:v>
                </c:pt>
                <c:pt idx="3">
                  <c:v>377727</c:v>
                </c:pt>
                <c:pt idx="4">
                  <c:v>213384</c:v>
                </c:pt>
                <c:pt idx="5">
                  <c:v>312138</c:v>
                </c:pt>
                <c:pt idx="6">
                  <c:v>386512</c:v>
                </c:pt>
                <c:pt idx="7">
                  <c:v>168856</c:v>
                </c:pt>
              </c:numCache>
            </c:numRef>
          </c:val>
          <c:extLst>
            <c:ext xmlns:c16="http://schemas.microsoft.com/office/drawing/2014/chart" uri="{C3380CC4-5D6E-409C-BE32-E72D297353CC}">
              <c16:uniqueId val="{00000005-D88E-4217-A1DE-DA4453E9B3C8}"/>
            </c:ext>
          </c:extLst>
        </c:ser>
        <c:dLbls>
          <c:showLegendKey val="0"/>
          <c:showVal val="0"/>
          <c:showCatName val="0"/>
          <c:showSerName val="0"/>
          <c:showPercent val="0"/>
          <c:showBubbleSize val="0"/>
        </c:dLbls>
        <c:gapWidth val="150"/>
        <c:overlap val="100"/>
        <c:axId val="679776319"/>
        <c:axId val="679779679"/>
      </c:barChart>
      <c:lineChart>
        <c:grouping val="standard"/>
        <c:varyColors val="0"/>
        <c:ser>
          <c:idx val="2"/>
          <c:order val="2"/>
          <c:tx>
            <c:strRef>
              <c:f>Leht1!$D$3</c:f>
              <c:strCache>
                <c:ptCount val="1"/>
                <c:pt idx="0">
                  <c:v>Lühiajaliselt Lätis viibinud sõidukite osakaal kõigist piiriületustest %</c:v>
                </c:pt>
              </c:strCache>
            </c:strRef>
          </c:tx>
          <c:spPr>
            <a:ln w="28575" cap="rnd">
              <a:solidFill>
                <a:schemeClr val="accent2">
                  <a:lumMod val="75000"/>
                </a:schemeClr>
              </a:solidFill>
              <a:round/>
            </a:ln>
            <a:effectLst/>
          </c:spPr>
          <c:marker>
            <c:symbol val="none"/>
          </c:marker>
          <c:dLbls>
            <c:dLbl>
              <c:idx val="1"/>
              <c:layout>
                <c:manualLayout>
                  <c:x val="-2.4065741782277217E-2"/>
                  <c:y val="2.24597102332477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88E-4217-A1DE-DA4453E9B3C8}"/>
                </c:ext>
              </c:extLst>
            </c:dLbl>
            <c:dLbl>
              <c:idx val="2"/>
              <c:layout>
                <c:manualLayout>
                  <c:x val="-2.714756641458212E-2"/>
                  <c:y val="2.49066002490659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88E-4217-A1DE-DA4453E9B3C8}"/>
                </c:ext>
              </c:extLst>
            </c:dLbl>
            <c:dLbl>
              <c:idx val="5"/>
              <c:layout>
                <c:manualLayout>
                  <c:x val="-2.714756641458212E-2"/>
                  <c:y val="2.49066002490660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88E-4217-A1DE-DA4453E9B3C8}"/>
                </c:ext>
              </c:extLst>
            </c:dLbl>
            <c:dLbl>
              <c:idx val="6"/>
              <c:layout>
                <c:manualLayout>
                  <c:x val="-2.908667830133806E-2"/>
                  <c:y val="4.56621004566210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88E-4217-A1DE-DA4453E9B3C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t-EE"/>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Leht1!$A$4:$A$12</c:f>
              <c:strCache>
                <c:ptCount val="8"/>
                <c:pt idx="0">
                  <c:v>2017</c:v>
                </c:pt>
                <c:pt idx="1">
                  <c:v>2018</c:v>
                </c:pt>
                <c:pt idx="2">
                  <c:v>2019</c:v>
                </c:pt>
                <c:pt idx="3">
                  <c:v>2020</c:v>
                </c:pt>
                <c:pt idx="4">
                  <c:v>2021</c:v>
                </c:pt>
                <c:pt idx="5">
                  <c:v>2022</c:v>
                </c:pt>
                <c:pt idx="6">
                  <c:v>2023</c:v>
                </c:pt>
                <c:pt idx="7">
                  <c:v>2024</c:v>
                </c:pt>
              </c:strCache>
            </c:strRef>
          </c:cat>
          <c:val>
            <c:numRef>
              <c:f>Leht1!$D$4:$D$12</c:f>
              <c:numCache>
                <c:formatCode>0%</c:formatCode>
                <c:ptCount val="8"/>
                <c:pt idx="0">
                  <c:v>0.24999418397253462</c:v>
                </c:pt>
                <c:pt idx="1">
                  <c:v>0.27966146206496001</c:v>
                </c:pt>
                <c:pt idx="2">
                  <c:v>0.28622411291374822</c:v>
                </c:pt>
                <c:pt idx="3">
                  <c:v>0.22385963241114362</c:v>
                </c:pt>
                <c:pt idx="4">
                  <c:v>0.16981380925937048</c:v>
                </c:pt>
                <c:pt idx="5">
                  <c:v>0.18560739126554024</c:v>
                </c:pt>
                <c:pt idx="6">
                  <c:v>0.2061192306843159</c:v>
                </c:pt>
                <c:pt idx="7">
                  <c:v>0.18710434900861592</c:v>
                </c:pt>
              </c:numCache>
            </c:numRef>
          </c:val>
          <c:smooth val="0"/>
          <c:extLst>
            <c:ext xmlns:c16="http://schemas.microsoft.com/office/drawing/2014/chart" uri="{C3380CC4-5D6E-409C-BE32-E72D297353CC}">
              <c16:uniqueId val="{0000000A-D88E-4217-A1DE-DA4453E9B3C8}"/>
            </c:ext>
          </c:extLst>
        </c:ser>
        <c:dLbls>
          <c:showLegendKey val="0"/>
          <c:showVal val="0"/>
          <c:showCatName val="0"/>
          <c:showSerName val="0"/>
          <c:showPercent val="0"/>
          <c:showBubbleSize val="0"/>
        </c:dLbls>
        <c:marker val="1"/>
        <c:smooth val="0"/>
        <c:axId val="887820319"/>
        <c:axId val="887807359"/>
      </c:lineChart>
      <c:catAx>
        <c:axId val="6797763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79779679"/>
        <c:crosses val="autoZero"/>
        <c:auto val="1"/>
        <c:lblAlgn val="ctr"/>
        <c:lblOffset val="100"/>
        <c:noMultiLvlLbl val="0"/>
      </c:catAx>
      <c:valAx>
        <c:axId val="67977967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79776319"/>
        <c:crosses val="autoZero"/>
        <c:crossBetween val="between"/>
      </c:valAx>
      <c:valAx>
        <c:axId val="887807359"/>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887820319"/>
        <c:crosses val="max"/>
        <c:crossBetween val="between"/>
      </c:valAx>
      <c:catAx>
        <c:axId val="887820319"/>
        <c:scaling>
          <c:orientation val="minMax"/>
        </c:scaling>
        <c:delete val="1"/>
        <c:axPos val="b"/>
        <c:numFmt formatCode="General" sourceLinked="1"/>
        <c:majorTickMark val="out"/>
        <c:minorTickMark val="none"/>
        <c:tickLblPos val="nextTo"/>
        <c:crossAx val="887807359"/>
        <c:crosses val="autoZero"/>
        <c:auto val="1"/>
        <c:lblAlgn val="ctr"/>
        <c:lblOffset val="100"/>
        <c:noMultiLvlLbl val="0"/>
      </c:cat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62D2E-71F3-4373-AE18-ACB836A2F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10283</Words>
  <Characters>59645</Characters>
  <Application>Microsoft Office Word</Application>
  <DocSecurity>0</DocSecurity>
  <Lines>497</Lines>
  <Paragraphs>139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Rahandusministeerium</Company>
  <LinksUpToDate>false</LinksUpToDate>
  <CharactersWithSpaces>69789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lauri.lelumees</dc:creator>
  <cp:lastModifiedBy>Markus Ühtigi</cp:lastModifiedBy>
  <cp:revision>6</cp:revision>
  <cp:lastPrinted>2024-08-22T17:25:00Z</cp:lastPrinted>
  <dcterms:created xsi:type="dcterms:W3CDTF">2024-09-16T05:59:00Z</dcterms:created>
  <dcterms:modified xsi:type="dcterms:W3CDTF">2024-09-17T13:01:00Z</dcterms:modified>
</cp:coreProperties>
</file>